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DBA19" w14:textId="77777777" w:rsidR="004E191A" w:rsidRDefault="004E191A" w:rsidP="00E26669">
      <w:pPr>
        <w:pStyle w:val="NormalWeb"/>
      </w:pPr>
      <w:r>
        <w:t xml:space="preserve">                                                                                            </w:t>
      </w:r>
    </w:p>
    <w:p w14:paraId="7EC0E5A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4937835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14:paraId="71B5D599"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ԲԱՑ ՄՐՑՈՒՅԹԻ ՄԱՍԻՆ</w:t>
      </w:r>
      <w:r>
        <w:rPr>
          <w:rStyle w:val="FootnoteReference"/>
          <w:rFonts w:ascii="GHEA Grapalat" w:hAnsi="GHEA Grapalat" w:cs="Times New Roman"/>
          <w:sz w:val="20"/>
          <w:lang w:val="af-ZA"/>
        </w:rPr>
        <w:footnoteReference w:id="1"/>
      </w:r>
    </w:p>
    <w:p w14:paraId="67D0559A"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3E70DB13"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14:paraId="0A91317C" w14:textId="66216B6F"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036665">
        <w:rPr>
          <w:rFonts w:ascii="GHEA Grapalat" w:hAnsi="GHEA Grapalat" w:cs="Times New Roman"/>
          <w:sz w:val="20"/>
          <w:lang w:val="hy-AM"/>
        </w:rPr>
        <w:t>24</w:t>
      </w:r>
      <w:r>
        <w:rPr>
          <w:rFonts w:ascii="GHEA Grapalat" w:hAnsi="GHEA Grapalat" w:cs="Times New Roman"/>
          <w:sz w:val="20"/>
          <w:lang w:val="af-ZA"/>
        </w:rPr>
        <w:t xml:space="preserve"> թվականի «</w:t>
      </w:r>
      <w:r w:rsidR="00036665">
        <w:rPr>
          <w:rFonts w:ascii="GHEA Grapalat" w:hAnsi="GHEA Grapalat" w:cs="Times New Roman"/>
          <w:sz w:val="20"/>
          <w:lang w:val="hy-AM"/>
        </w:rPr>
        <w:t>մարտի</w:t>
      </w:r>
      <w:r>
        <w:rPr>
          <w:rFonts w:ascii="GHEA Grapalat" w:hAnsi="GHEA Grapalat" w:cs="Times New Roman"/>
          <w:sz w:val="20"/>
          <w:lang w:val="af-ZA"/>
        </w:rPr>
        <w:t>»  «</w:t>
      </w:r>
      <w:r w:rsidR="000C4566">
        <w:rPr>
          <w:rFonts w:ascii="GHEA Grapalat" w:hAnsi="GHEA Grapalat" w:cs="Times New Roman"/>
          <w:sz w:val="20"/>
          <w:lang w:val="af-ZA"/>
        </w:rPr>
        <w:t>7</w:t>
      </w:r>
      <w:r>
        <w:rPr>
          <w:rFonts w:ascii="GHEA Grapalat" w:hAnsi="GHEA Grapalat" w:cs="Times New Roman"/>
          <w:sz w:val="20"/>
          <w:lang w:val="af-ZA"/>
        </w:rPr>
        <w:t>» «</w:t>
      </w:r>
      <w:r w:rsidR="00036665">
        <w:rPr>
          <w:rFonts w:ascii="GHEA Grapalat" w:hAnsi="GHEA Grapalat" w:cs="Times New Roman"/>
          <w:sz w:val="20"/>
          <w:lang w:val="hy-AM"/>
        </w:rPr>
        <w:t>2</w:t>
      </w:r>
      <w:r>
        <w:rPr>
          <w:rFonts w:ascii="GHEA Grapalat" w:hAnsi="GHEA Grapalat" w:cs="Times New Roman"/>
          <w:sz w:val="20"/>
          <w:lang w:val="af-ZA"/>
        </w:rPr>
        <w:t xml:space="preserve">» որոշմամբ </w:t>
      </w:r>
    </w:p>
    <w:p w14:paraId="7F2423C1" w14:textId="77777777" w:rsidR="004E191A" w:rsidRDefault="004E191A" w:rsidP="004E191A">
      <w:pPr>
        <w:pStyle w:val="BodyTextIndent"/>
        <w:spacing w:after="0" w:line="240" w:lineRule="auto"/>
        <w:ind w:firstLine="720"/>
        <w:jc w:val="center"/>
        <w:rPr>
          <w:rFonts w:ascii="GHEA Grapalat" w:hAnsi="GHEA Grapalat" w:cs="Times New Roman"/>
          <w:sz w:val="20"/>
          <w:lang w:val="af-ZA"/>
        </w:rPr>
      </w:pPr>
    </w:p>
    <w:p w14:paraId="287CAEC8" w14:textId="19B97B5C" w:rsidR="004E191A" w:rsidRDefault="004E191A" w:rsidP="004E191A">
      <w:pPr>
        <w:pStyle w:val="BodyTextIndent"/>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Ընթացակարգի ծածկագիրը`  </w:t>
      </w:r>
      <w:r w:rsidR="00036665">
        <w:rPr>
          <w:rFonts w:ascii="GHEA Grapalat" w:hAnsi="GHEA Grapalat" w:cs="Times New Roman"/>
          <w:sz w:val="20"/>
          <w:lang w:val="hy-AM"/>
        </w:rPr>
        <w:t>ԵՔ-</w:t>
      </w:r>
      <w:r>
        <w:rPr>
          <w:rFonts w:ascii="GHEA Grapalat" w:hAnsi="GHEA Grapalat" w:cs="Times New Roman"/>
          <w:sz w:val="20"/>
          <w:lang w:val="af-ZA"/>
        </w:rPr>
        <w:t>ԲՄԱՇՁԲ</w:t>
      </w:r>
      <w:r w:rsidR="00036665">
        <w:rPr>
          <w:rFonts w:ascii="GHEA Grapalat" w:hAnsi="GHEA Grapalat" w:cs="Times New Roman"/>
          <w:sz w:val="20"/>
          <w:lang w:val="hy-AM"/>
        </w:rPr>
        <w:t>-</w:t>
      </w:r>
      <w:r w:rsidR="00621D6B">
        <w:rPr>
          <w:rFonts w:ascii="GHEA Grapalat" w:hAnsi="GHEA Grapalat" w:cs="Times New Roman"/>
          <w:sz w:val="20"/>
          <w:lang w:val="hy-AM"/>
        </w:rPr>
        <w:t>24/29</w:t>
      </w:r>
      <w:r>
        <w:rPr>
          <w:rFonts w:ascii="GHEA Grapalat" w:hAnsi="GHEA Grapalat" w:cs="Times New Roman"/>
          <w:sz w:val="20"/>
          <w:u w:val="single"/>
          <w:lang w:val="af-ZA"/>
        </w:rPr>
        <w:t xml:space="preserve">       </w:t>
      </w:r>
    </w:p>
    <w:p w14:paraId="5249F84F" w14:textId="77777777" w:rsidR="004E191A" w:rsidRDefault="004E191A" w:rsidP="004E191A">
      <w:pPr>
        <w:pStyle w:val="BodyTextIndent"/>
        <w:spacing w:after="0" w:line="240" w:lineRule="auto"/>
        <w:ind w:firstLine="720"/>
        <w:rPr>
          <w:rFonts w:ascii="GHEA Grapalat" w:hAnsi="GHEA Grapalat" w:cs="Times New Roman"/>
          <w:sz w:val="20"/>
          <w:lang w:val="af-ZA"/>
        </w:rPr>
      </w:pPr>
    </w:p>
    <w:p w14:paraId="62549323" w14:textId="77777777" w:rsidR="002D18D9" w:rsidRPr="00FB5CE9" w:rsidRDefault="002D18D9" w:rsidP="002D18D9">
      <w:pPr>
        <w:pStyle w:val="BodyTextIndent"/>
        <w:spacing w:after="0" w:line="240" w:lineRule="auto"/>
        <w:ind w:firstLine="720"/>
        <w:rPr>
          <w:rFonts w:ascii="GHEA Grapalat" w:hAnsi="GHEA Grapalat" w:cs="Times New Roman"/>
          <w:sz w:val="20"/>
          <w:lang w:val="af-ZA"/>
        </w:rPr>
      </w:pPr>
      <w:r w:rsidRPr="00FB5CE9">
        <w:rPr>
          <w:rFonts w:ascii="GHEA Grapalat" w:hAnsi="GHEA Grapalat" w:cs="Times New Roman"/>
          <w:sz w:val="20"/>
          <w:lang w:val="af-ZA"/>
        </w:rPr>
        <w:t>Պատվիրատուն` Երևանի քաղաքապետարանը, որը գտնվում է ք. Երևան, Արգիշտիի 1 հասցեում, հայտարարում է  հարցում, որն իրականացվում է մեկ փուլով` էլեկտրոնային գնումների Armeps (</w:t>
      </w:r>
      <w:r w:rsidR="00000000">
        <w:fldChar w:fldCharType="begin"/>
      </w:r>
      <w:r w:rsidR="00000000" w:rsidRPr="000C4566">
        <w:rPr>
          <w:lang w:val="af-ZA"/>
        </w:rPr>
        <w:instrText>HYPERLINK "http://www.armeps.am"</w:instrText>
      </w:r>
      <w:r w:rsidR="00000000">
        <w:fldChar w:fldCharType="separate"/>
      </w:r>
      <w:r w:rsidRPr="00FB5CE9">
        <w:rPr>
          <w:rFonts w:ascii="GHEA Grapalat" w:hAnsi="GHEA Grapalat" w:cs="Times New Roman"/>
          <w:sz w:val="20"/>
          <w:lang w:val="af-ZA"/>
        </w:rPr>
        <w:t>www.armeps.am</w:t>
      </w:r>
      <w:r w:rsidR="00000000">
        <w:rPr>
          <w:rFonts w:ascii="GHEA Grapalat" w:hAnsi="GHEA Grapalat" w:cs="Times New Roman"/>
          <w:sz w:val="20"/>
          <w:lang w:val="af-ZA"/>
        </w:rPr>
        <w:fldChar w:fldCharType="end"/>
      </w:r>
      <w:r w:rsidRPr="00FB5CE9">
        <w:rPr>
          <w:rFonts w:ascii="GHEA Grapalat" w:hAnsi="GHEA Grapalat" w:cs="Times New Roman"/>
          <w:sz w:val="20"/>
          <w:lang w:val="af-ZA"/>
        </w:rPr>
        <w:t>) համակարգի միջոցով:</w:t>
      </w:r>
    </w:p>
    <w:p w14:paraId="619D8AA4" w14:textId="3AEE8062" w:rsidR="002D18D9" w:rsidRPr="00FB5CE9" w:rsidRDefault="002D18D9" w:rsidP="002D18D9">
      <w:pPr>
        <w:pStyle w:val="BodyTextIndent"/>
        <w:spacing w:after="0" w:line="240" w:lineRule="auto"/>
        <w:ind w:firstLine="720"/>
        <w:rPr>
          <w:rFonts w:ascii="GHEA Grapalat" w:hAnsi="GHEA Grapalat" w:cs="Times New Roman"/>
          <w:sz w:val="20"/>
          <w:lang w:val="af-ZA"/>
        </w:rPr>
      </w:pPr>
      <w:bookmarkStart w:id="0" w:name="_Hlk23167417"/>
      <w:r w:rsidRPr="00FB5CE9">
        <w:rPr>
          <w:rFonts w:ascii="GHEA Grapalat" w:hAnsi="GHEA Grapalat" w:cs="Times New Roman"/>
          <w:sz w:val="20"/>
          <w:lang w:val="af-ZA"/>
        </w:rPr>
        <w:t>Սույն ընթացակարգի</w:t>
      </w:r>
      <w:bookmarkEnd w:id="0"/>
      <w:r w:rsidRPr="00FB5CE9">
        <w:rPr>
          <w:rFonts w:ascii="GHEA Grapalat" w:hAnsi="GHEA Grapalat" w:cs="Times New Roman"/>
          <w:sz w:val="20"/>
          <w:lang w:val="af-ZA"/>
        </w:rPr>
        <w:t xml:space="preserve"> արդյունքում ընտրված մասնակցին սահմանված կարգով կառաջարկվի կնքել</w:t>
      </w:r>
      <w:r w:rsidRPr="00621D6B">
        <w:rPr>
          <w:rFonts w:ascii="GHEA Grapalat" w:hAnsi="GHEA Grapalat" w:cs="Times New Roman"/>
          <w:sz w:val="20"/>
          <w:lang w:val="af-ZA"/>
        </w:rPr>
        <w:t xml:space="preserve"> </w:t>
      </w:r>
      <w:r w:rsidR="00621D6B" w:rsidRPr="00621D6B">
        <w:rPr>
          <w:rFonts w:ascii="GHEA Grapalat" w:hAnsi="GHEA Grapalat" w:cs="Times New Roman"/>
          <w:sz w:val="20"/>
          <w:lang w:val="af-ZA"/>
        </w:rPr>
        <w:t>Երևան քաղաքի Նոր Նորք վարչական շրջանի Ջրվեժ, Բանավան 5 շենքի հարակից տարածքի բարեկարգման աշխատանքների</w:t>
      </w:r>
      <w:r w:rsidRPr="00FB5CE9">
        <w:rPr>
          <w:rFonts w:ascii="GHEA Grapalat" w:hAnsi="GHEA Grapalat" w:cs="Times New Roman"/>
          <w:sz w:val="20"/>
          <w:lang w:val="af-ZA"/>
        </w:rPr>
        <w:t xml:space="preserve"> կատարման պայմանագիր (այսուհետ` պայմանագիր)։ </w:t>
      </w:r>
    </w:p>
    <w:p w14:paraId="23BA3B7D" w14:textId="26054733" w:rsidR="004E191A" w:rsidRDefault="004E191A" w:rsidP="004E191A">
      <w:pPr>
        <w:pStyle w:val="BodyTextIndent"/>
        <w:spacing w:after="0" w:line="240" w:lineRule="auto"/>
        <w:ind w:firstLine="0"/>
        <w:rPr>
          <w:rFonts w:ascii="GHEA Grapalat" w:hAnsi="GHEA Grapalat" w:cs="Times New Roman"/>
          <w:sz w:val="20"/>
          <w:lang w:val="af-ZA"/>
        </w:rPr>
      </w:pPr>
      <w:r w:rsidRPr="00621D6B">
        <w:rPr>
          <w:rFonts w:ascii="GHEA Grapalat" w:hAnsi="GHEA Grapalat" w:cs="Times New Roman"/>
          <w:sz w:val="20"/>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A8900CE" w14:textId="77777777" w:rsidR="004E191A" w:rsidRDefault="004E191A" w:rsidP="004E191A">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4F0A2DF"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F35E785" w14:textId="77777777" w:rsidR="004E191A" w:rsidRDefault="004E191A" w:rsidP="004E191A">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206C1C" w14:textId="19B88F47" w:rsidR="00EB7C86" w:rsidRDefault="00EB7C86" w:rsidP="00EB7C86">
      <w:pPr>
        <w:pStyle w:val="BodyTextIndent"/>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էլեկտրոնային ձևով` էլեկտրոնային գնումների Armeps (</w:t>
      </w:r>
      <w:r w:rsidR="00000000">
        <w:fldChar w:fldCharType="begin"/>
      </w:r>
      <w:r w:rsidR="00000000" w:rsidRPr="000C4566">
        <w:rPr>
          <w:lang w:val="af-ZA"/>
        </w:rPr>
        <w:instrText>HYPERLINK "http://www.armeps.am"</w:instrText>
      </w:r>
      <w:r w:rsidR="00000000">
        <w:fldChar w:fldCharType="separate"/>
      </w:r>
      <w:r>
        <w:rPr>
          <w:rStyle w:val="Hyperlink"/>
          <w:rFonts w:ascii="GHEA Grapalat" w:hAnsi="GHEA Grapalat"/>
          <w:sz w:val="20"/>
          <w:lang w:val="af-ZA"/>
        </w:rPr>
        <w:t>www.armeps.am</w:t>
      </w:r>
      <w:r w:rsidR="00000000">
        <w:rPr>
          <w:rStyle w:val="Hyperlink"/>
          <w:rFonts w:ascii="GHEA Grapalat" w:hAnsi="GHEA Grapalat"/>
          <w:sz w:val="20"/>
          <w:lang w:val="af-ZA"/>
        </w:rPr>
        <w:fldChar w:fldCharType="end"/>
      </w:r>
      <w:r>
        <w:rPr>
          <w:rFonts w:ascii="GHEA Grapalat" w:hAnsi="GHEA Grapalat" w:cs="Times New Roman"/>
          <w:sz w:val="20"/>
          <w:lang w:val="af-ZA" w:eastAsia="ru-RU"/>
        </w:rPr>
        <w:t>) համակարգի  միջոցով</w:t>
      </w:r>
      <w:r>
        <w:rPr>
          <w:rFonts w:ascii="GHEA Grapalat" w:hAnsi="GHEA Grapalat" w:cs="Times New Roman"/>
          <w:sz w:val="20"/>
          <w:lang w:val="af-ZA"/>
        </w:rPr>
        <w:t xml:space="preserve"> մինչև սույն հայտարարության հրապարակման օրվանից հաշված</w:t>
      </w:r>
      <w:r>
        <w:rPr>
          <w:rFonts w:ascii="GHEA Grapalat" w:hAnsi="GHEA Grapalat" w:cs="Times New Roman"/>
          <w:sz w:val="20"/>
          <w:lang w:val="hy-AM"/>
        </w:rPr>
        <w:t>՝</w:t>
      </w:r>
      <w:r>
        <w:rPr>
          <w:rFonts w:ascii="GHEA Grapalat" w:hAnsi="GHEA Grapalat" w:cs="Times New Roman"/>
          <w:sz w:val="20"/>
          <w:lang w:val="af-ZA"/>
        </w:rPr>
        <w:t xml:space="preserve"> </w:t>
      </w:r>
      <w:r w:rsidRPr="00737150">
        <w:rPr>
          <w:rFonts w:ascii="GHEA Grapalat" w:hAnsi="GHEA Grapalat" w:cs="Times New Roman"/>
          <w:b/>
          <w:bCs/>
          <w:sz w:val="20"/>
          <w:lang w:val="hy-AM"/>
        </w:rPr>
        <w:t>ապրիլի</w:t>
      </w:r>
      <w:r w:rsidRPr="00E677D4">
        <w:rPr>
          <w:rFonts w:ascii="GHEA Grapalat" w:hAnsi="GHEA Grapalat"/>
          <w:b/>
          <w:sz w:val="20"/>
          <w:lang w:val="af-ZA"/>
        </w:rPr>
        <w:t xml:space="preserve"> </w:t>
      </w:r>
      <w:r w:rsidR="000C4566">
        <w:rPr>
          <w:rFonts w:ascii="GHEA Grapalat" w:hAnsi="GHEA Grapalat"/>
          <w:b/>
          <w:sz w:val="20"/>
          <w:lang w:val="af-ZA"/>
        </w:rPr>
        <w:t>11</w:t>
      </w:r>
      <w:r w:rsidRPr="00E677D4">
        <w:rPr>
          <w:rFonts w:ascii="GHEA Grapalat" w:hAnsi="GHEA Grapalat"/>
          <w:b/>
          <w:sz w:val="20"/>
          <w:lang w:val="hy-AM"/>
        </w:rPr>
        <w:t>-ը, ժամը 11:00</w:t>
      </w:r>
      <w:r w:rsidRPr="00E677D4">
        <w:rPr>
          <w:rFonts w:ascii="GHEA Grapalat" w:hAnsi="GHEA Grapalat"/>
          <w:sz w:val="20"/>
          <w:lang w:val="af-ZA"/>
        </w:rPr>
        <w:t>-ը</w:t>
      </w:r>
      <w:r>
        <w:rPr>
          <w:rFonts w:ascii="GHEA Grapalat" w:hAnsi="GHEA Grapalat" w:cs="Times New Roman"/>
          <w:sz w:val="20"/>
          <w:lang w:val="af-ZA"/>
        </w:rPr>
        <w:t xml:space="preserve">: Հայտերը, հայերենից բացի, կարող են ներկայացվել նաև անգլերեն կամ ռուսերեն: </w:t>
      </w:r>
    </w:p>
    <w:p w14:paraId="60E0568C" w14:textId="0CD91996" w:rsidR="00EB7C86" w:rsidRDefault="00EB7C86" w:rsidP="00EB7C86">
      <w:pPr>
        <w:pStyle w:val="BodyTextIndent"/>
        <w:spacing w:after="0" w:line="240" w:lineRule="auto"/>
        <w:ind w:firstLine="708"/>
        <w:rPr>
          <w:rFonts w:ascii="GHEA Grapalat" w:hAnsi="GHEA Grapalat" w:cs="Times New Roman"/>
          <w:sz w:val="20"/>
          <w:lang w:val="af-ZA"/>
        </w:rPr>
      </w:pPr>
      <w:r>
        <w:rPr>
          <w:rFonts w:ascii="GHEA Grapalat" w:hAnsi="GHEA Grapalat" w:cs="Times New Roman"/>
          <w:sz w:val="20"/>
          <w:lang w:val="af-ZA"/>
        </w:rPr>
        <w:t>Հայտերի բացումը տեղի կունենա էլեկտրոնային ձևով`</w:t>
      </w:r>
      <w:r>
        <w:rPr>
          <w:rFonts w:ascii="GHEA Grapalat" w:hAnsi="GHEA Grapalat" w:cs="Times New Roman"/>
          <w:sz w:val="20"/>
          <w:lang w:val="af-ZA" w:eastAsia="ru-RU"/>
        </w:rPr>
        <w:t xml:space="preserve"> էլեկտրոնային գնումների Armeps համակարգի</w:t>
      </w:r>
      <w:r>
        <w:rPr>
          <w:rFonts w:ascii="GHEA Grapalat" w:hAnsi="GHEA Grapalat" w:cs="Times New Roman"/>
          <w:sz w:val="20"/>
          <w:lang w:val="af-ZA"/>
        </w:rPr>
        <w:t xml:space="preserve"> միջոցով,  սույն հայտարարության հրապարակման օրվանից հաշված </w:t>
      </w:r>
      <w:r w:rsidRPr="00737150">
        <w:rPr>
          <w:rFonts w:ascii="GHEA Grapalat" w:hAnsi="GHEA Grapalat" w:cs="Times New Roman"/>
          <w:b/>
          <w:bCs/>
          <w:sz w:val="20"/>
          <w:lang w:val="hy-AM"/>
        </w:rPr>
        <w:t>ապրիլի</w:t>
      </w:r>
      <w:r w:rsidRPr="00E677D4">
        <w:rPr>
          <w:rFonts w:ascii="GHEA Grapalat" w:hAnsi="GHEA Grapalat"/>
          <w:b/>
          <w:sz w:val="20"/>
          <w:lang w:val="af-ZA"/>
        </w:rPr>
        <w:t xml:space="preserve"> </w:t>
      </w:r>
      <w:r w:rsidR="000C4566">
        <w:rPr>
          <w:rFonts w:ascii="GHEA Grapalat" w:hAnsi="GHEA Grapalat"/>
          <w:b/>
          <w:sz w:val="20"/>
          <w:lang w:val="af-ZA"/>
        </w:rPr>
        <w:t>11</w:t>
      </w:r>
      <w:r w:rsidRPr="00E677D4">
        <w:rPr>
          <w:rFonts w:ascii="GHEA Grapalat" w:hAnsi="GHEA Grapalat"/>
          <w:b/>
          <w:sz w:val="20"/>
          <w:lang w:val="hy-AM"/>
        </w:rPr>
        <w:t>-</w:t>
      </w:r>
      <w:r>
        <w:rPr>
          <w:rFonts w:ascii="GHEA Grapalat" w:hAnsi="GHEA Grapalat"/>
          <w:b/>
          <w:sz w:val="20"/>
          <w:lang w:val="hy-AM"/>
        </w:rPr>
        <w:t>ին</w:t>
      </w:r>
      <w:r w:rsidRPr="00E677D4">
        <w:rPr>
          <w:rFonts w:ascii="GHEA Grapalat" w:hAnsi="GHEA Grapalat"/>
          <w:b/>
          <w:sz w:val="20"/>
          <w:lang w:val="hy-AM"/>
        </w:rPr>
        <w:t>, ժամը 11:00</w:t>
      </w:r>
      <w:r w:rsidRPr="00E677D4">
        <w:rPr>
          <w:rFonts w:ascii="GHEA Grapalat" w:hAnsi="GHEA Grapalat"/>
          <w:sz w:val="20"/>
          <w:lang w:val="af-ZA"/>
        </w:rPr>
        <w:t>-</w:t>
      </w:r>
      <w:r w:rsidRPr="00E677D4">
        <w:rPr>
          <w:rFonts w:ascii="GHEA Grapalat" w:hAnsi="GHEA Grapalat" w:cs="Times New Roman"/>
          <w:sz w:val="20"/>
          <w:lang w:val="af-ZA"/>
        </w:rPr>
        <w:t xml:space="preserve">ին։ </w:t>
      </w:r>
    </w:p>
    <w:p w14:paraId="4E30CB43" w14:textId="77777777" w:rsidR="004E191A" w:rsidRDefault="004E191A" w:rsidP="004E191A">
      <w:pPr>
        <w:pStyle w:val="BodyTextIndent"/>
        <w:spacing w:after="0" w:line="240" w:lineRule="auto"/>
        <w:ind w:firstLine="720"/>
        <w:rPr>
          <w:rFonts w:ascii="GHEA Grapalat" w:hAnsi="GHEA Grapalat" w:cs="Times New Roman"/>
          <w:sz w:val="20"/>
          <w:lang w:val="hy-AM"/>
        </w:rPr>
      </w:pPr>
      <w:r>
        <w:rPr>
          <w:rFonts w:ascii="GHEA Grapalat" w:hAnsi="GHEA Grapalat" w:cs="Times New Roman"/>
          <w:sz w:val="20"/>
          <w:lang w:val="af-ZA"/>
        </w:rPr>
        <w:t>Սույն ընթացակարգի վերաբերյալ բողոք</w:t>
      </w:r>
      <w:r>
        <w:rPr>
          <w:rFonts w:ascii="GHEA Grapalat" w:hAnsi="GHEA Grapalat" w:cs="Times New Roman"/>
          <w:sz w:val="20"/>
          <w:lang w:val="hy-AM"/>
        </w:rPr>
        <w:t xml:space="preserve">արկումն իրականացվում է </w:t>
      </w:r>
      <w:r>
        <w:rPr>
          <w:rFonts w:ascii="GHEA Grapalat" w:hAnsi="GHEA Grapalat" w:cs="Times New Roman"/>
          <w:sz w:val="16"/>
          <w:szCs w:val="16"/>
          <w:lang w:val="af-ZA"/>
        </w:rPr>
        <w:t xml:space="preserve"> </w:t>
      </w:r>
      <w:r>
        <w:rPr>
          <w:rFonts w:ascii="GHEA Grapalat" w:hAnsi="GHEA Grapalat" w:cs="Times New Roman"/>
          <w:sz w:val="20"/>
          <w:lang w:val="af-ZA"/>
        </w:rPr>
        <w:t>«</w:t>
      </w:r>
      <w:r>
        <w:rPr>
          <w:rFonts w:ascii="GHEA Grapalat" w:hAnsi="GHEA Grapalat" w:cs="Times New Roman"/>
          <w:sz w:val="20"/>
          <w:lang w:val="hy-AM"/>
        </w:rPr>
        <w:t>Գնումների</w:t>
      </w:r>
      <w:r>
        <w:rPr>
          <w:rFonts w:ascii="GHEA Grapalat" w:hAnsi="GHEA Grapalat" w:cs="Times New Roman"/>
          <w:sz w:val="20"/>
          <w:lang w:val="af-ZA"/>
        </w:rPr>
        <w:t xml:space="preserve"> </w:t>
      </w:r>
      <w:r>
        <w:rPr>
          <w:rFonts w:ascii="GHEA Grapalat" w:hAnsi="GHEA Grapalat" w:cs="Times New Roman"/>
          <w:sz w:val="20"/>
          <w:lang w:val="hy-AM"/>
        </w:rPr>
        <w:t>մասին</w:t>
      </w:r>
      <w:r>
        <w:rPr>
          <w:rFonts w:ascii="GHEA Grapalat" w:hAnsi="GHEA Grapalat" w:cs="Times New Roman"/>
          <w:sz w:val="20"/>
          <w:lang w:val="af-ZA"/>
        </w:rPr>
        <w:t>»</w:t>
      </w:r>
      <w:r>
        <w:rPr>
          <w:rFonts w:ascii="GHEA Grapalat" w:hAnsi="GHEA Grapalat" w:cs="Times New Roman"/>
          <w:sz w:val="20"/>
          <w:lang w:val="hy-AM"/>
        </w:rPr>
        <w:t xml:space="preserve"> ՀՀ</w:t>
      </w:r>
      <w:r>
        <w:rPr>
          <w:rFonts w:ascii="GHEA Grapalat" w:hAnsi="GHEA Grapalat" w:cs="Times New Roman"/>
          <w:sz w:val="20"/>
          <w:lang w:val="af-ZA"/>
        </w:rPr>
        <w:t xml:space="preserve"> </w:t>
      </w:r>
      <w:r>
        <w:rPr>
          <w:rFonts w:ascii="GHEA Grapalat" w:hAnsi="GHEA Grapalat" w:cs="Times New Roman"/>
          <w:sz w:val="20"/>
          <w:lang w:val="hy-AM"/>
        </w:rPr>
        <w:t>օրենքով</w:t>
      </w:r>
      <w:r>
        <w:rPr>
          <w:rFonts w:ascii="GHEA Grapalat" w:hAnsi="GHEA Grapalat" w:cs="Times New Roman"/>
          <w:sz w:val="20"/>
          <w:lang w:val="af-ZA"/>
        </w:rPr>
        <w:t xml:space="preserve"> </w:t>
      </w:r>
      <w:r>
        <w:rPr>
          <w:rFonts w:ascii="GHEA Grapalat" w:hAnsi="GHEA Grapalat" w:cs="Times New Roman"/>
          <w:sz w:val="20"/>
          <w:lang w:val="hy-AM"/>
        </w:rPr>
        <w:t>և</w:t>
      </w:r>
      <w:r>
        <w:rPr>
          <w:rFonts w:ascii="GHEA Grapalat" w:hAnsi="GHEA Grapalat" w:cs="Times New Roman"/>
          <w:sz w:val="20"/>
          <w:lang w:val="af-ZA"/>
        </w:rPr>
        <w:t xml:space="preserve"> </w:t>
      </w:r>
      <w:r>
        <w:rPr>
          <w:rFonts w:ascii="GHEA Grapalat" w:hAnsi="GHEA Grapalat" w:cs="Times New Roman"/>
          <w:sz w:val="20"/>
          <w:lang w:val="hy-AM"/>
        </w:rPr>
        <w:t>ՀՀ քաղաքացիական դատավարության օրենսգրքով սահմանված կարգով։</w:t>
      </w:r>
    </w:p>
    <w:p w14:paraId="10483EEA" w14:textId="77777777" w:rsidR="00EB7C86" w:rsidRPr="00EB7C86" w:rsidRDefault="00EB7C86" w:rsidP="00EB7C86">
      <w:pPr>
        <w:pStyle w:val="BodyTextIndent"/>
        <w:spacing w:line="240" w:lineRule="auto"/>
        <w:rPr>
          <w:rFonts w:ascii="GHEA Grapalat" w:hAnsi="GHEA Grapalat" w:cs="Times New Roman"/>
          <w:sz w:val="20"/>
          <w:lang w:val="af-ZA"/>
        </w:rPr>
      </w:pPr>
      <w:r w:rsidRPr="00EB7C86">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 Գոռ Մուրադյան։</w:t>
      </w:r>
    </w:p>
    <w:p w14:paraId="3EA24D55"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Հեռախոս` 011  514-373։</w:t>
      </w:r>
    </w:p>
    <w:p w14:paraId="737D83CD"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Էլ.փոստ`  gor.muradjan@yerevan.am։</w:t>
      </w:r>
    </w:p>
    <w:p w14:paraId="31364C14" w14:textId="77777777" w:rsidR="00EB7C86" w:rsidRPr="00EB7C86" w:rsidRDefault="00EB7C86" w:rsidP="00EB7C86">
      <w:pPr>
        <w:pStyle w:val="BodyTextIndent"/>
        <w:spacing w:after="0" w:line="240" w:lineRule="auto"/>
        <w:ind w:firstLine="706"/>
        <w:jc w:val="left"/>
        <w:rPr>
          <w:rFonts w:ascii="GHEA Grapalat" w:hAnsi="GHEA Grapalat" w:cs="Times New Roman"/>
          <w:sz w:val="20"/>
          <w:lang w:val="af-ZA"/>
        </w:rPr>
      </w:pPr>
      <w:r w:rsidRPr="00EB7C86">
        <w:rPr>
          <w:rFonts w:ascii="GHEA Grapalat" w:hAnsi="GHEA Grapalat" w:cs="Times New Roman"/>
          <w:sz w:val="20"/>
          <w:lang w:val="af-ZA"/>
        </w:rPr>
        <w:t xml:space="preserve">  Պատվիրատու` Երևանի քաղաքապետարան։</w:t>
      </w:r>
    </w:p>
    <w:p w14:paraId="3A98EE08" w14:textId="77777777" w:rsidR="004E191A" w:rsidRDefault="004E191A" w:rsidP="00E26669">
      <w:pPr>
        <w:pStyle w:val="NormalWeb"/>
      </w:pPr>
    </w:p>
    <w:p w14:paraId="17F06CDE"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7D8D50D1" w14:textId="77777777" w:rsidR="004E191A" w:rsidRDefault="004E191A" w:rsidP="004E191A">
      <w:pPr>
        <w:pStyle w:val="BodyTextIndent"/>
        <w:spacing w:after="0" w:line="240" w:lineRule="auto"/>
        <w:ind w:left="1404" w:firstLine="720"/>
        <w:rPr>
          <w:rFonts w:ascii="GHEA Grapalat" w:hAnsi="GHEA Grapalat" w:cs="Times New Roman"/>
          <w:sz w:val="20"/>
          <w:lang w:val="af-ZA"/>
        </w:rPr>
      </w:pPr>
    </w:p>
    <w:p w14:paraId="31626FC4" w14:textId="77777777" w:rsidR="004E191A" w:rsidRDefault="004E191A" w:rsidP="00E26669">
      <w:pPr>
        <w:pStyle w:val="NormalWeb"/>
      </w:pPr>
    </w:p>
    <w:p w14:paraId="28668633" w14:textId="77777777" w:rsidR="004E191A" w:rsidRDefault="004E191A" w:rsidP="00E26669">
      <w:pPr>
        <w:pStyle w:val="NormalWeb"/>
      </w:pPr>
    </w:p>
    <w:p w14:paraId="00371DC2" w14:textId="77777777" w:rsidR="004E191A" w:rsidRDefault="004E191A" w:rsidP="00E26669">
      <w:pPr>
        <w:pStyle w:val="NormalWeb"/>
      </w:pPr>
    </w:p>
    <w:p w14:paraId="5D7D5D0A" w14:textId="77777777" w:rsidR="004E191A" w:rsidRDefault="004E191A" w:rsidP="00E26669">
      <w:pPr>
        <w:pStyle w:val="NormalWeb"/>
      </w:pPr>
    </w:p>
    <w:p w14:paraId="756A6264" w14:textId="77777777" w:rsidR="001C2E1B" w:rsidRDefault="001C2E1B" w:rsidP="00E26669">
      <w:pPr>
        <w:pStyle w:val="NormalWeb"/>
      </w:pPr>
    </w:p>
    <w:p w14:paraId="73E838E9" w14:textId="77777777" w:rsidR="001C2E1B" w:rsidRDefault="001C2E1B" w:rsidP="00E26669">
      <w:pPr>
        <w:pStyle w:val="NormalWeb"/>
      </w:pPr>
    </w:p>
    <w:p w14:paraId="2E57E2E9" w14:textId="77777777" w:rsidR="00E26669" w:rsidRPr="00C56C5A" w:rsidRDefault="00E26669" w:rsidP="001C2E1B">
      <w:pPr>
        <w:pStyle w:val="BodyText"/>
        <w:spacing w:after="0"/>
        <w:ind w:firstLine="567"/>
        <w:jc w:val="right"/>
        <w:rPr>
          <w:rFonts w:ascii="GHEA Grapalat" w:hAnsi="GHEA Grapalat" w:cs="Sylfaen"/>
          <w:iCs/>
          <w:sz w:val="20"/>
          <w:szCs w:val="20"/>
          <w:lang w:val="af-ZA"/>
        </w:rPr>
      </w:pPr>
    </w:p>
    <w:p w14:paraId="71168C46" w14:textId="77777777" w:rsidR="00E26669" w:rsidRPr="00C56C5A" w:rsidRDefault="00E26669" w:rsidP="001C2E1B">
      <w:pPr>
        <w:pStyle w:val="BodyText"/>
        <w:spacing w:after="0"/>
        <w:ind w:firstLine="567"/>
        <w:jc w:val="right"/>
        <w:rPr>
          <w:rFonts w:ascii="GHEA Grapalat" w:hAnsi="GHEA Grapalat" w:cs="Sylfaen"/>
          <w:iCs/>
          <w:sz w:val="20"/>
          <w:szCs w:val="20"/>
          <w:lang w:val="af-ZA"/>
        </w:rPr>
      </w:pPr>
    </w:p>
    <w:p w14:paraId="50828DAC" w14:textId="77777777" w:rsidR="00E26669" w:rsidRPr="00C56C5A" w:rsidRDefault="00E26669" w:rsidP="001C2E1B">
      <w:pPr>
        <w:pStyle w:val="BodyText"/>
        <w:spacing w:after="0"/>
        <w:ind w:firstLine="567"/>
        <w:jc w:val="right"/>
        <w:rPr>
          <w:rFonts w:ascii="GHEA Grapalat" w:hAnsi="GHEA Grapalat" w:cs="Sylfaen"/>
          <w:iCs/>
          <w:sz w:val="20"/>
          <w:szCs w:val="20"/>
          <w:lang w:val="af-ZA"/>
        </w:rPr>
      </w:pPr>
    </w:p>
    <w:p w14:paraId="7E64435E" w14:textId="77777777" w:rsidR="00E26669" w:rsidRPr="00C56C5A" w:rsidRDefault="00E26669" w:rsidP="001C2E1B">
      <w:pPr>
        <w:pStyle w:val="BodyText"/>
        <w:spacing w:after="0"/>
        <w:ind w:firstLine="567"/>
        <w:jc w:val="right"/>
        <w:rPr>
          <w:rFonts w:ascii="GHEA Grapalat" w:hAnsi="GHEA Grapalat" w:cs="Sylfaen"/>
          <w:iCs/>
          <w:sz w:val="20"/>
          <w:szCs w:val="20"/>
          <w:lang w:val="af-ZA"/>
        </w:rPr>
      </w:pPr>
    </w:p>
    <w:p w14:paraId="34FDEE8E" w14:textId="77777777" w:rsidR="00E26669" w:rsidRPr="00C56C5A" w:rsidRDefault="00E26669" w:rsidP="001C2E1B">
      <w:pPr>
        <w:pStyle w:val="BodyText"/>
        <w:spacing w:after="0"/>
        <w:ind w:firstLine="567"/>
        <w:jc w:val="right"/>
        <w:rPr>
          <w:rFonts w:ascii="GHEA Grapalat" w:hAnsi="GHEA Grapalat" w:cs="Sylfaen"/>
          <w:iCs/>
          <w:sz w:val="20"/>
          <w:szCs w:val="20"/>
          <w:lang w:val="af-ZA"/>
        </w:rPr>
      </w:pPr>
    </w:p>
    <w:p w14:paraId="58FB8E62" w14:textId="677956A5" w:rsidR="001C2E1B" w:rsidRPr="0007287D" w:rsidRDefault="001C2E1B" w:rsidP="001C2E1B">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45922715" w14:textId="4CE5A2DA" w:rsidR="001C2E1B" w:rsidRPr="0007287D" w:rsidRDefault="001C2E1B" w:rsidP="001C2E1B">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Pr>
          <w:rFonts w:ascii="GHEA Grapalat" w:hAnsi="GHEA Grapalat" w:cs="Sylfaen"/>
          <w:iCs/>
          <w:sz w:val="20"/>
          <w:szCs w:val="20"/>
          <w:lang w:val="hy-AM"/>
        </w:rPr>
        <w:t>ԲՄ</w:t>
      </w:r>
      <w:r>
        <w:rPr>
          <w:rFonts w:ascii="GHEA Grapalat" w:hAnsi="GHEA Grapalat" w:cs="Sylfaen"/>
          <w:iCs/>
          <w:sz w:val="20"/>
          <w:szCs w:val="20"/>
          <w:lang w:val="af-ZA"/>
        </w:rPr>
        <w:t>ԱՇՁԲ-</w:t>
      </w:r>
      <w:r w:rsidR="00621D6B">
        <w:rPr>
          <w:rFonts w:ascii="GHEA Grapalat" w:hAnsi="GHEA Grapalat" w:cs="Sylfaen"/>
          <w:iCs/>
          <w:sz w:val="20"/>
          <w:szCs w:val="20"/>
          <w:lang w:val="af-ZA"/>
        </w:rPr>
        <w:t>24/29</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12F23689" w14:textId="77777777" w:rsidR="001C2E1B" w:rsidRPr="0007287D" w:rsidRDefault="001C2E1B" w:rsidP="001C2E1B">
      <w:pPr>
        <w:pStyle w:val="BodyText"/>
        <w:spacing w:after="0"/>
        <w:ind w:firstLine="567"/>
        <w:jc w:val="right"/>
        <w:rPr>
          <w:rFonts w:ascii="GHEA Grapalat" w:hAnsi="GHEA Grapalat" w:cs="Times Armenian"/>
          <w:iCs/>
          <w:sz w:val="20"/>
          <w:szCs w:val="20"/>
          <w:lang w:val="af-ZA"/>
        </w:rPr>
      </w:pPr>
      <w:r>
        <w:rPr>
          <w:rFonts w:ascii="GHEA Grapalat" w:hAnsi="GHEA Grapalat" w:cs="Times Armenian"/>
          <w:iCs/>
          <w:sz w:val="20"/>
          <w:szCs w:val="20"/>
          <w:lang w:val="hy-AM"/>
        </w:rPr>
        <w:t>բաց մրցույթ</w:t>
      </w:r>
      <w:r w:rsidRPr="0007287D">
        <w:rPr>
          <w:rFonts w:ascii="GHEA Grapalat" w:hAnsi="GHEA Grapalat" w:cs="Times Armenian"/>
          <w:iCs/>
          <w:sz w:val="20"/>
          <w:szCs w:val="20"/>
          <w:lang w:val="af-ZA"/>
        </w:rPr>
        <w:t xml:space="preserve"> գնահատող </w:t>
      </w:r>
      <w:proofErr w:type="spellStart"/>
      <w:r w:rsidRPr="0007287D">
        <w:rPr>
          <w:rFonts w:ascii="GHEA Grapalat" w:hAnsi="GHEA Grapalat" w:cs="Sylfaen"/>
          <w:iCs/>
          <w:sz w:val="20"/>
          <w:szCs w:val="20"/>
        </w:rPr>
        <w:t>հանձնաժողովի</w:t>
      </w:r>
      <w:proofErr w:type="spellEnd"/>
    </w:p>
    <w:p w14:paraId="7122DA71" w14:textId="6CA6E73B" w:rsidR="001C2E1B" w:rsidRPr="0007287D" w:rsidRDefault="001C2E1B" w:rsidP="001C2E1B">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Pr>
          <w:rFonts w:ascii="GHEA Grapalat" w:hAnsi="GHEA Grapalat" w:cs="Sylfaen"/>
          <w:iCs/>
          <w:sz w:val="20"/>
          <w:szCs w:val="20"/>
          <w:lang w:val="hy-AM"/>
        </w:rPr>
        <w:t>4</w:t>
      </w:r>
      <w:r w:rsidRPr="0007287D">
        <w:rPr>
          <w:rFonts w:ascii="GHEA Grapalat" w:hAnsi="GHEA Grapalat" w:cs="Sylfaen"/>
          <w:iCs/>
          <w:sz w:val="20"/>
          <w:szCs w:val="20"/>
        </w:rPr>
        <w:t>թ</w:t>
      </w:r>
      <w:r w:rsidRPr="00D3168C">
        <w:rPr>
          <w:rFonts w:ascii="GHEA Grapalat" w:hAnsi="GHEA Grapalat" w:cs="Sylfaen"/>
          <w:iCs/>
          <w:sz w:val="20"/>
          <w:szCs w:val="20"/>
          <w:lang w:val="af-ZA"/>
        </w:rPr>
        <w:t xml:space="preserve">. </w:t>
      </w:r>
      <w:r>
        <w:rPr>
          <w:rFonts w:ascii="GHEA Grapalat" w:hAnsi="GHEA Grapalat" w:cs="Sylfaen"/>
          <w:iCs/>
          <w:sz w:val="20"/>
          <w:szCs w:val="20"/>
          <w:lang w:val="hy-AM"/>
        </w:rPr>
        <w:t>մարտի</w:t>
      </w:r>
      <w:r w:rsidRPr="00D3168C">
        <w:rPr>
          <w:rFonts w:ascii="GHEA Grapalat" w:hAnsi="GHEA Grapalat" w:cs="Sylfaen"/>
          <w:iCs/>
          <w:sz w:val="20"/>
          <w:szCs w:val="20"/>
          <w:lang w:val="af-ZA"/>
        </w:rPr>
        <w:t xml:space="preserve"> </w:t>
      </w:r>
      <w:r w:rsidR="00737150">
        <w:rPr>
          <w:rFonts w:ascii="GHEA Grapalat" w:hAnsi="GHEA Grapalat" w:cs="Sylfaen"/>
          <w:iCs/>
          <w:sz w:val="20"/>
          <w:szCs w:val="20"/>
          <w:lang w:val="af-ZA"/>
        </w:rPr>
        <w:t>7</w:t>
      </w:r>
      <w:r w:rsidRPr="00D3168C">
        <w:rPr>
          <w:rFonts w:ascii="GHEA Grapalat" w:hAnsi="GHEA Grapalat" w:cs="Sylfaen"/>
          <w:iCs/>
          <w:sz w:val="20"/>
          <w:szCs w:val="20"/>
          <w:lang w:val="af-ZA"/>
        </w:rPr>
        <w:t>-</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123157D" w14:textId="77777777" w:rsidR="001C2E1B" w:rsidRDefault="001C2E1B" w:rsidP="00E26669">
      <w:pPr>
        <w:pStyle w:val="NormalWeb"/>
      </w:pPr>
    </w:p>
    <w:p w14:paraId="19FC40BE" w14:textId="77777777" w:rsidR="001C2E1B" w:rsidRDefault="001C2E1B" w:rsidP="00E26669">
      <w:pPr>
        <w:pStyle w:val="NormalWeb"/>
      </w:pPr>
    </w:p>
    <w:p w14:paraId="7D4C74D0" w14:textId="77777777" w:rsidR="001C2E1B" w:rsidRDefault="001C2E1B" w:rsidP="00E26669">
      <w:pPr>
        <w:pStyle w:val="NormalWeb"/>
      </w:pPr>
    </w:p>
    <w:p w14:paraId="792A4DD0" w14:textId="77777777" w:rsidR="001C2E1B" w:rsidRDefault="001C2E1B" w:rsidP="00E26669">
      <w:pPr>
        <w:pStyle w:val="NormalWeb"/>
      </w:pPr>
    </w:p>
    <w:p w14:paraId="66F8274F" w14:textId="77777777" w:rsidR="001C2E1B" w:rsidRDefault="001C2E1B" w:rsidP="00E26669">
      <w:pPr>
        <w:pStyle w:val="NormalWeb"/>
      </w:pPr>
    </w:p>
    <w:p w14:paraId="5909008D" w14:textId="77777777" w:rsidR="001C2E1B" w:rsidRPr="003F2F26" w:rsidRDefault="001C2E1B" w:rsidP="001C2E1B">
      <w:pPr>
        <w:pStyle w:val="BodyText"/>
        <w:ind w:right="-7" w:firstLine="567"/>
        <w:jc w:val="center"/>
        <w:rPr>
          <w:rFonts w:ascii="GHEA Grapalat" w:hAnsi="GHEA Grapalat"/>
          <w:bCs/>
          <w:iCs/>
          <w:lang w:val="af-ZA"/>
        </w:rPr>
      </w:pPr>
      <w:r w:rsidRPr="003F2F26">
        <w:rPr>
          <w:rFonts w:ascii="GHEA Grapalat" w:hAnsi="GHEA Grapalat" w:cs="Times Armenian"/>
          <w:bCs/>
          <w:iCs/>
          <w:lang w:val="hy-AM"/>
        </w:rPr>
        <w:t>Երևանի քաղաքապետարան</w:t>
      </w:r>
    </w:p>
    <w:p w14:paraId="7F92ED14" w14:textId="77777777" w:rsidR="004E191A" w:rsidRDefault="004E191A" w:rsidP="00E26669">
      <w:pPr>
        <w:pStyle w:val="NormalWeb"/>
      </w:pPr>
      <w:r>
        <w:tab/>
      </w:r>
    </w:p>
    <w:p w14:paraId="429E2654" w14:textId="77777777" w:rsidR="004E191A" w:rsidRDefault="004E191A" w:rsidP="00E26669">
      <w:pPr>
        <w:pStyle w:val="NormalWeb"/>
      </w:pPr>
    </w:p>
    <w:p w14:paraId="48314D57" w14:textId="77777777" w:rsidR="004E191A" w:rsidRDefault="004E191A" w:rsidP="00E26669">
      <w:pPr>
        <w:pStyle w:val="NormalWeb"/>
      </w:pPr>
    </w:p>
    <w:p w14:paraId="2670E0DE" w14:textId="77777777" w:rsidR="004E191A" w:rsidRDefault="004E191A" w:rsidP="00E26669">
      <w:pPr>
        <w:pStyle w:val="NormalWeb"/>
      </w:pPr>
    </w:p>
    <w:p w14:paraId="536F6B74" w14:textId="77777777" w:rsidR="004E191A" w:rsidRDefault="004E191A" w:rsidP="00E26669">
      <w:pPr>
        <w:pStyle w:val="NormalWeb"/>
      </w:pPr>
    </w:p>
    <w:p w14:paraId="747A33EE" w14:textId="77777777" w:rsidR="004E191A" w:rsidRPr="00E26669" w:rsidRDefault="004E191A" w:rsidP="00E26669">
      <w:pPr>
        <w:pStyle w:val="NormalWeb"/>
        <w:jc w:val="center"/>
        <w:rPr>
          <w:b/>
          <w:bCs/>
          <w:sz w:val="20"/>
          <w:szCs w:val="20"/>
          <w:lang w:val="af-ZA"/>
        </w:rPr>
      </w:pPr>
      <w:r w:rsidRPr="00E26669">
        <w:rPr>
          <w:b/>
          <w:bCs/>
          <w:sz w:val="20"/>
          <w:szCs w:val="20"/>
        </w:rPr>
        <w:t>Հ</w:t>
      </w:r>
      <w:r w:rsidRPr="00E26669">
        <w:rPr>
          <w:rFonts w:cs="Times Armenian"/>
          <w:b/>
          <w:bCs/>
          <w:sz w:val="20"/>
          <w:szCs w:val="20"/>
          <w:lang w:val="af-ZA"/>
        </w:rPr>
        <w:t xml:space="preserve"> </w:t>
      </w:r>
      <w:r w:rsidRPr="00E26669">
        <w:rPr>
          <w:b/>
          <w:bCs/>
          <w:sz w:val="20"/>
          <w:szCs w:val="20"/>
        </w:rPr>
        <w:t>Ր</w:t>
      </w:r>
      <w:r w:rsidRPr="00E26669">
        <w:rPr>
          <w:rFonts w:cs="Times Armenian"/>
          <w:b/>
          <w:bCs/>
          <w:sz w:val="20"/>
          <w:szCs w:val="20"/>
          <w:lang w:val="af-ZA"/>
        </w:rPr>
        <w:t xml:space="preserve"> </w:t>
      </w:r>
      <w:r w:rsidRPr="00E26669">
        <w:rPr>
          <w:b/>
          <w:bCs/>
          <w:sz w:val="20"/>
          <w:szCs w:val="20"/>
        </w:rPr>
        <w:t>Ա</w:t>
      </w:r>
      <w:r w:rsidRPr="00E26669">
        <w:rPr>
          <w:rFonts w:cs="Times Armenian"/>
          <w:b/>
          <w:bCs/>
          <w:sz w:val="20"/>
          <w:szCs w:val="20"/>
          <w:lang w:val="af-ZA"/>
        </w:rPr>
        <w:t xml:space="preserve"> </w:t>
      </w:r>
      <w:r w:rsidRPr="00E26669">
        <w:rPr>
          <w:b/>
          <w:bCs/>
          <w:sz w:val="20"/>
          <w:szCs w:val="20"/>
        </w:rPr>
        <w:t>Վ</w:t>
      </w:r>
      <w:r w:rsidRPr="00E26669">
        <w:rPr>
          <w:rFonts w:cs="Times Armenian"/>
          <w:b/>
          <w:bCs/>
          <w:sz w:val="20"/>
          <w:szCs w:val="20"/>
          <w:lang w:val="af-ZA"/>
        </w:rPr>
        <w:t xml:space="preserve"> </w:t>
      </w:r>
      <w:r w:rsidRPr="00E26669">
        <w:rPr>
          <w:b/>
          <w:bCs/>
          <w:sz w:val="20"/>
          <w:szCs w:val="20"/>
        </w:rPr>
        <w:t>Ե</w:t>
      </w:r>
      <w:r w:rsidRPr="00E26669">
        <w:rPr>
          <w:rFonts w:cs="Times Armenian"/>
          <w:b/>
          <w:bCs/>
          <w:sz w:val="20"/>
          <w:szCs w:val="20"/>
          <w:lang w:val="af-ZA"/>
        </w:rPr>
        <w:t xml:space="preserve"> </w:t>
      </w:r>
      <w:r w:rsidRPr="00E26669">
        <w:rPr>
          <w:b/>
          <w:bCs/>
          <w:sz w:val="20"/>
          <w:szCs w:val="20"/>
        </w:rPr>
        <w:t>Ր</w:t>
      </w:r>
    </w:p>
    <w:p w14:paraId="0F2715CB" w14:textId="77777777" w:rsidR="004E191A" w:rsidRPr="00E26669" w:rsidRDefault="004E191A" w:rsidP="00E26669">
      <w:pPr>
        <w:pStyle w:val="NormalWeb"/>
        <w:jc w:val="center"/>
        <w:rPr>
          <w:b/>
          <w:bCs/>
          <w:sz w:val="20"/>
          <w:szCs w:val="20"/>
        </w:rPr>
      </w:pPr>
    </w:p>
    <w:p w14:paraId="697BC89D" w14:textId="77777777" w:rsidR="004E191A" w:rsidRPr="00E26669" w:rsidRDefault="004E191A" w:rsidP="00E26669">
      <w:pPr>
        <w:pStyle w:val="NormalWeb"/>
        <w:jc w:val="center"/>
        <w:rPr>
          <w:b/>
          <w:bCs/>
          <w:sz w:val="20"/>
          <w:szCs w:val="20"/>
        </w:rPr>
      </w:pPr>
    </w:p>
    <w:p w14:paraId="44C520C5" w14:textId="47BE0E3D" w:rsidR="0025036B" w:rsidRPr="00E26669" w:rsidRDefault="0025036B" w:rsidP="00E26669">
      <w:pPr>
        <w:pStyle w:val="NormalWeb"/>
        <w:jc w:val="center"/>
        <w:rPr>
          <w:b/>
          <w:bCs/>
          <w:sz w:val="20"/>
          <w:szCs w:val="20"/>
        </w:rPr>
      </w:pPr>
      <w:r w:rsidRPr="00E26669">
        <w:rPr>
          <w:b/>
          <w:bCs/>
          <w:sz w:val="20"/>
          <w:szCs w:val="20"/>
        </w:rPr>
        <w:t xml:space="preserve">ԵՐԵՎԱՆԻ ՔԱՂԱՔԱՊԵՏԱՐԱՆԻ ԿԱՐԻՔՆԵՐԻ ՀԱՄԱՐ` </w:t>
      </w:r>
      <w:r w:rsidR="00621D6B" w:rsidRPr="00E26669">
        <w:rPr>
          <w:b/>
          <w:bCs/>
          <w:sz w:val="20"/>
          <w:szCs w:val="20"/>
        </w:rPr>
        <w:t xml:space="preserve">ԵՐԵՎԱՆ ՔԱՂԱՔԻ ՆՈՐ ՆՈՐՔ ՎԱՐՉԱԿԱՆ ՇՐՋԱՆԻ ՋՐՎԵԺ, ԲԱՆԱՎԱՆ 5 ՇԵՆՔԻ ՀԱՐԱԿԻՑ ՏԱՐԱԾՔԻ ԲԱՐԵԿԱՐԳՄԱՆ ԱՇԽԱՏԱՆՔՆԵՐԻ </w:t>
      </w:r>
      <w:r w:rsidRPr="00E26669">
        <w:rPr>
          <w:b/>
          <w:bCs/>
          <w:sz w:val="20"/>
          <w:szCs w:val="20"/>
        </w:rPr>
        <w:t>ՁԵՌՔԲԵՐՄԱՆ ՆՊԱՏԱԿՈՎ  ՀԱՅՏԱՐԱՐՎԱԾ ԲԱՑ ՄՐՑՈՒՅԹԻ</w:t>
      </w:r>
    </w:p>
    <w:p w14:paraId="4B3DE262" w14:textId="77777777" w:rsidR="004E191A" w:rsidRPr="00E26669" w:rsidRDefault="004E191A" w:rsidP="00E26669">
      <w:pPr>
        <w:pStyle w:val="NormalWeb"/>
        <w:jc w:val="center"/>
        <w:rPr>
          <w:b/>
          <w:bCs/>
          <w:sz w:val="20"/>
          <w:szCs w:val="20"/>
        </w:rPr>
      </w:pPr>
    </w:p>
    <w:p w14:paraId="20229B6D" w14:textId="77777777" w:rsidR="004E191A" w:rsidRDefault="004E191A" w:rsidP="00E26669">
      <w:pPr>
        <w:pStyle w:val="NormalWeb"/>
      </w:pPr>
    </w:p>
    <w:p w14:paraId="6AB1658F" w14:textId="77777777" w:rsidR="004E191A" w:rsidRDefault="004E191A" w:rsidP="00E26669">
      <w:pPr>
        <w:pStyle w:val="NormalWeb"/>
      </w:pPr>
    </w:p>
    <w:p w14:paraId="32920B4C" w14:textId="77777777" w:rsidR="004E191A" w:rsidRDefault="004E191A" w:rsidP="00E26669">
      <w:pPr>
        <w:pStyle w:val="NormalWeb"/>
      </w:pPr>
    </w:p>
    <w:p w14:paraId="27C82F1D" w14:textId="77777777" w:rsidR="004E191A" w:rsidRDefault="004E191A" w:rsidP="00E26669">
      <w:pPr>
        <w:pStyle w:val="NormalWeb"/>
      </w:pPr>
    </w:p>
    <w:p w14:paraId="45C43078" w14:textId="77777777" w:rsidR="004E191A" w:rsidRDefault="004E191A" w:rsidP="00E26669">
      <w:pPr>
        <w:pStyle w:val="NormalWeb"/>
      </w:pPr>
    </w:p>
    <w:p w14:paraId="128449A2" w14:textId="77777777" w:rsidR="004E191A" w:rsidRDefault="004E191A" w:rsidP="00E26669">
      <w:pPr>
        <w:pStyle w:val="NormalWeb"/>
      </w:pPr>
    </w:p>
    <w:p w14:paraId="78097DC0" w14:textId="77777777" w:rsidR="004E191A" w:rsidRDefault="004E191A" w:rsidP="00E26669">
      <w:pPr>
        <w:pStyle w:val="NormalWeb"/>
      </w:pPr>
    </w:p>
    <w:p w14:paraId="1F2A2DE8" w14:textId="77777777" w:rsidR="004E191A" w:rsidRDefault="004E191A" w:rsidP="00E26669">
      <w:pPr>
        <w:pStyle w:val="NormalWeb"/>
      </w:pPr>
    </w:p>
    <w:p w14:paraId="302FDA33" w14:textId="77777777" w:rsidR="004E191A" w:rsidRDefault="004E191A" w:rsidP="00E26669">
      <w:pPr>
        <w:pStyle w:val="NormalWeb"/>
      </w:pPr>
    </w:p>
    <w:p w14:paraId="36D2A3DB" w14:textId="77777777" w:rsidR="004E191A" w:rsidRDefault="004E191A" w:rsidP="00E26669">
      <w:pPr>
        <w:pStyle w:val="NormalWeb"/>
      </w:pPr>
    </w:p>
    <w:p w14:paraId="49E4CD6B" w14:textId="77777777" w:rsidR="004E191A" w:rsidRDefault="004E191A" w:rsidP="00E26669">
      <w:pPr>
        <w:pStyle w:val="NormalWeb"/>
      </w:pPr>
    </w:p>
    <w:p w14:paraId="69A958F0" w14:textId="77777777" w:rsidR="004E191A" w:rsidRDefault="004E191A" w:rsidP="00E26669">
      <w:pPr>
        <w:pStyle w:val="NormalWeb"/>
      </w:pPr>
    </w:p>
    <w:p w14:paraId="20C5CB94" w14:textId="77777777" w:rsidR="004E191A" w:rsidRDefault="004E191A" w:rsidP="00E26669">
      <w:pPr>
        <w:pStyle w:val="NormalWeb"/>
      </w:pPr>
    </w:p>
    <w:p w14:paraId="5F1F9ED1" w14:textId="77777777" w:rsidR="004E191A" w:rsidRDefault="004E191A" w:rsidP="004E191A">
      <w:pPr>
        <w:jc w:val="both"/>
        <w:rPr>
          <w:rFonts w:ascii="GHEA Grapalat" w:hAnsi="GHEA Grapalat" w:cs="Sylfaen"/>
          <w:i/>
          <w:sz w:val="22"/>
          <w:szCs w:val="22"/>
          <w:lang w:val="af-ZA"/>
        </w:rPr>
      </w:pPr>
      <w:r>
        <w:rPr>
          <w:rFonts w:ascii="GHEA Grapalat" w:hAnsi="GHEA Grapalat" w:cs="Sylfaen"/>
          <w:i/>
          <w:sz w:val="22"/>
          <w:szCs w:val="22"/>
          <w:lang w:val="af-ZA"/>
        </w:rPr>
        <w:br w:type="page"/>
      </w:r>
      <w:r w:rsidRPr="00C45E14">
        <w:rPr>
          <w:rFonts w:ascii="GHEA Grapalat" w:hAnsi="GHEA Grapalat" w:cs="Sylfaen"/>
          <w:i/>
          <w:sz w:val="22"/>
          <w:szCs w:val="22"/>
          <w:lang w:val="hy-AM"/>
        </w:rPr>
        <w:lastRenderedPageBreak/>
        <w:t>Հարգելի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մասնակից</w:t>
      </w:r>
      <w:r>
        <w:rPr>
          <w:rFonts w:ascii="GHEA Grapalat" w:hAnsi="GHEA Grapalat" w:cs="Sylfaen"/>
          <w:i/>
          <w:sz w:val="22"/>
          <w:szCs w:val="22"/>
          <w:lang w:val="af-ZA"/>
        </w:rPr>
        <w:t xml:space="preserve"> </w:t>
      </w:r>
      <w:r w:rsidRPr="00C45E14">
        <w:rPr>
          <w:rFonts w:ascii="GHEA Grapalat" w:hAnsi="GHEA Grapalat" w:cs="Sylfaen"/>
          <w:i/>
          <w:sz w:val="22"/>
          <w:szCs w:val="22"/>
          <w:lang w:val="hy-AM"/>
        </w:rPr>
        <w:t>նախքան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կազմելը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և</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ներկայացնելը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խնդրում</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ենք</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մանրամասնորեն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ուսումնասիրել</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սույն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քանի</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որ</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հրավերին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չհամապատասխանող</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հայտերը</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ենթակա</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են</w:t>
      </w:r>
      <w:r>
        <w:rPr>
          <w:rFonts w:ascii="GHEA Grapalat" w:hAnsi="GHEA Grapalat" w:cs="Times Armenian"/>
          <w:i/>
          <w:sz w:val="22"/>
          <w:szCs w:val="22"/>
          <w:lang w:val="af-ZA"/>
        </w:rPr>
        <w:t xml:space="preserve"> </w:t>
      </w:r>
      <w:r w:rsidRPr="00C45E14">
        <w:rPr>
          <w:rFonts w:ascii="GHEA Grapalat" w:hAnsi="GHEA Grapalat" w:cs="Sylfaen"/>
          <w:i/>
          <w:sz w:val="22"/>
          <w:szCs w:val="22"/>
          <w:lang w:val="hy-AM"/>
        </w:rPr>
        <w:t>մերժման</w:t>
      </w:r>
      <w:r>
        <w:rPr>
          <w:rFonts w:ascii="GHEA Grapalat" w:hAnsi="GHEA Grapalat" w:cs="Sylfaen"/>
          <w:i/>
          <w:sz w:val="22"/>
          <w:szCs w:val="22"/>
          <w:lang w:val="af-ZA"/>
        </w:rPr>
        <w:t xml:space="preserve">: </w:t>
      </w:r>
    </w:p>
    <w:p w14:paraId="5B1C9EA7"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Եթե</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Դուք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չեք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էլեկտրոնային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սակայն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ցանկություն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ունեք</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մասնակցել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սույն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ընթացակարգին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ապա</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համար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անհրաժեշտ</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ինքնագրանցվել</w:t>
      </w:r>
      <w:proofErr w:type="spellEnd"/>
      <w:r>
        <w:rPr>
          <w:rFonts w:ascii="GHEA Grapalat" w:hAnsi="GHEA Grapalat" w:cs="Sylfaen"/>
          <w:i/>
          <w:sz w:val="22"/>
          <w:szCs w:val="22"/>
          <w:lang w:val="af-ZA"/>
        </w:rPr>
        <w:t xml:space="preserve"> Armeps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r w:rsidR="00000000">
        <w:fldChar w:fldCharType="begin"/>
      </w:r>
      <w:r w:rsidR="00000000" w:rsidRPr="000C4566">
        <w:rPr>
          <w:lang w:val="af-ZA"/>
        </w:rPr>
        <w:instrText>HYPERLINK "http://www.armeps.am"</w:instrText>
      </w:r>
      <w:r w:rsidR="00000000">
        <w:fldChar w:fldCharType="separate"/>
      </w:r>
      <w:r>
        <w:rPr>
          <w:rStyle w:val="Hyperlink"/>
          <w:rFonts w:ascii="GHEA Grapalat" w:hAnsi="GHEA Grapalat" w:cs="Sylfaen"/>
          <w:i/>
          <w:sz w:val="22"/>
          <w:szCs w:val="22"/>
          <w:lang w:val="af-ZA"/>
        </w:rPr>
        <w:t>www.armeps.am</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w:t>
      </w:r>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գրանցվելու</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պայմանները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սահմանված</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w:t>
      </w:r>
      <w:proofErr w:type="spellEnd"/>
      <w:r>
        <w:rPr>
          <w:rFonts w:ascii="GHEA Grapalat" w:hAnsi="GHEA Grapalat" w:cs="Sylfaen"/>
          <w:i/>
          <w:sz w:val="22"/>
          <w:szCs w:val="22"/>
          <w:lang w:val="af-ZA"/>
        </w:rPr>
        <w:t xml:space="preserve"> </w:t>
      </w:r>
      <w:hyperlink r:id="rId7" w:history="1">
        <w:r>
          <w:rPr>
            <w:rStyle w:val="Hyperlink"/>
            <w:rFonts w:ascii="GHEA Grapalat" w:hAnsi="GHEA Grapalat" w:cs="Sylfaen"/>
            <w:i/>
            <w:sz w:val="22"/>
            <w:szCs w:val="22"/>
            <w:lang w:val="af-ZA"/>
          </w:rPr>
          <w:t>www.procurement. am</w:t>
        </w:r>
      </w:hyperlink>
      <w:r>
        <w:rPr>
          <w:rFonts w:ascii="GHEA Grapalat" w:hAnsi="GHEA Grapalat" w:cs="Sylfaen"/>
          <w:i/>
          <w:sz w:val="22"/>
          <w:szCs w:val="22"/>
          <w:lang w:val="af-ZA"/>
        </w:rPr>
        <w:t xml:space="preserve"> </w:t>
      </w:r>
      <w:proofErr w:type="spellStart"/>
      <w:r>
        <w:rPr>
          <w:rFonts w:ascii="GHEA Grapalat" w:hAnsi="GHEA Grapalat" w:cs="Sylfaen"/>
          <w:i/>
          <w:sz w:val="22"/>
          <w:szCs w:val="22"/>
        </w:rPr>
        <w:t>հասցեով</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գործող</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գնումների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պաշտոնական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տեղեկագրի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Օրենսդրություն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բաժնի</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Ուղեցույցներ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ձեռնարկներ</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ենթաբաժնում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տեղադրված</w:t>
      </w:r>
      <w:proofErr w:type="spellEnd"/>
      <w:r>
        <w:rPr>
          <w:rFonts w:ascii="GHEA Grapalat" w:hAnsi="GHEA Grapalat" w:cs="Sylfaen"/>
          <w:i/>
          <w:sz w:val="22"/>
          <w:szCs w:val="22"/>
          <w:lang w:val="af-ZA"/>
        </w:rPr>
        <w:t xml:space="preserve">  </w:t>
      </w:r>
      <w:hyperlink r:id="rId8" w:history="1">
        <w:r>
          <w:rPr>
            <w:rStyle w:val="Hyperlink"/>
            <w:rFonts w:ascii="GHEA Grapalat" w:hAnsi="GHEA Grapalat" w:cs="Sylfaen"/>
            <w:i/>
            <w:sz w:val="22"/>
            <w:szCs w:val="22"/>
            <w:lang w:val="af-ZA"/>
          </w:rPr>
          <w:t xml:space="preserve">Armeps </w:t>
        </w:r>
        <w:proofErr w:type="spellStart"/>
        <w:r>
          <w:rPr>
            <w:rStyle w:val="Hyperlink"/>
            <w:rFonts w:ascii="GHEA Grapalat" w:hAnsi="GHEA Grapalat" w:cs="Sylfaen"/>
            <w:i/>
            <w:sz w:val="22"/>
            <w:szCs w:val="22"/>
          </w:rPr>
          <w:t>էլեկտրոնային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գնումների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համակարգի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օգտագործողի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Տնտեսական</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օպերատորի</w:t>
        </w:r>
        <w:proofErr w:type="spellEnd"/>
        <w:r>
          <w:rPr>
            <w:rStyle w:val="Hyperlink"/>
            <w:rFonts w:ascii="GHEA Grapalat" w:hAnsi="GHEA Grapalat" w:cs="Sylfaen"/>
            <w:i/>
            <w:sz w:val="22"/>
            <w:szCs w:val="22"/>
            <w:lang w:val="af-ZA"/>
          </w:rPr>
          <w:t xml:space="preserve">» </w:t>
        </w:r>
        <w:proofErr w:type="spellStart"/>
        <w:r>
          <w:rPr>
            <w:rStyle w:val="Hyperlink"/>
            <w:rFonts w:ascii="GHEA Grapalat" w:hAnsi="GHEA Grapalat" w:cs="Sylfaen"/>
            <w:i/>
            <w:sz w:val="22"/>
            <w:szCs w:val="22"/>
          </w:rPr>
          <w:t>ուղեցույց</w:t>
        </w:r>
      </w:hyperlink>
      <w:r>
        <w:rPr>
          <w:rFonts w:ascii="GHEA Grapalat" w:hAnsi="GHEA Grapalat" w:cs="Sylfaen"/>
          <w:i/>
          <w:sz w:val="22"/>
          <w:szCs w:val="22"/>
        </w:rPr>
        <w:t>ում</w:t>
      </w:r>
      <w:proofErr w:type="spellEnd"/>
      <w:r>
        <w:rPr>
          <w:rFonts w:ascii="GHEA Grapalat" w:hAnsi="GHEA Grapalat" w:cs="Sylfaen"/>
          <w:i/>
          <w:sz w:val="22"/>
          <w:szCs w:val="22"/>
          <w:lang w:val="af-ZA"/>
        </w:rPr>
        <w:t>:</w:t>
      </w:r>
    </w:p>
    <w:p w14:paraId="73FF47A1"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Ուղեցույցը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հասանելի</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 xml:space="preserve"> </w:t>
      </w:r>
      <w:proofErr w:type="spellStart"/>
      <w:r>
        <w:rPr>
          <w:rFonts w:ascii="GHEA Grapalat" w:hAnsi="GHEA Grapalat" w:cs="Sylfaen"/>
          <w:i/>
          <w:sz w:val="22"/>
          <w:szCs w:val="22"/>
        </w:rPr>
        <w:t>հետևյալ</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հղումով</w:t>
      </w:r>
      <w:proofErr w:type="spellEnd"/>
      <w:r>
        <w:rPr>
          <w:rFonts w:ascii="GHEA Grapalat" w:hAnsi="GHEA Grapalat" w:cs="Sylfaen"/>
          <w:i/>
          <w:sz w:val="22"/>
          <w:szCs w:val="22"/>
        </w:rPr>
        <w:t>՝</w:t>
      </w:r>
      <w:r>
        <w:rPr>
          <w:rFonts w:ascii="GHEA Grapalat" w:hAnsi="GHEA Grapalat" w:cs="Sylfaen"/>
          <w:i/>
          <w:sz w:val="22"/>
          <w:szCs w:val="22"/>
          <w:lang w:val="af-ZA"/>
        </w:rPr>
        <w:t xml:space="preserve"> </w:t>
      </w:r>
      <w:hyperlink r:id="rId9" w:history="1">
        <w:r>
          <w:rPr>
            <w:rStyle w:val="Hyperlink"/>
            <w:rFonts w:ascii="GHEA Grapalat" w:hAnsi="GHEA Grapalat" w:cs="Sylfaen"/>
            <w:sz w:val="22"/>
            <w:szCs w:val="22"/>
            <w:lang w:val="af-ZA"/>
          </w:rPr>
          <w:t>http://gnumner.am/hy/page/ughecuycner_dzernarkner/</w:t>
        </w:r>
      </w:hyperlink>
      <w:r>
        <w:rPr>
          <w:rFonts w:ascii="GHEA Grapalat" w:hAnsi="GHEA Grapalat" w:cs="Sylfaen"/>
          <w:i/>
          <w:sz w:val="22"/>
          <w:szCs w:val="22"/>
          <w:lang w:val="af-ZA"/>
        </w:rPr>
        <w:t>:</w:t>
      </w:r>
    </w:p>
    <w:p w14:paraId="236BD8F6" w14:textId="77777777" w:rsidR="004E191A" w:rsidRDefault="004E191A" w:rsidP="004E191A">
      <w:pPr>
        <w:ind w:firstLine="567"/>
        <w:jc w:val="both"/>
        <w:rPr>
          <w:rFonts w:ascii="GHEA Grapalat" w:hAnsi="GHEA Grapalat" w:cs="Sylfaen"/>
          <w:i/>
          <w:sz w:val="22"/>
          <w:szCs w:val="22"/>
          <w:lang w:val="af-ZA"/>
        </w:rPr>
      </w:pPr>
      <w:proofErr w:type="spellStart"/>
      <w:r>
        <w:rPr>
          <w:rFonts w:ascii="GHEA Grapalat" w:hAnsi="GHEA Grapalat" w:cs="Sylfaen"/>
          <w:i/>
          <w:sz w:val="22"/>
          <w:szCs w:val="22"/>
        </w:rPr>
        <w:t>Միաժամանակ</w:t>
      </w:r>
      <w:proofErr w:type="spellEnd"/>
      <w:r>
        <w:rPr>
          <w:rFonts w:ascii="GHEA Grapalat" w:hAnsi="GHEA Grapalat" w:cs="Sylfaen"/>
          <w:i/>
          <w:sz w:val="22"/>
          <w:szCs w:val="22"/>
        </w:rPr>
        <w:t>՝</w:t>
      </w:r>
    </w:p>
    <w:p w14:paraId="7B6F1760"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 </w:t>
      </w:r>
      <w:r>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rsidR="00000000">
        <w:fldChar w:fldCharType="begin"/>
      </w:r>
      <w:r w:rsidR="00000000" w:rsidRPr="000C4566">
        <w:rPr>
          <w:lang w:val="af-ZA"/>
        </w:rPr>
        <w:instrText>HYPERLINK "http://www.procurement.am"</w:instrText>
      </w:r>
      <w:r w:rsidR="00000000">
        <w:fldChar w:fldCharType="separate"/>
      </w:r>
      <w:r>
        <w:rPr>
          <w:rStyle w:val="Hyperlink"/>
          <w:rFonts w:ascii="GHEA Grapalat" w:hAnsi="GHEA Grapalat" w:cs="Sylfaen"/>
          <w:i/>
          <w:sz w:val="22"/>
          <w:szCs w:val="22"/>
          <w:lang w:val="af-ZA"/>
        </w:rPr>
        <w:t>www.procurement.am</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000000">
        <w:fldChar w:fldCharType="begin"/>
      </w:r>
      <w:r w:rsidR="00000000" w:rsidRPr="000C4566">
        <w:rPr>
          <w:lang w:val="af-ZA"/>
        </w:rPr>
        <w:instrText>HYPERLINK "http://gnumner.am/website/images/original/%D5%88%D5%92%D5%82%D4%B5%D5%91%D5%88%D5%92%D5%85%D5%91.docx"</w:instrText>
      </w:r>
      <w:r w:rsidR="00000000">
        <w:fldChar w:fldCharType="separate"/>
      </w:r>
      <w:r>
        <w:rPr>
          <w:rStyle w:val="Hyperlink"/>
          <w:rFonts w:ascii="GHEA Grapalat" w:hAnsi="GHEA Grapalat" w:cs="Sylfaen"/>
          <w:i/>
          <w:sz w:val="22"/>
          <w:szCs w:val="22"/>
          <w:lang w:val="af-ZA"/>
        </w:rPr>
        <w:t>Էլեկտրոնային գնումների կատարման ուղեցույց</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ով:</w:t>
      </w:r>
    </w:p>
    <w:p w14:paraId="6FE0BF0C" w14:textId="77777777" w:rsidR="004E191A" w:rsidRDefault="004E191A" w:rsidP="004E191A">
      <w:pPr>
        <w:ind w:firstLine="567"/>
        <w:jc w:val="both"/>
        <w:rPr>
          <w:rFonts w:ascii="GHEA Grapalat" w:hAnsi="GHEA Grapalat" w:cs="Sylfaen"/>
          <w:i/>
          <w:sz w:val="22"/>
          <w:szCs w:val="22"/>
          <w:lang w:val="af-ZA"/>
        </w:rPr>
      </w:pPr>
      <w:r>
        <w:rPr>
          <w:rFonts w:ascii="GHEA Grapalat" w:hAnsi="GHEA Grapalat" w:cs="Sylfaen"/>
          <w:i/>
          <w:sz w:val="22"/>
          <w:szCs w:val="22"/>
          <w:lang w:val="af-ZA"/>
        </w:rPr>
        <w:t xml:space="preserve">Ուղեցույցը հասանելի է հետևյալ հղումով՝ </w:t>
      </w:r>
      <w:r w:rsidR="00000000">
        <w:fldChar w:fldCharType="begin"/>
      </w:r>
      <w:r w:rsidR="00000000" w:rsidRPr="000C4566">
        <w:rPr>
          <w:lang w:val="af-ZA"/>
        </w:rPr>
        <w:instrText>HYPERLINK "http://gnumner.am/hy/page/ughecuycner_dzernarkner/"</w:instrText>
      </w:r>
      <w:r w:rsidR="00000000">
        <w:fldChar w:fldCharType="separate"/>
      </w:r>
      <w:r>
        <w:rPr>
          <w:rStyle w:val="Hyperlink"/>
          <w:rFonts w:ascii="GHEA Grapalat" w:hAnsi="GHEA Grapalat" w:cs="Sylfaen"/>
          <w:i/>
          <w:sz w:val="22"/>
          <w:szCs w:val="22"/>
          <w:lang w:val="af-ZA"/>
        </w:rPr>
        <w:t>http://gnumner.am/hy/page/ughecuycner_dzernarkner/</w:t>
      </w:r>
      <w:r w:rsidR="00000000">
        <w:rPr>
          <w:rStyle w:val="Hyperlink"/>
          <w:rFonts w:ascii="GHEA Grapalat" w:hAnsi="GHEA Grapalat" w:cs="Sylfaen"/>
          <w:i/>
          <w:sz w:val="22"/>
          <w:szCs w:val="22"/>
          <w:lang w:val="af-ZA"/>
        </w:rPr>
        <w:fldChar w:fldCharType="end"/>
      </w:r>
      <w:r>
        <w:rPr>
          <w:rFonts w:ascii="GHEA Grapalat" w:hAnsi="GHEA Grapalat" w:cs="Sylfaen"/>
          <w:i/>
          <w:sz w:val="22"/>
          <w:szCs w:val="22"/>
          <w:lang w:val="af-ZA"/>
        </w:rPr>
        <w:t>.</w:t>
      </w:r>
    </w:p>
    <w:p w14:paraId="1C0E3542" w14:textId="77777777" w:rsidR="004E191A" w:rsidRDefault="004E191A" w:rsidP="004E191A">
      <w:pPr>
        <w:ind w:firstLine="567"/>
        <w:jc w:val="both"/>
        <w:rPr>
          <w:rFonts w:ascii="GHEA Grapalat" w:hAnsi="GHEA Grapalat"/>
          <w:i/>
          <w:sz w:val="22"/>
          <w:szCs w:val="22"/>
          <w:lang w:val="af-ZA"/>
        </w:rPr>
      </w:pPr>
      <w:r>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Pr>
          <w:rFonts w:ascii="GHEA Grapalat" w:hAnsi="GHEA Grapalat"/>
          <w:i/>
          <w:lang w:val="af-ZA"/>
        </w:rPr>
        <w:t xml:space="preserve"> </w:t>
      </w:r>
      <w:r>
        <w:rPr>
          <w:rFonts w:ascii="GHEA Grapalat" w:hAnsi="GHEA Grapalat"/>
          <w:i/>
          <w:sz w:val="22"/>
          <w:szCs w:val="22"/>
          <w:lang w:val="af-ZA"/>
        </w:rPr>
        <w:t>հասցեով (հեռախոս`(+37411) 28-93-20):</w:t>
      </w:r>
    </w:p>
    <w:p w14:paraId="681DEF3A" w14:textId="77777777" w:rsidR="004E191A" w:rsidRDefault="004E191A" w:rsidP="004E191A">
      <w:pPr>
        <w:ind w:firstLine="567"/>
        <w:rPr>
          <w:rFonts w:ascii="GHEA Grapalat" w:hAnsi="GHEA Grapalat"/>
          <w:b/>
          <w:sz w:val="20"/>
          <w:szCs w:val="22"/>
          <w:lang w:val="af-ZA"/>
        </w:rPr>
      </w:pPr>
      <w:bookmarkStart w:id="2" w:name="_Hlk9322052"/>
      <w:proofErr w:type="spellStart"/>
      <w:r>
        <w:rPr>
          <w:rFonts w:ascii="GHEA Grapalat" w:hAnsi="GHEA Grapalat" w:cs="Sylfaen"/>
          <w:i/>
          <w:sz w:val="22"/>
          <w:szCs w:val="22"/>
        </w:rPr>
        <w:t>Համակարգում</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գրանցվելը</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ինչպես</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նաև</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հայտ</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ներկայացնելն</w:t>
      </w:r>
      <w:proofErr w:type="spellEnd"/>
      <w:r>
        <w:rPr>
          <w:rFonts w:ascii="GHEA Grapalat" w:hAnsi="GHEA Grapalat" w:cs="Sylfaen"/>
          <w:i/>
          <w:sz w:val="22"/>
          <w:szCs w:val="22"/>
          <w:lang w:val="af-ZA"/>
        </w:rPr>
        <w:t xml:space="preserve"> </w:t>
      </w:r>
      <w:proofErr w:type="spellStart"/>
      <w:r>
        <w:rPr>
          <w:rFonts w:ascii="GHEA Grapalat" w:hAnsi="GHEA Grapalat" w:cs="Sylfaen"/>
          <w:i/>
          <w:sz w:val="22"/>
          <w:szCs w:val="22"/>
        </w:rPr>
        <w:t>անվճար</w:t>
      </w:r>
      <w:proofErr w:type="spellEnd"/>
      <w:r>
        <w:rPr>
          <w:rFonts w:ascii="GHEA Grapalat" w:hAnsi="GHEA Grapalat" w:cs="Sylfaen"/>
          <w:i/>
          <w:sz w:val="22"/>
          <w:szCs w:val="22"/>
          <w:lang w:val="af-ZA"/>
        </w:rPr>
        <w:t xml:space="preserve"> </w:t>
      </w:r>
      <w:r>
        <w:rPr>
          <w:rFonts w:ascii="GHEA Grapalat" w:hAnsi="GHEA Grapalat" w:cs="Sylfaen"/>
          <w:i/>
          <w:sz w:val="22"/>
          <w:szCs w:val="22"/>
        </w:rPr>
        <w:t>է</w:t>
      </w:r>
      <w:r>
        <w:rPr>
          <w:rFonts w:ascii="GHEA Grapalat" w:hAnsi="GHEA Grapalat" w:cs="Sylfaen"/>
          <w:i/>
          <w:sz w:val="22"/>
          <w:szCs w:val="22"/>
          <w:lang w:val="af-ZA"/>
        </w:rPr>
        <w:t>:</w:t>
      </w:r>
      <w:bookmarkEnd w:id="2"/>
    </w:p>
    <w:p w14:paraId="5F6F847F" w14:textId="77777777" w:rsidR="004E191A" w:rsidRDefault="004E191A" w:rsidP="004E191A">
      <w:pPr>
        <w:ind w:firstLine="567"/>
        <w:jc w:val="both"/>
        <w:rPr>
          <w:rFonts w:ascii="GHEA Grapalat" w:hAnsi="GHEA Grapalat"/>
          <w:i/>
          <w:sz w:val="20"/>
          <w:lang w:val="af-ZA"/>
        </w:rPr>
      </w:pPr>
      <w:r>
        <w:rPr>
          <w:rFonts w:ascii="GHEA Grapalat" w:hAnsi="GHEA Grapalat" w:cs="Sylfaen"/>
          <w:b/>
          <w:sz w:val="20"/>
          <w:szCs w:val="22"/>
          <w:lang w:val="af-ZA"/>
        </w:rPr>
        <w:br w:type="page"/>
      </w:r>
    </w:p>
    <w:p w14:paraId="543AE2B6" w14:textId="77777777" w:rsidR="004E191A" w:rsidRDefault="004E191A" w:rsidP="004E191A">
      <w:pPr>
        <w:ind w:firstLine="567"/>
        <w:jc w:val="center"/>
        <w:rPr>
          <w:rFonts w:ascii="GHEA Grapalat" w:hAnsi="GHEA Grapalat"/>
          <w:b/>
          <w:sz w:val="20"/>
          <w:szCs w:val="22"/>
          <w:lang w:val="af-ZA"/>
        </w:rPr>
      </w:pPr>
    </w:p>
    <w:p w14:paraId="72185381" w14:textId="77777777" w:rsidR="004E191A" w:rsidRDefault="004E191A" w:rsidP="004E191A">
      <w:pPr>
        <w:ind w:firstLine="567"/>
        <w:jc w:val="center"/>
        <w:rPr>
          <w:rFonts w:ascii="GHEA Grapalat" w:hAnsi="GHEA Grapalat" w:cs="Sylfaen"/>
          <w:b/>
          <w:sz w:val="22"/>
          <w:szCs w:val="22"/>
          <w:lang w:val="af-ZA"/>
        </w:rPr>
      </w:pPr>
    </w:p>
    <w:p w14:paraId="2A487194" w14:textId="77777777" w:rsidR="004E191A" w:rsidRDefault="004E191A" w:rsidP="004E191A">
      <w:pPr>
        <w:ind w:firstLine="567"/>
        <w:jc w:val="center"/>
        <w:rPr>
          <w:rFonts w:ascii="GHEA Grapalat" w:hAnsi="GHEA Grapalat"/>
          <w:b/>
          <w:sz w:val="20"/>
          <w:szCs w:val="20"/>
          <w:lang w:val="af-ZA"/>
        </w:rPr>
      </w:pPr>
      <w:proofErr w:type="spellStart"/>
      <w:r>
        <w:rPr>
          <w:rFonts w:ascii="GHEA Grapalat" w:hAnsi="GHEA Grapalat" w:cs="Sylfaen"/>
          <w:b/>
          <w:sz w:val="20"/>
          <w:szCs w:val="20"/>
        </w:rPr>
        <w:t>ԲՈՎԱՆԴԱԿՈւԹՅՈւՆ</w:t>
      </w:r>
      <w:proofErr w:type="spellEnd"/>
    </w:p>
    <w:p w14:paraId="3839FC07" w14:textId="77777777" w:rsidR="004E191A" w:rsidRPr="008B1CD2" w:rsidRDefault="004E191A" w:rsidP="004E191A">
      <w:pPr>
        <w:ind w:firstLine="567"/>
        <w:jc w:val="center"/>
        <w:rPr>
          <w:rFonts w:ascii="GHEA Grapalat" w:hAnsi="GHEA Grapalat"/>
          <w:b/>
          <w:sz w:val="20"/>
          <w:lang w:val="af-ZA"/>
        </w:rPr>
      </w:pPr>
    </w:p>
    <w:p w14:paraId="4F6B598F" w14:textId="5D72E13F" w:rsidR="008B1CD2" w:rsidRPr="008B1CD2" w:rsidRDefault="008B1CD2" w:rsidP="008B1CD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8B1CD2">
        <w:rPr>
          <w:rFonts w:ascii="GHEA Grapalat" w:hAnsi="GHEA Grapalat"/>
          <w:b/>
          <w:sz w:val="20"/>
          <w:lang w:val="af-ZA"/>
        </w:rPr>
        <w:t xml:space="preserve"> </w:t>
      </w:r>
      <w:r w:rsidR="00621D6B" w:rsidRPr="00621D6B">
        <w:rPr>
          <w:rFonts w:ascii="GHEA Grapalat" w:hAnsi="GHEA Grapalat"/>
          <w:b/>
          <w:sz w:val="20"/>
          <w:lang w:val="af-ZA"/>
        </w:rPr>
        <w:t>ԵՐԵՎԱՆ ՔԱՂԱՔԻ ՆՈՐ ՆՈՐՔ ՎԱՐՉԱԿԱՆ ՇՐՋԱՆԻ ՋՐՎԵԺ, ԲԱՆԱՎԱՆ 5 ՇԵՆՔԻ ՀԱՐԱԿԻՑ ՏԱՐԱԾՔԻ ԲԱՐԵԿԱՐԳՄԱՆ ԱՇԽԱՏԱՆՔՆԵՐԻ</w:t>
      </w:r>
      <w:r w:rsidR="00621D6B" w:rsidRPr="005E1F72">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Pr>
          <w:rFonts w:ascii="GHEA Grapalat" w:hAnsi="GHEA Grapalat"/>
          <w:b/>
          <w:sz w:val="20"/>
          <w:lang w:val="af-ZA"/>
        </w:rPr>
        <w:t>ԲԱՑ ՄՐՑՈՒՅԹԻ ՀՐԱՎԵՐԻ</w:t>
      </w:r>
    </w:p>
    <w:p w14:paraId="50D58D36" w14:textId="77777777" w:rsidR="004E191A" w:rsidRPr="008B1CD2" w:rsidRDefault="004E191A" w:rsidP="004E191A">
      <w:pPr>
        <w:ind w:firstLine="567"/>
        <w:jc w:val="center"/>
        <w:rPr>
          <w:rFonts w:ascii="GHEA Grapalat" w:hAnsi="GHEA Grapalat"/>
          <w:b/>
          <w:sz w:val="20"/>
          <w:lang w:val="af-ZA"/>
        </w:rPr>
      </w:pPr>
    </w:p>
    <w:p w14:paraId="2B972331" w14:textId="77777777" w:rsidR="004E191A" w:rsidRPr="008B1CD2" w:rsidRDefault="004E191A" w:rsidP="004E191A">
      <w:pPr>
        <w:ind w:firstLine="567"/>
        <w:jc w:val="center"/>
        <w:rPr>
          <w:rFonts w:ascii="GHEA Grapalat" w:hAnsi="GHEA Grapalat"/>
          <w:b/>
          <w:sz w:val="20"/>
          <w:lang w:val="af-ZA"/>
        </w:rPr>
      </w:pPr>
    </w:p>
    <w:p w14:paraId="602DC8B8" w14:textId="77777777" w:rsidR="004E191A" w:rsidRDefault="004E191A" w:rsidP="004E191A">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14:paraId="577A2457" w14:textId="77777777" w:rsidR="004E191A" w:rsidRDefault="004E191A" w:rsidP="004E191A">
      <w:pPr>
        <w:ind w:firstLine="567"/>
        <w:jc w:val="both"/>
        <w:rPr>
          <w:rFonts w:ascii="GHEA Grapalat" w:hAnsi="GHEA Grapalat"/>
          <w:sz w:val="20"/>
          <w:lang w:val="af-ZA"/>
        </w:rPr>
      </w:pPr>
    </w:p>
    <w:p w14:paraId="03D1143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sz w:val="20"/>
          <w:lang w:val="af-ZA"/>
        </w:rPr>
        <w:t xml:space="preserve"> </w:t>
      </w:r>
      <w:proofErr w:type="spellStart"/>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proofErr w:type="spellEnd"/>
      <w:r>
        <w:rPr>
          <w:rFonts w:ascii="GHEA Grapalat" w:hAnsi="GHEA Grapalat" w:cs="Times Armenian"/>
          <w:sz w:val="20"/>
          <w:lang w:val="af-ZA"/>
        </w:rPr>
        <w:tab/>
        <w:t xml:space="preserve"> </w:t>
      </w:r>
    </w:p>
    <w:p w14:paraId="0701706E"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2.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Pr>
          <w:rFonts w:ascii="GHEA Grapalat" w:hAnsi="GHEA Grapalat" w:cs="Sylfaen"/>
          <w:sz w:val="20"/>
          <w:lang w:val="af-ZA"/>
        </w:rPr>
        <w:t xml:space="preserve"> </w:t>
      </w:r>
      <w:proofErr w:type="spellStart"/>
      <w:r>
        <w:rPr>
          <w:rFonts w:ascii="GHEA Grapalat" w:hAnsi="GHEA Grapalat" w:cs="Sylfaen"/>
          <w:sz w:val="20"/>
        </w:rPr>
        <w:t>կարգը</w:t>
      </w:r>
      <w:proofErr w:type="spellEnd"/>
      <w:r>
        <w:rPr>
          <w:rFonts w:ascii="GHEA Grapalat" w:hAnsi="GHEA Grapalat" w:cs="Times Armenian"/>
          <w:sz w:val="20"/>
          <w:lang w:val="af-ZA"/>
        </w:rPr>
        <w:t xml:space="preserve">, ընտրված մասնակից ճանաչվելու դեպքում </w:t>
      </w:r>
      <w:proofErr w:type="spellStart"/>
      <w:r>
        <w:rPr>
          <w:rFonts w:ascii="GHEA Grapalat" w:hAnsi="GHEA Grapalat" w:cs="Sylfaen"/>
          <w:sz w:val="20"/>
        </w:rPr>
        <w:t>որակավորման</w:t>
      </w:r>
      <w:proofErr w:type="spellEnd"/>
      <w:r>
        <w:rPr>
          <w:rFonts w:ascii="GHEA Grapalat" w:hAnsi="GHEA Grapalat" w:cs="Times Armenian"/>
          <w:sz w:val="20"/>
          <w:lang w:val="af-ZA"/>
        </w:rPr>
        <w:t xml:space="preserve"> ապահովում ներկայացնելու պայմանները </w:t>
      </w:r>
    </w:p>
    <w:p w14:paraId="5D42D565"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3. </w:t>
      </w:r>
      <w:proofErr w:type="spellStart"/>
      <w:r>
        <w:rPr>
          <w:rFonts w:ascii="GHEA Grapalat" w:hAnsi="GHEA Grapalat" w:cs="Sylfaen"/>
          <w:sz w:val="20"/>
        </w:rPr>
        <w:t>Հրավերի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հրավերում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68016EB0"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 xml:space="preserve">4.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ներկայացնելու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p>
    <w:p w14:paraId="1A003E7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նային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առաջարկը</w:t>
      </w:r>
      <w:proofErr w:type="spellEnd"/>
      <w:r>
        <w:rPr>
          <w:rFonts w:ascii="GHEA Grapalat" w:hAnsi="GHEA Grapalat" w:cs="Times Armenian"/>
          <w:sz w:val="20"/>
          <w:lang w:val="af-ZA"/>
        </w:rPr>
        <w:tab/>
        <w:t xml:space="preserve"> </w:t>
      </w:r>
    </w:p>
    <w:p w14:paraId="16691D9F"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6.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ժամկետը</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հայտերում</w:t>
      </w:r>
      <w:proofErr w:type="spellEnd"/>
      <w:r>
        <w:rPr>
          <w:rFonts w:ascii="GHEA Grapalat" w:hAnsi="GHEA Grapalat" w:cs="Times Armenian"/>
          <w:sz w:val="20"/>
          <w:lang w:val="af-ZA"/>
        </w:rPr>
        <w:t xml:space="preserve"> </w:t>
      </w:r>
      <w:proofErr w:type="spellStart"/>
      <w:r>
        <w:rPr>
          <w:rFonts w:ascii="GHEA Grapalat" w:hAnsi="GHEA Grapalat" w:cs="Sylfaen"/>
          <w:sz w:val="20"/>
        </w:rPr>
        <w:t>փոփոխություն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կատարելու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դրանք</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վերցնելու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t xml:space="preserve"> </w:t>
      </w:r>
    </w:p>
    <w:p w14:paraId="59A20DB0"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7. </w:t>
      </w:r>
      <w:proofErr w:type="spellStart"/>
      <w:r>
        <w:rPr>
          <w:rFonts w:ascii="GHEA Grapalat" w:hAnsi="GHEA Grapalat" w:cs="Sylfaen"/>
          <w:sz w:val="20"/>
        </w:rPr>
        <w:t>Հայտի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ապահովումը</w:t>
      </w:r>
      <w:proofErr w:type="spellEnd"/>
      <w:r>
        <w:rPr>
          <w:rStyle w:val="FootnoteReference"/>
          <w:rFonts w:ascii="GHEA Grapalat" w:hAnsi="GHEA Grapalat" w:cs="Sylfaen"/>
          <w:sz w:val="20"/>
        </w:rPr>
        <w:footnoteReference w:id="2"/>
      </w:r>
      <w:r>
        <w:rPr>
          <w:rFonts w:ascii="GHEA Grapalat" w:hAnsi="GHEA Grapalat" w:cs="Times Armenian"/>
          <w:sz w:val="20"/>
          <w:lang w:val="af-ZA"/>
        </w:rPr>
        <w:tab/>
        <w:t xml:space="preserve"> </w:t>
      </w:r>
    </w:p>
    <w:p w14:paraId="38F40A3B" w14:textId="77777777" w:rsidR="004E191A" w:rsidRDefault="004E191A" w:rsidP="004E191A">
      <w:pPr>
        <w:ind w:firstLine="1134"/>
        <w:jc w:val="both"/>
        <w:rPr>
          <w:rFonts w:ascii="GHEA Grapalat" w:hAnsi="GHEA Grapalat" w:cs="Sylfaen"/>
          <w:sz w:val="20"/>
          <w:lang w:val="af-ZA"/>
        </w:rPr>
      </w:pPr>
      <w:r>
        <w:rPr>
          <w:rFonts w:ascii="GHEA Grapalat" w:hAnsi="GHEA Grapalat"/>
          <w:sz w:val="20"/>
          <w:lang w:val="af-ZA"/>
        </w:rPr>
        <w:t>8. Հ</w:t>
      </w:r>
      <w:proofErr w:type="spellStart"/>
      <w:r>
        <w:rPr>
          <w:rFonts w:ascii="GHEA Grapalat" w:hAnsi="GHEA Grapalat" w:cs="Sylfaen"/>
          <w:sz w:val="20"/>
        </w:rPr>
        <w:t>այտերի</w:t>
      </w:r>
      <w:proofErr w:type="spellEnd"/>
      <w:r>
        <w:rPr>
          <w:rFonts w:ascii="GHEA Grapalat" w:hAnsi="GHEA Grapalat" w:cs="Sylfaen"/>
          <w:sz w:val="20"/>
          <w:lang w:val="af-ZA"/>
        </w:rPr>
        <w:t xml:space="preserve"> </w:t>
      </w:r>
      <w:proofErr w:type="spellStart"/>
      <w:r>
        <w:rPr>
          <w:rFonts w:ascii="GHEA Grapalat" w:hAnsi="GHEA Grapalat" w:cs="Sylfaen"/>
          <w:sz w:val="20"/>
        </w:rPr>
        <w:t>բացումը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գնահատումը</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արդյունքների</w:t>
      </w:r>
      <w:proofErr w:type="spellEnd"/>
      <w:r>
        <w:rPr>
          <w:rFonts w:ascii="GHEA Grapalat" w:hAnsi="GHEA Grapalat" w:cs="Sylfaen"/>
          <w:sz w:val="20"/>
          <w:lang w:val="af-ZA"/>
        </w:rPr>
        <w:t xml:space="preserve"> </w:t>
      </w:r>
      <w:proofErr w:type="spellStart"/>
      <w:r>
        <w:rPr>
          <w:rFonts w:ascii="GHEA Grapalat" w:hAnsi="GHEA Grapalat" w:cs="Sylfaen"/>
          <w:sz w:val="20"/>
        </w:rPr>
        <w:t>ամփոփումը</w:t>
      </w:r>
      <w:proofErr w:type="spellEnd"/>
      <w:r>
        <w:rPr>
          <w:rFonts w:ascii="GHEA Grapalat" w:hAnsi="GHEA Grapalat" w:cs="Sylfaen"/>
          <w:sz w:val="20"/>
          <w:lang w:val="af-ZA"/>
        </w:rPr>
        <w:tab/>
      </w:r>
    </w:p>
    <w:p w14:paraId="0539457D"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9.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կնքումը</w:t>
      </w:r>
      <w:proofErr w:type="spellEnd"/>
      <w:r>
        <w:rPr>
          <w:rFonts w:ascii="GHEA Grapalat" w:hAnsi="GHEA Grapalat" w:cs="Times Armenian"/>
          <w:sz w:val="20"/>
          <w:lang w:val="af-ZA"/>
        </w:rPr>
        <w:tab/>
      </w:r>
    </w:p>
    <w:p w14:paraId="012B8DE7"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10. Որակավորման և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proofErr w:type="spellEnd"/>
      <w:r>
        <w:rPr>
          <w:rFonts w:ascii="GHEA Grapalat" w:hAnsi="GHEA Grapalat" w:cs="Times Armenian"/>
          <w:sz w:val="20"/>
          <w:lang w:val="af-ZA"/>
        </w:rPr>
        <w:t xml:space="preserve"> </w:t>
      </w:r>
      <w:proofErr w:type="spellStart"/>
      <w:r>
        <w:rPr>
          <w:rFonts w:ascii="GHEA Grapalat" w:hAnsi="GHEA Grapalat" w:cs="Sylfaen"/>
          <w:sz w:val="20"/>
        </w:rPr>
        <w:t>ապահովումները</w:t>
      </w:r>
      <w:proofErr w:type="spellEnd"/>
      <w:r>
        <w:rPr>
          <w:rFonts w:ascii="GHEA Grapalat" w:hAnsi="GHEA Grapalat" w:cs="Times Armenian"/>
          <w:sz w:val="20"/>
          <w:lang w:val="af-ZA"/>
        </w:rPr>
        <w:tab/>
        <w:t xml:space="preserve"> </w:t>
      </w:r>
    </w:p>
    <w:p w14:paraId="7EEF80F3"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11.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 xml:space="preserve"> </w:t>
      </w:r>
      <w:proofErr w:type="spellStart"/>
      <w:r>
        <w:rPr>
          <w:rFonts w:ascii="GHEA Grapalat" w:hAnsi="GHEA Grapalat" w:cs="Sylfaen"/>
          <w:sz w:val="20"/>
        </w:rPr>
        <w:t>չկայացած</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հայտարարելը</w:t>
      </w:r>
      <w:proofErr w:type="spellEnd"/>
      <w:r>
        <w:rPr>
          <w:rFonts w:ascii="GHEA Grapalat" w:hAnsi="GHEA Grapalat" w:cs="Times Armenian"/>
          <w:sz w:val="20"/>
          <w:lang w:val="af-ZA"/>
        </w:rPr>
        <w:tab/>
        <w:t xml:space="preserve"> </w:t>
      </w:r>
    </w:p>
    <w:p w14:paraId="4532E6A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 xml:space="preserve">12. </w:t>
      </w:r>
      <w:proofErr w:type="spellStart"/>
      <w:r>
        <w:rPr>
          <w:rFonts w:ascii="GHEA Grapalat" w:hAnsi="GHEA Grapalat" w:cs="Sylfaen"/>
          <w:sz w:val="20"/>
        </w:rPr>
        <w:t>Գնման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կապված</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ործողությունները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կամ</w:t>
      </w:r>
      <w:proofErr w:type="spellEnd"/>
      <w:r>
        <w:rPr>
          <w:rFonts w:ascii="GHEA Grapalat" w:hAnsi="GHEA Grapalat" w:cs="Times Armenian"/>
          <w:sz w:val="20"/>
          <w:lang w:val="af-ZA"/>
        </w:rPr>
        <w:t xml:space="preserve">) </w:t>
      </w:r>
      <w:proofErr w:type="spellStart"/>
      <w:r>
        <w:rPr>
          <w:rFonts w:ascii="GHEA Grapalat" w:hAnsi="GHEA Grapalat" w:cs="Sylfaen"/>
          <w:sz w:val="20"/>
        </w:rPr>
        <w:t>ընդունված</w:t>
      </w:r>
      <w:proofErr w:type="spellEnd"/>
      <w:r>
        <w:rPr>
          <w:rFonts w:ascii="GHEA Grapalat" w:hAnsi="GHEA Grapalat" w:cs="Times Armenian"/>
          <w:sz w:val="20"/>
          <w:lang w:val="af-ZA"/>
        </w:rPr>
        <w:t xml:space="preserve"> </w:t>
      </w:r>
      <w:proofErr w:type="spellStart"/>
      <w:r>
        <w:rPr>
          <w:rFonts w:ascii="GHEA Grapalat" w:hAnsi="GHEA Grapalat" w:cs="Sylfaen"/>
          <w:sz w:val="20"/>
        </w:rPr>
        <w:t>որոշումները</w:t>
      </w:r>
      <w:proofErr w:type="spellEnd"/>
      <w:r>
        <w:rPr>
          <w:rFonts w:ascii="GHEA Grapalat" w:hAnsi="GHEA Grapalat" w:cs="Times Armenian"/>
          <w:sz w:val="20"/>
          <w:lang w:val="af-ZA"/>
        </w:rPr>
        <w:t xml:space="preserve"> </w:t>
      </w:r>
      <w:proofErr w:type="spellStart"/>
      <w:r>
        <w:rPr>
          <w:rFonts w:ascii="GHEA Grapalat" w:hAnsi="GHEA Grapalat" w:cs="Sylfaen"/>
          <w:sz w:val="20"/>
        </w:rPr>
        <w:t>բողոքարկելու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մասնակցի</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իրավունքը</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roofErr w:type="spellEnd"/>
      <w:r>
        <w:rPr>
          <w:rFonts w:ascii="GHEA Grapalat" w:hAnsi="GHEA Grapalat" w:cs="Times Armenian"/>
          <w:sz w:val="20"/>
          <w:lang w:val="af-ZA"/>
        </w:rPr>
        <w:tab/>
      </w:r>
    </w:p>
    <w:p w14:paraId="4CC7B47D" w14:textId="77777777" w:rsidR="004E191A" w:rsidRDefault="004E191A" w:rsidP="004E191A">
      <w:pPr>
        <w:ind w:firstLine="567"/>
        <w:jc w:val="both"/>
        <w:rPr>
          <w:rFonts w:ascii="GHEA Grapalat" w:hAnsi="GHEA Grapalat"/>
          <w:sz w:val="20"/>
          <w:lang w:val="af-ZA"/>
        </w:rPr>
      </w:pPr>
    </w:p>
    <w:p w14:paraId="24640A1C" w14:textId="77777777" w:rsidR="004E191A" w:rsidRDefault="004E191A" w:rsidP="004E191A">
      <w:pPr>
        <w:ind w:firstLine="567"/>
        <w:jc w:val="both"/>
        <w:rPr>
          <w:rFonts w:ascii="GHEA Grapalat" w:hAnsi="GHEA Grapalat"/>
          <w:sz w:val="20"/>
          <w:lang w:val="af-ZA"/>
        </w:rPr>
      </w:pPr>
    </w:p>
    <w:p w14:paraId="2CE4A0D3" w14:textId="77777777" w:rsidR="004E191A" w:rsidRDefault="004E191A" w:rsidP="004E191A">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Pr>
          <w:rFonts w:ascii="GHEA Grapalat" w:hAnsi="GHEA Grapalat" w:cs="Sylfaen"/>
          <w:b/>
          <w:sz w:val="20"/>
        </w:rPr>
        <w:t>ԲԱՑ</w:t>
      </w:r>
      <w:r>
        <w:rPr>
          <w:rFonts w:ascii="GHEA Grapalat" w:hAnsi="GHEA Grapalat" w:cs="Times Armenian"/>
          <w:b/>
          <w:sz w:val="20"/>
          <w:lang w:val="af-ZA"/>
        </w:rPr>
        <w:t xml:space="preserve"> </w:t>
      </w:r>
      <w:r>
        <w:rPr>
          <w:rFonts w:ascii="GHEA Grapalat" w:hAnsi="GHEA Grapalat" w:cs="Sylfaen"/>
          <w:b/>
          <w:sz w:val="20"/>
        </w:rPr>
        <w:t>ՄՐՑՈՒՅԹԻ</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59FA9186" w14:textId="77777777" w:rsidR="004E191A" w:rsidRDefault="004E191A" w:rsidP="004E191A">
      <w:pPr>
        <w:ind w:firstLine="567"/>
        <w:jc w:val="both"/>
        <w:rPr>
          <w:rFonts w:ascii="GHEA Grapalat" w:hAnsi="GHEA Grapalat"/>
          <w:sz w:val="20"/>
          <w:lang w:val="af-ZA"/>
        </w:rPr>
      </w:pPr>
    </w:p>
    <w:p w14:paraId="7CAD9778"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proofErr w:type="spellStart"/>
      <w:r>
        <w:rPr>
          <w:rFonts w:ascii="GHEA Grapalat" w:hAnsi="GHEA Grapalat" w:cs="Sylfaen"/>
          <w:sz w:val="20"/>
        </w:rPr>
        <w:t>Ընդհանուր</w:t>
      </w:r>
      <w:proofErr w:type="spellEnd"/>
      <w:r>
        <w:rPr>
          <w:rFonts w:ascii="GHEA Grapalat" w:hAnsi="GHEA Grapalat" w:cs="Times Armenian"/>
          <w:sz w:val="20"/>
          <w:lang w:val="af-ZA"/>
        </w:rPr>
        <w:t xml:space="preserve">  </w:t>
      </w:r>
      <w:proofErr w:type="spellStart"/>
      <w:r>
        <w:rPr>
          <w:rFonts w:ascii="GHEA Grapalat" w:hAnsi="GHEA Grapalat" w:cs="Sylfaen"/>
          <w:sz w:val="20"/>
        </w:rPr>
        <w:t>դրույթներ</w:t>
      </w:r>
      <w:proofErr w:type="spellEnd"/>
      <w:r>
        <w:rPr>
          <w:rFonts w:ascii="GHEA Grapalat" w:hAnsi="GHEA Grapalat" w:cs="Times Armenian"/>
          <w:sz w:val="20"/>
          <w:lang w:val="af-ZA"/>
        </w:rPr>
        <w:tab/>
      </w:r>
    </w:p>
    <w:p w14:paraId="2A98D5F9" w14:textId="77777777" w:rsidR="004E191A" w:rsidRDefault="004E191A" w:rsidP="004E191A">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ab/>
      </w:r>
    </w:p>
    <w:p w14:paraId="44558334" w14:textId="77777777" w:rsidR="004E191A" w:rsidRDefault="004E191A" w:rsidP="004E191A">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proofErr w:type="spellStart"/>
      <w:r>
        <w:rPr>
          <w:rFonts w:ascii="GHEA Grapalat" w:hAnsi="GHEA Grapalat" w:cs="Sylfaen"/>
          <w:sz w:val="20"/>
        </w:rPr>
        <w:t>Հավելվածներ</w:t>
      </w:r>
      <w:proofErr w:type="spellEnd"/>
      <w:r>
        <w:rPr>
          <w:rFonts w:ascii="GHEA Grapalat" w:hAnsi="GHEA Grapalat" w:cs="Times Armenian"/>
          <w:sz w:val="20"/>
          <w:lang w:val="af-ZA"/>
        </w:rPr>
        <w:t xml:space="preserve"> 1-7</w:t>
      </w:r>
      <w:r>
        <w:rPr>
          <w:rFonts w:ascii="GHEA Grapalat" w:hAnsi="GHEA Grapalat" w:cs="Times Armenian"/>
          <w:sz w:val="20"/>
          <w:lang w:val="af-ZA"/>
        </w:rPr>
        <w:tab/>
      </w:r>
    </w:p>
    <w:p w14:paraId="1F974240" w14:textId="77777777" w:rsidR="004E191A" w:rsidRDefault="004E191A" w:rsidP="004E191A">
      <w:pPr>
        <w:ind w:firstLine="1134"/>
        <w:jc w:val="both"/>
        <w:rPr>
          <w:rFonts w:ascii="GHEA Grapalat" w:hAnsi="GHEA Grapalat" w:cs="Times Armenian"/>
          <w:sz w:val="20"/>
          <w:lang w:val="af-ZA"/>
        </w:rPr>
      </w:pPr>
    </w:p>
    <w:p w14:paraId="08D55B5C" w14:textId="77777777" w:rsidR="004E191A" w:rsidRDefault="004E191A" w:rsidP="004E191A">
      <w:pPr>
        <w:ind w:firstLine="1134"/>
        <w:jc w:val="both"/>
        <w:rPr>
          <w:rFonts w:ascii="GHEA Grapalat" w:hAnsi="GHEA Grapalat" w:cs="Times Armenian"/>
          <w:sz w:val="20"/>
          <w:lang w:val="af-ZA"/>
        </w:rPr>
      </w:pPr>
    </w:p>
    <w:p w14:paraId="7C1E7E2F" w14:textId="77777777" w:rsidR="004E191A" w:rsidRDefault="004E191A" w:rsidP="004E191A">
      <w:pPr>
        <w:ind w:firstLine="1134"/>
        <w:jc w:val="both"/>
        <w:rPr>
          <w:rFonts w:ascii="GHEA Grapalat" w:hAnsi="GHEA Grapalat" w:cs="Times Armenian"/>
          <w:sz w:val="20"/>
          <w:lang w:val="af-ZA"/>
        </w:rPr>
      </w:pPr>
    </w:p>
    <w:p w14:paraId="38DBBFE5" w14:textId="77777777" w:rsidR="004E191A" w:rsidRDefault="004E191A" w:rsidP="004E191A">
      <w:pPr>
        <w:ind w:firstLine="1134"/>
        <w:jc w:val="both"/>
        <w:rPr>
          <w:rFonts w:ascii="GHEA Grapalat" w:hAnsi="GHEA Grapalat" w:cs="Times Armenian"/>
          <w:sz w:val="20"/>
          <w:lang w:val="af-ZA"/>
        </w:rPr>
      </w:pPr>
    </w:p>
    <w:p w14:paraId="615D808B" w14:textId="77777777" w:rsidR="004E191A" w:rsidRDefault="004E191A" w:rsidP="004E191A">
      <w:pPr>
        <w:ind w:firstLine="1134"/>
        <w:jc w:val="both"/>
        <w:rPr>
          <w:rFonts w:ascii="GHEA Grapalat" w:hAnsi="GHEA Grapalat" w:cs="Times Armenian"/>
          <w:sz w:val="20"/>
          <w:lang w:val="af-ZA"/>
        </w:rPr>
      </w:pPr>
    </w:p>
    <w:p w14:paraId="5B1931DB" w14:textId="77777777" w:rsidR="004E191A" w:rsidRDefault="004E191A" w:rsidP="004E191A">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14:paraId="709A84D5" w14:textId="5686BCC9" w:rsidR="004E191A" w:rsidRDefault="004E191A" w:rsidP="004E191A">
      <w:pPr>
        <w:jc w:val="both"/>
        <w:rPr>
          <w:rFonts w:ascii="GHEA Grapalat" w:hAnsi="GHEA Grapalat"/>
          <w:sz w:val="20"/>
          <w:lang w:val="af-ZA"/>
        </w:rPr>
      </w:pPr>
      <w:r>
        <w:rPr>
          <w:rFonts w:ascii="GHEA Grapalat" w:hAnsi="GHEA Grapalat"/>
          <w:sz w:val="20"/>
          <w:lang w:val="af-ZA"/>
        </w:rPr>
        <w:t xml:space="preserve">          </w:t>
      </w: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proofErr w:type="spellStart"/>
      <w:r>
        <w:rPr>
          <w:rFonts w:ascii="GHEA Grapalat" w:hAnsi="GHEA Grapalat" w:cs="Sylfaen"/>
          <w:sz w:val="20"/>
        </w:rPr>
        <w:t>լրումն</w:t>
      </w:r>
      <w:proofErr w:type="spellEnd"/>
      <w:r>
        <w:rPr>
          <w:rFonts w:ascii="GHEA Grapalat" w:hAnsi="GHEA Grapalat"/>
          <w:sz w:val="20"/>
          <w:lang w:val="af-ZA"/>
        </w:rPr>
        <w:t xml:space="preserve"> </w:t>
      </w:r>
      <w:r w:rsidR="008B1CD2">
        <w:rPr>
          <w:rFonts w:ascii="GHEA Grapalat" w:hAnsi="GHEA Grapalat" w:cs="Times Armenian"/>
          <w:sz w:val="20"/>
          <w:lang w:val="af-ZA"/>
        </w:rPr>
        <w:t>ԵՔ-ԲՄԱՇՁԲ-</w:t>
      </w:r>
      <w:r w:rsidR="00621D6B">
        <w:rPr>
          <w:rFonts w:ascii="GHEA Grapalat" w:hAnsi="GHEA Grapalat" w:cs="Times Armenian"/>
          <w:sz w:val="20"/>
          <w:lang w:val="af-ZA"/>
        </w:rPr>
        <w:t>24/29</w:t>
      </w:r>
      <w:r>
        <w:rPr>
          <w:rFonts w:ascii="GHEA Grapalat" w:hAnsi="GHEA Grapalat" w:cs="Times Armenian"/>
          <w:sz w:val="20"/>
          <w:lang w:val="af-ZA"/>
        </w:rPr>
        <w:t xml:space="preserve"> </w:t>
      </w:r>
      <w:proofErr w:type="spellStart"/>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proofErr w:type="spellEnd"/>
      <w:r>
        <w:rPr>
          <w:rFonts w:ascii="GHEA Grapalat" w:hAnsi="GHEA Grapalat"/>
          <w:sz w:val="20"/>
          <w:lang w:val="af-ZA"/>
        </w:rPr>
        <w:t xml:space="preserve"> </w:t>
      </w:r>
      <w:proofErr w:type="spellStart"/>
      <w:r>
        <w:rPr>
          <w:rFonts w:ascii="GHEA Grapalat" w:hAnsi="GHEA Grapalat" w:cs="Sylfaen"/>
          <w:sz w:val="20"/>
        </w:rPr>
        <w:t>անցկացվող</w:t>
      </w:r>
      <w:proofErr w:type="spellEnd"/>
      <w:r>
        <w:rPr>
          <w:rFonts w:ascii="GHEA Grapalat" w:hAnsi="GHEA Grapalat" w:cs="Times Armenian"/>
          <w:sz w:val="20"/>
          <w:lang w:val="af-ZA"/>
        </w:rPr>
        <w:t xml:space="preserve"> </w:t>
      </w:r>
      <w:proofErr w:type="spellStart"/>
      <w:r>
        <w:rPr>
          <w:rFonts w:ascii="GHEA Grapalat" w:hAnsi="GHEA Grapalat" w:cs="Sylfaen"/>
          <w:sz w:val="20"/>
        </w:rPr>
        <w:t>բաց</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մրցույթ</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այսուհետև</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հայտարարության</w:t>
      </w:r>
      <w:proofErr w:type="spellEnd"/>
      <w:r>
        <w:rPr>
          <w:rFonts w:ascii="GHEA Grapalat" w:hAnsi="GHEA Grapalat" w:cs="Times Armenian"/>
          <w:sz w:val="20"/>
          <w:lang w:val="af-ZA"/>
        </w:rPr>
        <w:t>։</w:t>
      </w:r>
    </w:p>
    <w:p w14:paraId="72E6DD41" w14:textId="45062D10" w:rsidR="004E191A" w:rsidRPr="00C56C5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Times Armenian"/>
          <w:sz w:val="20"/>
          <w:lang w:val="af-ZA"/>
        </w:rPr>
        <w:t xml:space="preserve"> </w:t>
      </w:r>
      <w:proofErr w:type="spellStart"/>
      <w:r>
        <w:rPr>
          <w:rFonts w:ascii="GHEA Grapalat" w:hAnsi="GHEA Grapalat" w:cs="Sylfaen"/>
          <w:sz w:val="20"/>
        </w:rPr>
        <w:t>հրավերը</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կազմվել</w:t>
      </w:r>
      <w:proofErr w:type="spellEnd"/>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օրենսդրության</w:t>
      </w:r>
      <w:proofErr w:type="spellEnd"/>
      <w:r>
        <w:rPr>
          <w:rFonts w:ascii="GHEA Grapalat" w:hAnsi="GHEA Grapalat" w:cs="Times Armenian"/>
          <w:sz w:val="20"/>
          <w:lang w:val="af-ZA"/>
        </w:rPr>
        <w:t xml:space="preserve">, </w:t>
      </w:r>
      <w:proofErr w:type="spellStart"/>
      <w:r>
        <w:rPr>
          <w:rFonts w:ascii="GHEA Grapalat" w:hAnsi="GHEA Grapalat" w:cs="Sylfaen"/>
          <w:sz w:val="20"/>
        </w:rPr>
        <w:t>այդ</w:t>
      </w:r>
      <w:proofErr w:type="spellEnd"/>
      <w:r>
        <w:rPr>
          <w:rFonts w:ascii="GHEA Grapalat" w:hAnsi="GHEA Grapalat" w:cs="Times Armenian"/>
          <w:sz w:val="20"/>
          <w:lang w:val="af-ZA"/>
        </w:rPr>
        <w:t xml:space="preserve"> </w:t>
      </w:r>
      <w:proofErr w:type="spellStart"/>
      <w:r>
        <w:rPr>
          <w:rFonts w:ascii="GHEA Grapalat" w:hAnsi="GHEA Grapalat" w:cs="Sylfaen"/>
          <w:sz w:val="20"/>
        </w:rPr>
        <w:t>թվում</w:t>
      </w:r>
      <w:proofErr w:type="spellEnd"/>
      <w:r>
        <w:rPr>
          <w:rFonts w:ascii="GHEA Grapalat" w:hAnsi="GHEA Grapalat" w:cs="Times Armenian"/>
          <w:sz w:val="20"/>
          <w:lang w:val="af-ZA"/>
        </w:rPr>
        <w:t>`</w:t>
      </w:r>
      <w:r>
        <w:rPr>
          <w:rFonts w:ascii="GHEA Grapalat" w:hAnsi="GHEA Grapalat"/>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օրենքի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Օրենք</w:t>
      </w:r>
      <w:proofErr w:type="spellEnd"/>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proofErr w:type="spellStart"/>
      <w:r>
        <w:rPr>
          <w:rFonts w:ascii="GHEA Grapalat" w:hAnsi="GHEA Grapalat" w:cs="Sylfaen"/>
          <w:sz w:val="20"/>
        </w:rPr>
        <w:t>կառավարության</w:t>
      </w:r>
      <w:proofErr w:type="spellEnd"/>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proofErr w:type="spellStart"/>
      <w:r>
        <w:rPr>
          <w:rFonts w:ascii="GHEA Grapalat" w:hAnsi="GHEA Grapalat" w:cs="Sylfae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Sylfaen"/>
          <w:sz w:val="20"/>
        </w:rPr>
        <w:t>հաստատված</w:t>
      </w:r>
      <w:proofErr w:type="spellEnd"/>
      <w:r>
        <w:rPr>
          <w:rFonts w:ascii="GHEA Grapalat" w:hAnsi="GHEA Grapalat" w:cs="Times Armenian"/>
          <w:sz w:val="20"/>
          <w:lang w:val="af-ZA"/>
        </w:rPr>
        <w:t xml:space="preserve"> «</w:t>
      </w:r>
      <w:proofErr w:type="spellStart"/>
      <w:r>
        <w:rPr>
          <w:rFonts w:ascii="GHEA Grapalat" w:hAnsi="GHEA Grapalat" w:cs="Sylfae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ործընթացի</w:t>
      </w:r>
      <w:proofErr w:type="spellEnd"/>
      <w:r>
        <w:rPr>
          <w:rFonts w:ascii="GHEA Grapalat" w:hAnsi="GHEA Grapalat" w:cs="Times Armenian"/>
          <w:sz w:val="20"/>
          <w:lang w:val="af-ZA"/>
        </w:rPr>
        <w:t xml:space="preserve"> </w:t>
      </w:r>
      <w:proofErr w:type="spellStart"/>
      <w:r>
        <w:rPr>
          <w:rFonts w:ascii="GHEA Grapalat" w:hAnsi="GHEA Grapalat" w:cs="Sylfaen"/>
          <w:sz w:val="20"/>
        </w:rPr>
        <w:t>կազմակերպման</w:t>
      </w:r>
      <w:proofErr w:type="spellEnd"/>
      <w:r>
        <w:rPr>
          <w:rFonts w:ascii="GHEA Grapalat" w:hAnsi="GHEA Grapalat"/>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Կար</w:t>
      </w:r>
      <w:r>
        <w:rPr>
          <w:rFonts w:ascii="GHEA Grapalat" w:hAnsi="GHEA Grapalat" w:cs="Times Armenian"/>
          <w:sz w:val="20"/>
        </w:rPr>
        <w:t>գ</w:t>
      </w:r>
      <w:proofErr w:type="spellEnd"/>
      <w:r>
        <w:rPr>
          <w:rFonts w:ascii="GHEA Grapalat" w:hAnsi="GHEA Grapalat" w:cs="Times Armenian"/>
          <w:sz w:val="20"/>
          <w:lang w:val="af-ZA"/>
        </w:rPr>
        <w:t xml:space="preserve">), </w:t>
      </w:r>
      <w:r>
        <w:rPr>
          <w:rFonts w:ascii="GHEA Grapalat" w:hAnsi="GHEA Grapalat" w:cs="Times Armenian"/>
          <w:sz w:val="20"/>
        </w:rPr>
        <w:t>ՀՀ</w:t>
      </w:r>
      <w:r>
        <w:rPr>
          <w:rFonts w:ascii="GHEA Grapalat" w:hAnsi="GHEA Grapalat" w:cs="Times Armenian"/>
          <w:sz w:val="20"/>
          <w:lang w:val="af-ZA"/>
        </w:rPr>
        <w:t xml:space="preserve"> </w:t>
      </w:r>
      <w:proofErr w:type="spellStart"/>
      <w:r>
        <w:rPr>
          <w:rFonts w:ascii="GHEA Grapalat" w:hAnsi="GHEA Grapalat" w:cs="Times Armenian"/>
          <w:sz w:val="20"/>
        </w:rPr>
        <w:t>կառավարության</w:t>
      </w:r>
      <w:proofErr w:type="spellEnd"/>
      <w:r>
        <w:rPr>
          <w:rFonts w:ascii="GHEA Grapalat" w:hAnsi="GHEA Grapalat" w:cs="Times Armenian"/>
          <w:sz w:val="20"/>
          <w:lang w:val="af-ZA"/>
        </w:rPr>
        <w:t xml:space="preserve"> 2017 </w:t>
      </w:r>
      <w:proofErr w:type="spellStart"/>
      <w:r>
        <w:rPr>
          <w:rFonts w:ascii="GHEA Grapalat" w:hAnsi="GHEA Grapalat" w:cs="Times Armenian"/>
          <w:sz w:val="20"/>
        </w:rPr>
        <w:t>թվականի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ապրիլի</w:t>
      </w:r>
      <w:proofErr w:type="spellEnd"/>
      <w:r>
        <w:rPr>
          <w:rFonts w:ascii="GHEA Grapalat" w:hAnsi="GHEA Grapalat" w:cs="Times Armenian"/>
          <w:sz w:val="20"/>
          <w:lang w:val="af-ZA"/>
        </w:rPr>
        <w:t xml:space="preserve"> 6-</w:t>
      </w:r>
      <w:r>
        <w:rPr>
          <w:rFonts w:ascii="GHEA Grapalat" w:hAnsi="GHEA Grapalat" w:cs="Times Armenian"/>
          <w:sz w:val="20"/>
        </w:rPr>
        <w:t>ի</w:t>
      </w:r>
      <w:r>
        <w:rPr>
          <w:rFonts w:ascii="GHEA Grapalat" w:hAnsi="GHEA Grapalat" w:cs="Times Armenian"/>
          <w:sz w:val="20"/>
          <w:lang w:val="af-ZA"/>
        </w:rPr>
        <w:t xml:space="preserve"> N 386-</w:t>
      </w:r>
      <w:r>
        <w:rPr>
          <w:rFonts w:ascii="GHEA Grapalat" w:hAnsi="GHEA Grapalat" w:cs="Times Armenian"/>
          <w:sz w:val="20"/>
        </w:rPr>
        <w:t>Ն</w:t>
      </w:r>
      <w:r>
        <w:rPr>
          <w:rFonts w:ascii="GHEA Grapalat" w:hAnsi="GHEA Grapalat" w:cs="Times Armenian"/>
          <w:sz w:val="20"/>
          <w:lang w:val="af-ZA"/>
        </w:rPr>
        <w:t xml:space="preserve"> </w:t>
      </w:r>
      <w:proofErr w:type="spellStart"/>
      <w:r>
        <w:rPr>
          <w:rFonts w:ascii="GHEA Grapalat" w:hAnsi="GHEA Grapalat" w:cs="Times Armenian"/>
          <w:sz w:val="20"/>
        </w:rPr>
        <w:t>որոշմամբ</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հաստատված</w:t>
      </w:r>
      <w:proofErr w:type="spellEnd"/>
      <w:r>
        <w:rPr>
          <w:rFonts w:ascii="GHEA Grapalat" w:hAnsi="GHEA Grapalat" w:cs="Times Armenian"/>
          <w:sz w:val="20"/>
          <w:lang w:val="af-ZA"/>
        </w:rPr>
        <w:t xml:space="preserve"> «Է</w:t>
      </w:r>
      <w:proofErr w:type="spellStart"/>
      <w:r>
        <w:rPr>
          <w:rFonts w:ascii="GHEA Grapalat" w:hAnsi="GHEA Grapalat" w:cs="Times Armenian"/>
          <w:sz w:val="20"/>
        </w:rPr>
        <w:t>լեկտրոնային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ձևով</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գնումների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կատարման</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կարգի</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այլ</w:t>
      </w:r>
      <w:proofErr w:type="spellEnd"/>
      <w:r>
        <w:rPr>
          <w:rFonts w:ascii="GHEA Grapalat" w:hAnsi="GHEA Grapalat" w:cs="Times Armenian"/>
          <w:sz w:val="20"/>
          <w:lang w:val="af-ZA"/>
        </w:rPr>
        <w:t xml:space="preserve"> </w:t>
      </w:r>
      <w:proofErr w:type="spellStart"/>
      <w:r>
        <w:rPr>
          <w:rFonts w:ascii="GHEA Grapalat" w:hAnsi="GHEA Grapalat" w:cs="Sylfaen"/>
          <w:sz w:val="20"/>
        </w:rPr>
        <w:t>իրավական</w:t>
      </w:r>
      <w:proofErr w:type="spellEnd"/>
      <w:r>
        <w:rPr>
          <w:rFonts w:ascii="GHEA Grapalat" w:hAnsi="GHEA Grapalat" w:cs="Times Armenian"/>
          <w:sz w:val="20"/>
          <w:lang w:val="af-ZA"/>
        </w:rPr>
        <w:t xml:space="preserve"> </w:t>
      </w:r>
      <w:proofErr w:type="spellStart"/>
      <w:r>
        <w:rPr>
          <w:rFonts w:ascii="GHEA Grapalat" w:hAnsi="GHEA Grapalat" w:cs="Sylfaen"/>
          <w:sz w:val="20"/>
        </w:rPr>
        <w:t>ակտերի</w:t>
      </w:r>
      <w:proofErr w:type="spellEnd"/>
      <w:r>
        <w:rPr>
          <w:rFonts w:ascii="GHEA Grapalat" w:hAnsi="GHEA Grapalat" w:cs="Times Armenia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Times Armenian"/>
          <w:sz w:val="20"/>
          <w:lang w:val="af-ZA"/>
        </w:rPr>
        <w:t xml:space="preserve"> </w:t>
      </w:r>
      <w:proofErr w:type="spellStart"/>
      <w:r>
        <w:rPr>
          <w:rFonts w:ascii="GHEA Grapalat" w:hAnsi="GHEA Grapalat" w:cs="Sylfaen"/>
          <w:sz w:val="20"/>
        </w:rPr>
        <w:t>համապատասխան</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նպատակ</w:t>
      </w:r>
      <w:proofErr w:type="spellEnd"/>
      <w:r>
        <w:rPr>
          <w:rFonts w:ascii="GHEA Grapalat" w:hAnsi="GHEA Grapalat" w:cs="Times Armenian"/>
          <w:sz w:val="20"/>
          <w:lang w:val="af-ZA"/>
        </w:rPr>
        <w:t xml:space="preserve"> </w:t>
      </w:r>
      <w:proofErr w:type="spellStart"/>
      <w:r>
        <w:rPr>
          <w:rFonts w:ascii="GHEA Grapalat" w:hAnsi="GHEA Grapalat" w:cs="Sylfaen"/>
          <w:sz w:val="20"/>
        </w:rPr>
        <w:t>ունի</w:t>
      </w:r>
      <w:proofErr w:type="spellEnd"/>
      <w:r>
        <w:rPr>
          <w:rFonts w:ascii="GHEA Grapalat" w:hAnsi="GHEA Grapalat" w:cs="Times Armenian"/>
          <w:sz w:val="20"/>
          <w:lang w:val="af-ZA"/>
        </w:rPr>
        <w:t xml:space="preserve"> </w:t>
      </w:r>
      <w:r>
        <w:rPr>
          <w:rFonts w:ascii="GHEA Grapalat" w:hAnsi="GHEA Grapalat"/>
          <w:sz w:val="20"/>
          <w:lang w:val="af-ZA"/>
        </w:rPr>
        <w:t>«</w:t>
      </w:r>
      <w:r w:rsidR="00B947B5">
        <w:rPr>
          <w:rFonts w:ascii="GHEA Grapalat" w:hAnsi="GHEA Grapalat"/>
          <w:sz w:val="20"/>
          <w:lang w:val="hy-AM"/>
        </w:rPr>
        <w:t>Երևանի քաղաքապետարան</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պատվիրատու</w:t>
      </w:r>
      <w:proofErr w:type="spellEnd"/>
      <w:r>
        <w:rPr>
          <w:rFonts w:ascii="GHEA Grapalat" w:hAnsi="GHEA Grapalat" w:cs="Times Armenian"/>
          <w:sz w:val="20"/>
          <w:lang w:val="af-ZA"/>
        </w:rPr>
        <w:t xml:space="preserve">) </w:t>
      </w:r>
      <w:proofErr w:type="spellStart"/>
      <w:r>
        <w:rPr>
          <w:rFonts w:ascii="GHEA Grapalat" w:hAnsi="GHEA Grapalat" w:cs="Sylfaen"/>
          <w:sz w:val="20"/>
        </w:rPr>
        <w:t>կողմից</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հայտարարված</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մտադրություն</w:t>
      </w:r>
      <w:proofErr w:type="spellEnd"/>
      <w:r>
        <w:rPr>
          <w:rFonts w:ascii="GHEA Grapalat" w:hAnsi="GHEA Grapalat" w:cs="Times Armenian"/>
          <w:sz w:val="20"/>
          <w:lang w:val="af-ZA"/>
        </w:rPr>
        <w:t xml:space="preserve"> </w:t>
      </w:r>
      <w:proofErr w:type="spellStart"/>
      <w:r>
        <w:rPr>
          <w:rFonts w:ascii="GHEA Grapalat" w:hAnsi="GHEA Grapalat" w:cs="Sylfaen"/>
          <w:sz w:val="20"/>
        </w:rPr>
        <w:t>ունեցող</w:t>
      </w:r>
      <w:proofErr w:type="spellEnd"/>
      <w:r>
        <w:rPr>
          <w:rFonts w:ascii="GHEA Grapalat" w:hAnsi="GHEA Grapalat" w:cs="Times Armenian"/>
          <w:sz w:val="20"/>
          <w:lang w:val="af-ZA"/>
        </w:rPr>
        <w:t xml:space="preserve"> </w:t>
      </w:r>
      <w:proofErr w:type="spellStart"/>
      <w:r>
        <w:rPr>
          <w:rFonts w:ascii="GHEA Grapalat" w:hAnsi="GHEA Grapalat" w:cs="Sylfaen"/>
          <w:sz w:val="20"/>
        </w:rPr>
        <w:t>անձանց</w:t>
      </w:r>
      <w:proofErr w:type="spellEnd"/>
      <w:r>
        <w:rPr>
          <w:rFonts w:ascii="GHEA Grapalat" w:hAnsi="GHEA Grapalat" w:cs="Times Armenian"/>
          <w:sz w:val="20"/>
          <w:lang w:val="af-ZA"/>
        </w:rPr>
        <w:t xml:space="preserve"> (</w:t>
      </w:r>
      <w:proofErr w:type="spellStart"/>
      <w:r>
        <w:rPr>
          <w:rFonts w:ascii="GHEA Grapalat" w:hAnsi="GHEA Grapalat" w:cs="Sylfaen"/>
          <w:sz w:val="20"/>
        </w:rPr>
        <w:t>այսուհետ</w:t>
      </w:r>
      <w:proofErr w:type="spellEnd"/>
      <w:r>
        <w:rPr>
          <w:rFonts w:ascii="GHEA Grapalat" w:hAnsi="GHEA Grapalat" w:cs="Times Armenian"/>
          <w:sz w:val="20"/>
          <w:lang w:val="af-ZA"/>
        </w:rPr>
        <w:t xml:space="preserve">`  </w:t>
      </w:r>
      <w:proofErr w:type="spellStart"/>
      <w:r>
        <w:rPr>
          <w:rFonts w:ascii="GHEA Grapalat" w:hAnsi="GHEA Grapalat" w:cs="Sylfaen"/>
          <w:sz w:val="20"/>
        </w:rPr>
        <w:t>մասնակից</w:t>
      </w:r>
      <w:proofErr w:type="spellEnd"/>
      <w:r>
        <w:rPr>
          <w:rFonts w:ascii="GHEA Grapalat" w:hAnsi="GHEA Grapalat" w:cs="Times Armenian"/>
          <w:sz w:val="20"/>
          <w:lang w:val="af-ZA"/>
        </w:rPr>
        <w:t xml:space="preserve">) </w:t>
      </w:r>
      <w:proofErr w:type="spellStart"/>
      <w:r>
        <w:rPr>
          <w:rFonts w:ascii="GHEA Grapalat" w:hAnsi="GHEA Grapalat" w:cs="Sylfaen"/>
          <w:sz w:val="20"/>
        </w:rPr>
        <w:t>տեղեկացնելու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պայմանների</w:t>
      </w:r>
      <w:proofErr w:type="spellEnd"/>
      <w:r>
        <w:rPr>
          <w:rFonts w:ascii="GHEA Grapalat" w:hAnsi="GHEA Grapalat" w:cs="Times Armenian"/>
          <w:sz w:val="20"/>
          <w:lang w:val="af-ZA"/>
        </w:rPr>
        <w:t xml:space="preserve">` </w:t>
      </w:r>
      <w:proofErr w:type="spellStart"/>
      <w:r>
        <w:rPr>
          <w:rFonts w:ascii="GHEA Grapalat" w:hAnsi="GHEA Grapalat" w:cs="Times Armenian"/>
          <w:sz w:val="20"/>
        </w:rPr>
        <w:t>գ</w:t>
      </w:r>
      <w:r>
        <w:rPr>
          <w:rFonts w:ascii="GHEA Grapalat" w:hAnsi="GHEA Grapalat" w:cs="Sylfaen"/>
          <w:sz w:val="20"/>
        </w:rPr>
        <w:t>նման</w:t>
      </w:r>
      <w:proofErr w:type="spellEnd"/>
      <w:r>
        <w:rPr>
          <w:rFonts w:ascii="GHEA Grapalat" w:hAnsi="GHEA Grapalat" w:cs="Times Armenian"/>
          <w:sz w:val="20"/>
          <w:lang w:val="af-ZA"/>
        </w:rPr>
        <w:t xml:space="preserve"> </w:t>
      </w:r>
      <w:proofErr w:type="spellStart"/>
      <w:r>
        <w:rPr>
          <w:rFonts w:ascii="GHEA Grapalat" w:hAnsi="GHEA Grapalat" w:cs="Sylfaen"/>
          <w:sz w:val="20"/>
        </w:rPr>
        <w:t>առարկայի</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անցկացման</w:t>
      </w:r>
      <w:proofErr w:type="spellEnd"/>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proofErr w:type="spellStart"/>
      <w:r>
        <w:rPr>
          <w:rFonts w:ascii="GHEA Grapalat" w:hAnsi="GHEA Grapalat" w:cs="Sylfaen"/>
          <w:sz w:val="20"/>
        </w:rPr>
        <w:t>որոշելու</w:t>
      </w:r>
      <w:proofErr w:type="spellEnd"/>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proofErr w:type="spellStart"/>
      <w:r>
        <w:rPr>
          <w:rFonts w:ascii="GHEA Grapalat" w:hAnsi="GHEA Grapalat" w:cs="Sylfaen"/>
          <w:sz w:val="20"/>
        </w:rPr>
        <w:t>նրա</w:t>
      </w:r>
      <w:proofErr w:type="spellEnd"/>
      <w:r>
        <w:rPr>
          <w:rFonts w:ascii="GHEA Grapalat" w:hAnsi="GHEA Grapalat" w:cs="Times Armenian"/>
          <w:sz w:val="20"/>
          <w:lang w:val="af-ZA"/>
        </w:rPr>
        <w:t xml:space="preserve"> </w:t>
      </w:r>
      <w:proofErr w:type="spellStart"/>
      <w:r>
        <w:rPr>
          <w:rFonts w:ascii="GHEA Grapalat" w:hAnsi="GHEA Grapalat" w:cs="Sylfaen"/>
          <w:sz w:val="20"/>
        </w:rPr>
        <w:t>հետ</w:t>
      </w:r>
      <w:proofErr w:type="spellEnd"/>
      <w:r>
        <w:rPr>
          <w:rFonts w:ascii="GHEA Grapalat" w:hAnsi="GHEA Grapalat" w:cs="Times Armenian"/>
          <w:sz w:val="20"/>
          <w:lang w:val="af-ZA"/>
        </w:rPr>
        <w:t xml:space="preserve"> </w:t>
      </w:r>
      <w:proofErr w:type="spellStart"/>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proofErr w:type="spellEnd"/>
      <w:r>
        <w:rPr>
          <w:rFonts w:ascii="GHEA Grapalat" w:hAnsi="GHEA Grapalat" w:cs="Times Armenian"/>
          <w:sz w:val="20"/>
          <w:lang w:val="af-ZA"/>
        </w:rPr>
        <w:t xml:space="preserve"> </w:t>
      </w:r>
      <w:proofErr w:type="spellStart"/>
      <w:r>
        <w:rPr>
          <w:rFonts w:ascii="GHEA Grapalat" w:hAnsi="GHEA Grapalat" w:cs="Sylfaen"/>
          <w:sz w:val="20"/>
        </w:rPr>
        <w:t>կնքելու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մասին</w:t>
      </w:r>
      <w:proofErr w:type="spellEnd"/>
      <w:r>
        <w:rPr>
          <w:rFonts w:ascii="GHEA Grapalat" w:hAnsi="GHEA Grapalat" w:cs="Times Armenian"/>
          <w:sz w:val="20"/>
          <w:lang w:val="af-ZA"/>
        </w:rPr>
        <w:t xml:space="preserve">, </w:t>
      </w:r>
      <w:proofErr w:type="spellStart"/>
      <w:r>
        <w:rPr>
          <w:rFonts w:ascii="GHEA Grapalat" w:hAnsi="GHEA Grapalat" w:cs="Sylfaen"/>
          <w:sz w:val="20"/>
        </w:rPr>
        <w:t>ինչպես</w:t>
      </w:r>
      <w:proofErr w:type="spellEnd"/>
      <w:r>
        <w:rPr>
          <w:rFonts w:ascii="GHEA Grapalat" w:hAnsi="GHEA Grapalat" w:cs="Times Armenian"/>
          <w:sz w:val="20"/>
          <w:lang w:val="af-ZA"/>
        </w:rPr>
        <w:t xml:space="preserve"> </w:t>
      </w:r>
      <w:proofErr w:type="spellStart"/>
      <w:r>
        <w:rPr>
          <w:rFonts w:ascii="GHEA Grapalat" w:hAnsi="GHEA Grapalat" w:cs="Sylfaen"/>
          <w:sz w:val="20"/>
        </w:rPr>
        <w:t>նաև</w:t>
      </w:r>
      <w:proofErr w:type="spellEnd"/>
      <w:r>
        <w:rPr>
          <w:rFonts w:ascii="GHEA Grapalat" w:hAnsi="GHEA Grapalat" w:cs="Times Armenian"/>
          <w:sz w:val="20"/>
          <w:lang w:val="af-ZA"/>
        </w:rPr>
        <w:t xml:space="preserve"> </w:t>
      </w:r>
      <w:proofErr w:type="spellStart"/>
      <w:r>
        <w:rPr>
          <w:rFonts w:ascii="GHEA Grapalat" w:hAnsi="GHEA Grapalat" w:cs="Sylfaen"/>
          <w:sz w:val="20"/>
        </w:rPr>
        <w:t>օժանդակելու</w:t>
      </w:r>
      <w:proofErr w:type="spellEnd"/>
      <w:r>
        <w:rPr>
          <w:rFonts w:ascii="GHEA Grapalat" w:hAnsi="GHEA Grapalat" w:cs="Times Armenian"/>
          <w:sz w:val="20"/>
          <w:lang w:val="af-ZA"/>
        </w:rPr>
        <w:t xml:space="preserve"> </w:t>
      </w:r>
      <w:proofErr w:type="spellStart"/>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proofErr w:type="spellEnd"/>
      <w:r>
        <w:rPr>
          <w:rFonts w:ascii="GHEA Grapalat" w:hAnsi="GHEA Grapalat" w:cs="Times Armenian"/>
          <w:sz w:val="20"/>
          <w:lang w:val="af-ZA"/>
        </w:rPr>
        <w:t xml:space="preserve"> </w:t>
      </w:r>
      <w:proofErr w:type="spellStart"/>
      <w:r>
        <w:rPr>
          <w:rFonts w:ascii="GHEA Grapalat" w:hAnsi="GHEA Grapalat" w:cs="Sylfaen"/>
          <w:sz w:val="20"/>
        </w:rPr>
        <w:t>հայտը</w:t>
      </w:r>
      <w:proofErr w:type="spellEnd"/>
      <w:r>
        <w:rPr>
          <w:rFonts w:ascii="GHEA Grapalat" w:hAnsi="GHEA Grapalat" w:cs="Times Armenian"/>
          <w:sz w:val="20"/>
          <w:lang w:val="af-ZA"/>
        </w:rPr>
        <w:t xml:space="preserve"> </w:t>
      </w:r>
      <w:proofErr w:type="spellStart"/>
      <w:r>
        <w:rPr>
          <w:rFonts w:ascii="GHEA Grapalat" w:hAnsi="GHEA Grapalat" w:cs="Sylfaen"/>
          <w:sz w:val="20"/>
        </w:rPr>
        <w:t>պատրաստելիս</w:t>
      </w:r>
      <w:proofErr w:type="spellEnd"/>
      <w:r w:rsidRPr="00E26669">
        <w:rPr>
          <w:rFonts w:ascii="GHEA Grapalat" w:hAnsi="GHEA Grapalat" w:cs="Sylfaen"/>
          <w:sz w:val="20"/>
        </w:rPr>
        <w:t>։</w:t>
      </w:r>
    </w:p>
    <w:p w14:paraId="1DC30CD0" w14:textId="77777777" w:rsidR="004E191A" w:rsidRPr="00C56C5A" w:rsidRDefault="004E191A" w:rsidP="00DB4430">
      <w:pPr>
        <w:ind w:firstLine="567"/>
        <w:jc w:val="both"/>
        <w:rPr>
          <w:rFonts w:ascii="GHEA Grapalat" w:hAnsi="GHEA Grapalat" w:cs="Sylfaen"/>
          <w:sz w:val="20"/>
          <w:lang w:val="af-ZA"/>
        </w:rPr>
      </w:pPr>
      <w:proofErr w:type="spellStart"/>
      <w:r>
        <w:rPr>
          <w:rFonts w:ascii="GHEA Grapalat" w:hAnsi="GHEA Grapalat" w:cs="Sylfaen"/>
          <w:sz w:val="20"/>
        </w:rPr>
        <w:t>Հայտեր</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կարող</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են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ներկայացնել</w:t>
      </w:r>
      <w:proofErr w:type="spellEnd"/>
      <w:r w:rsidRPr="00C56C5A">
        <w:rPr>
          <w:rFonts w:ascii="GHEA Grapalat" w:hAnsi="GHEA Grapalat" w:cs="Sylfaen"/>
          <w:sz w:val="20"/>
          <w:lang w:val="af-ZA"/>
        </w:rPr>
        <w:t xml:space="preserve"> </w:t>
      </w:r>
      <w:proofErr w:type="spellStart"/>
      <w:r w:rsidRPr="00E26669">
        <w:rPr>
          <w:rFonts w:ascii="GHEA Grapalat" w:hAnsi="GHEA Grapalat" w:cs="Sylfaen"/>
          <w:sz w:val="20"/>
        </w:rPr>
        <w:t>համակարգում</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գրանցված</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բոլոր</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անձիք</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անկախ</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նրանց</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օտարերկրյա</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ֆիզիկական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անձ</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կազմակերպություն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քաղաքացիություն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չունեցող</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անձ</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լինելու</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հան</w:t>
      </w:r>
      <w:r w:rsidRPr="00E26669">
        <w:rPr>
          <w:rFonts w:ascii="GHEA Grapalat" w:hAnsi="GHEA Grapalat" w:cs="Sylfaen"/>
          <w:sz w:val="20"/>
        </w:rPr>
        <w:t>գ</w:t>
      </w:r>
      <w:r>
        <w:rPr>
          <w:rFonts w:ascii="GHEA Grapalat" w:hAnsi="GHEA Grapalat" w:cs="Sylfaen"/>
          <w:sz w:val="20"/>
        </w:rPr>
        <w:t>ամանքից</w:t>
      </w:r>
      <w:proofErr w:type="spellEnd"/>
      <w:r w:rsidRPr="00E26669">
        <w:rPr>
          <w:rFonts w:ascii="GHEA Grapalat" w:hAnsi="GHEA Grapalat" w:cs="Sylfaen"/>
          <w:sz w:val="20"/>
        </w:rPr>
        <w:t>։</w:t>
      </w:r>
    </w:p>
    <w:p w14:paraId="5ECF4753" w14:textId="77777777" w:rsidR="004E191A" w:rsidRPr="00C56C5A" w:rsidRDefault="004E191A" w:rsidP="00E26669">
      <w:pPr>
        <w:pStyle w:val="NormalWeb"/>
        <w:rPr>
          <w:sz w:val="20"/>
          <w:szCs w:val="24"/>
          <w:lang w:val="af-ZA"/>
        </w:rPr>
      </w:pPr>
      <w:proofErr w:type="spellStart"/>
      <w:r w:rsidRPr="00E26669">
        <w:rPr>
          <w:sz w:val="20"/>
          <w:szCs w:val="24"/>
          <w:lang w:val="en-US"/>
        </w:rPr>
        <w:t>Համակարգում</w:t>
      </w:r>
      <w:proofErr w:type="spellEnd"/>
      <w:r w:rsidRPr="00C56C5A">
        <w:rPr>
          <w:sz w:val="20"/>
          <w:szCs w:val="24"/>
          <w:lang w:val="af-ZA"/>
        </w:rPr>
        <w:t xml:space="preserve"> </w:t>
      </w:r>
      <w:proofErr w:type="spellStart"/>
      <w:r w:rsidRPr="00E26669">
        <w:rPr>
          <w:sz w:val="20"/>
          <w:szCs w:val="24"/>
          <w:lang w:val="en-US"/>
        </w:rPr>
        <w:t>որպես</w:t>
      </w:r>
      <w:proofErr w:type="spellEnd"/>
      <w:r w:rsidRPr="00C56C5A">
        <w:rPr>
          <w:sz w:val="20"/>
          <w:szCs w:val="24"/>
          <w:lang w:val="af-ZA"/>
        </w:rPr>
        <w:t xml:space="preserve"> </w:t>
      </w:r>
      <w:proofErr w:type="spellStart"/>
      <w:r w:rsidRPr="00E26669">
        <w:rPr>
          <w:sz w:val="20"/>
          <w:szCs w:val="24"/>
          <w:lang w:val="en-US"/>
        </w:rPr>
        <w:t>մասնակից</w:t>
      </w:r>
      <w:proofErr w:type="spellEnd"/>
      <w:r w:rsidRPr="00C56C5A">
        <w:rPr>
          <w:sz w:val="20"/>
          <w:szCs w:val="24"/>
          <w:lang w:val="af-ZA"/>
        </w:rPr>
        <w:t xml:space="preserve"> </w:t>
      </w:r>
      <w:proofErr w:type="spellStart"/>
      <w:r w:rsidRPr="00E26669">
        <w:rPr>
          <w:sz w:val="20"/>
          <w:szCs w:val="24"/>
          <w:lang w:val="en-US"/>
        </w:rPr>
        <w:t>գրանցվելու</w:t>
      </w:r>
      <w:proofErr w:type="spellEnd"/>
      <w:r w:rsidRPr="00C56C5A">
        <w:rPr>
          <w:sz w:val="20"/>
          <w:szCs w:val="24"/>
          <w:lang w:val="af-ZA"/>
        </w:rPr>
        <w:t xml:space="preserve"> </w:t>
      </w:r>
      <w:proofErr w:type="spellStart"/>
      <w:r w:rsidRPr="00E26669">
        <w:rPr>
          <w:sz w:val="20"/>
          <w:szCs w:val="24"/>
          <w:lang w:val="en-US"/>
        </w:rPr>
        <w:t>նպատակով</w:t>
      </w:r>
      <w:proofErr w:type="spellEnd"/>
      <w:r w:rsidRPr="00C56C5A">
        <w:rPr>
          <w:sz w:val="20"/>
          <w:szCs w:val="24"/>
          <w:lang w:val="af-ZA"/>
        </w:rPr>
        <w:t xml:space="preserve"> </w:t>
      </w:r>
      <w:proofErr w:type="spellStart"/>
      <w:r w:rsidRPr="00E26669">
        <w:rPr>
          <w:sz w:val="20"/>
          <w:szCs w:val="24"/>
          <w:lang w:val="en-US"/>
        </w:rPr>
        <w:t>անձը</w:t>
      </w:r>
      <w:proofErr w:type="spellEnd"/>
      <w:r w:rsidRPr="00C56C5A">
        <w:rPr>
          <w:sz w:val="20"/>
          <w:szCs w:val="24"/>
          <w:lang w:val="af-ZA"/>
        </w:rPr>
        <w:t xml:space="preserve"> </w:t>
      </w:r>
      <w:proofErr w:type="spellStart"/>
      <w:r w:rsidRPr="00E26669">
        <w:rPr>
          <w:sz w:val="20"/>
          <w:szCs w:val="24"/>
          <w:lang w:val="en-US"/>
        </w:rPr>
        <w:t>մուտք</w:t>
      </w:r>
      <w:proofErr w:type="spellEnd"/>
      <w:r w:rsidRPr="00C56C5A">
        <w:rPr>
          <w:sz w:val="20"/>
          <w:szCs w:val="24"/>
          <w:lang w:val="af-ZA"/>
        </w:rPr>
        <w:t xml:space="preserve"> </w:t>
      </w:r>
      <w:r w:rsidRPr="00E26669">
        <w:rPr>
          <w:sz w:val="20"/>
          <w:szCs w:val="24"/>
          <w:lang w:val="en-US"/>
        </w:rPr>
        <w:t>է</w:t>
      </w:r>
      <w:r w:rsidRPr="00C56C5A">
        <w:rPr>
          <w:sz w:val="20"/>
          <w:szCs w:val="24"/>
          <w:lang w:val="af-ZA"/>
        </w:rPr>
        <w:t xml:space="preserve"> </w:t>
      </w:r>
      <w:proofErr w:type="spellStart"/>
      <w:r w:rsidRPr="00E26669">
        <w:rPr>
          <w:sz w:val="20"/>
          <w:szCs w:val="24"/>
          <w:lang w:val="en-US"/>
        </w:rPr>
        <w:t>գործում</w:t>
      </w:r>
      <w:proofErr w:type="spellEnd"/>
      <w:r w:rsidRPr="00C56C5A">
        <w:rPr>
          <w:sz w:val="20"/>
          <w:szCs w:val="24"/>
          <w:lang w:val="af-ZA"/>
        </w:rPr>
        <w:t xml:space="preserve"> www.armeps.am </w:t>
      </w:r>
      <w:proofErr w:type="spellStart"/>
      <w:r w:rsidRPr="00E26669">
        <w:rPr>
          <w:sz w:val="20"/>
          <w:szCs w:val="24"/>
          <w:lang w:val="en-US"/>
        </w:rPr>
        <w:t>հասցեով</w:t>
      </w:r>
      <w:proofErr w:type="spellEnd"/>
      <w:r w:rsidRPr="00C56C5A">
        <w:rPr>
          <w:sz w:val="20"/>
          <w:szCs w:val="24"/>
          <w:lang w:val="af-ZA"/>
        </w:rPr>
        <w:t xml:space="preserve"> </w:t>
      </w:r>
      <w:proofErr w:type="spellStart"/>
      <w:r w:rsidRPr="00E26669">
        <w:rPr>
          <w:sz w:val="20"/>
          <w:szCs w:val="24"/>
          <w:lang w:val="en-US"/>
        </w:rPr>
        <w:t>գործող</w:t>
      </w:r>
      <w:proofErr w:type="spellEnd"/>
      <w:r w:rsidRPr="00C56C5A">
        <w:rPr>
          <w:sz w:val="20"/>
          <w:szCs w:val="24"/>
          <w:lang w:val="af-ZA"/>
        </w:rPr>
        <w:t xml:space="preserve"> </w:t>
      </w:r>
      <w:proofErr w:type="spellStart"/>
      <w:r w:rsidRPr="00E26669">
        <w:rPr>
          <w:sz w:val="20"/>
          <w:szCs w:val="24"/>
          <w:lang w:val="en-US"/>
        </w:rPr>
        <w:t>ինտերնետային</w:t>
      </w:r>
      <w:proofErr w:type="spellEnd"/>
      <w:r w:rsidRPr="00C56C5A">
        <w:rPr>
          <w:sz w:val="20"/>
          <w:szCs w:val="24"/>
          <w:lang w:val="af-ZA"/>
        </w:rPr>
        <w:t xml:space="preserve"> </w:t>
      </w:r>
      <w:proofErr w:type="spellStart"/>
      <w:r w:rsidRPr="00E26669">
        <w:rPr>
          <w:sz w:val="20"/>
          <w:szCs w:val="24"/>
          <w:lang w:val="en-US"/>
        </w:rPr>
        <w:t>կայք</w:t>
      </w:r>
      <w:proofErr w:type="spellEnd"/>
      <w:r w:rsidRPr="00C56C5A">
        <w:rPr>
          <w:sz w:val="20"/>
          <w:szCs w:val="24"/>
          <w:lang w:val="af-ZA"/>
        </w:rPr>
        <w:t xml:space="preserve"> </w:t>
      </w:r>
      <w:r w:rsidRPr="00E26669">
        <w:rPr>
          <w:sz w:val="20"/>
          <w:szCs w:val="24"/>
          <w:lang w:val="en-US"/>
        </w:rPr>
        <w:t>և</w:t>
      </w:r>
      <w:r w:rsidRPr="00C56C5A">
        <w:rPr>
          <w:sz w:val="20"/>
          <w:szCs w:val="24"/>
          <w:lang w:val="af-ZA"/>
        </w:rPr>
        <w:t xml:space="preserve"> </w:t>
      </w:r>
      <w:proofErr w:type="spellStart"/>
      <w:r w:rsidRPr="00E26669">
        <w:rPr>
          <w:sz w:val="20"/>
          <w:szCs w:val="24"/>
          <w:lang w:val="en-US"/>
        </w:rPr>
        <w:t>լրացնում</w:t>
      </w:r>
      <w:proofErr w:type="spellEnd"/>
      <w:r w:rsidRPr="00C56C5A">
        <w:rPr>
          <w:sz w:val="20"/>
          <w:szCs w:val="24"/>
          <w:lang w:val="af-ZA"/>
        </w:rPr>
        <w:t xml:space="preserve"> </w:t>
      </w:r>
      <w:proofErr w:type="spellStart"/>
      <w:r w:rsidRPr="00E26669">
        <w:rPr>
          <w:sz w:val="20"/>
          <w:szCs w:val="24"/>
          <w:lang w:val="en-US"/>
        </w:rPr>
        <w:t>համապատասխան</w:t>
      </w:r>
      <w:proofErr w:type="spellEnd"/>
      <w:r w:rsidRPr="00C56C5A">
        <w:rPr>
          <w:sz w:val="20"/>
          <w:szCs w:val="24"/>
          <w:lang w:val="af-ZA"/>
        </w:rPr>
        <w:t xml:space="preserve"> </w:t>
      </w:r>
      <w:proofErr w:type="spellStart"/>
      <w:r w:rsidRPr="00E26669">
        <w:rPr>
          <w:sz w:val="20"/>
          <w:szCs w:val="24"/>
          <w:lang w:val="en-US"/>
        </w:rPr>
        <w:t>պահանջվող</w:t>
      </w:r>
      <w:proofErr w:type="spellEnd"/>
      <w:r w:rsidRPr="00C56C5A">
        <w:rPr>
          <w:sz w:val="20"/>
          <w:szCs w:val="24"/>
          <w:lang w:val="af-ZA"/>
        </w:rPr>
        <w:t xml:space="preserve"> </w:t>
      </w:r>
      <w:proofErr w:type="spellStart"/>
      <w:r w:rsidRPr="00E26669">
        <w:rPr>
          <w:sz w:val="20"/>
          <w:szCs w:val="24"/>
          <w:lang w:val="en-US"/>
        </w:rPr>
        <w:t>տեղեկատվությունը</w:t>
      </w:r>
      <w:proofErr w:type="spellEnd"/>
      <w:r w:rsidRPr="00C56C5A">
        <w:rPr>
          <w:sz w:val="20"/>
          <w:szCs w:val="24"/>
          <w:lang w:val="af-ZA"/>
        </w:rPr>
        <w:t xml:space="preserve">, </w:t>
      </w:r>
      <w:proofErr w:type="spellStart"/>
      <w:r w:rsidRPr="00E26669">
        <w:rPr>
          <w:sz w:val="20"/>
          <w:szCs w:val="24"/>
          <w:lang w:val="en-US"/>
        </w:rPr>
        <w:t>որից</w:t>
      </w:r>
      <w:proofErr w:type="spellEnd"/>
      <w:r w:rsidRPr="00C56C5A">
        <w:rPr>
          <w:sz w:val="20"/>
          <w:szCs w:val="24"/>
          <w:lang w:val="af-ZA"/>
        </w:rPr>
        <w:t xml:space="preserve"> </w:t>
      </w:r>
      <w:proofErr w:type="spellStart"/>
      <w:r w:rsidRPr="00E26669">
        <w:rPr>
          <w:sz w:val="20"/>
          <w:szCs w:val="24"/>
          <w:lang w:val="en-US"/>
        </w:rPr>
        <w:t>հետո</w:t>
      </w:r>
      <w:proofErr w:type="spellEnd"/>
      <w:r w:rsidRPr="00C56C5A">
        <w:rPr>
          <w:sz w:val="20"/>
          <w:szCs w:val="24"/>
          <w:lang w:val="af-ZA"/>
        </w:rPr>
        <w:t xml:space="preserve"> </w:t>
      </w:r>
      <w:proofErr w:type="spellStart"/>
      <w:r w:rsidRPr="00E26669">
        <w:rPr>
          <w:sz w:val="20"/>
          <w:szCs w:val="24"/>
          <w:lang w:val="en-US"/>
        </w:rPr>
        <w:t>գրանցումը</w:t>
      </w:r>
      <w:proofErr w:type="spellEnd"/>
      <w:r w:rsidRPr="00C56C5A">
        <w:rPr>
          <w:sz w:val="20"/>
          <w:szCs w:val="24"/>
          <w:lang w:val="af-ZA"/>
        </w:rPr>
        <w:t xml:space="preserve"> </w:t>
      </w:r>
      <w:proofErr w:type="spellStart"/>
      <w:r w:rsidRPr="00E26669">
        <w:rPr>
          <w:sz w:val="20"/>
          <w:szCs w:val="24"/>
          <w:lang w:val="en-US"/>
        </w:rPr>
        <w:t>հաստատելու</w:t>
      </w:r>
      <w:proofErr w:type="spellEnd"/>
      <w:r w:rsidRPr="00C56C5A">
        <w:rPr>
          <w:sz w:val="20"/>
          <w:szCs w:val="24"/>
          <w:lang w:val="af-ZA"/>
        </w:rPr>
        <w:t xml:space="preserve"> </w:t>
      </w:r>
      <w:proofErr w:type="spellStart"/>
      <w:r w:rsidRPr="00E26669">
        <w:rPr>
          <w:sz w:val="20"/>
          <w:szCs w:val="24"/>
          <w:lang w:val="en-US"/>
        </w:rPr>
        <w:t>նպատակով</w:t>
      </w:r>
      <w:proofErr w:type="spellEnd"/>
      <w:r w:rsidRPr="00C56C5A">
        <w:rPr>
          <w:sz w:val="20"/>
          <w:szCs w:val="24"/>
          <w:lang w:val="af-ZA"/>
        </w:rPr>
        <w:t xml:space="preserve"> </w:t>
      </w:r>
      <w:proofErr w:type="spellStart"/>
      <w:r w:rsidRPr="00E26669">
        <w:rPr>
          <w:sz w:val="20"/>
          <w:szCs w:val="24"/>
          <w:lang w:val="en-US"/>
        </w:rPr>
        <w:t>էլեկտրոնային</w:t>
      </w:r>
      <w:proofErr w:type="spellEnd"/>
      <w:r w:rsidRPr="00C56C5A">
        <w:rPr>
          <w:sz w:val="20"/>
          <w:szCs w:val="24"/>
          <w:lang w:val="af-ZA"/>
        </w:rPr>
        <w:t xml:space="preserve"> </w:t>
      </w:r>
      <w:proofErr w:type="spellStart"/>
      <w:r w:rsidRPr="00E26669">
        <w:rPr>
          <w:sz w:val="20"/>
          <w:szCs w:val="24"/>
          <w:lang w:val="en-US"/>
        </w:rPr>
        <w:t>փոստի</w:t>
      </w:r>
      <w:proofErr w:type="spellEnd"/>
      <w:r w:rsidRPr="00C56C5A">
        <w:rPr>
          <w:sz w:val="20"/>
          <w:szCs w:val="24"/>
          <w:lang w:val="af-ZA"/>
        </w:rPr>
        <w:t xml:space="preserve"> </w:t>
      </w:r>
      <w:proofErr w:type="spellStart"/>
      <w:r w:rsidRPr="00E26669">
        <w:rPr>
          <w:sz w:val="20"/>
          <w:szCs w:val="24"/>
          <w:lang w:val="en-US"/>
        </w:rPr>
        <w:t>միջոցով</w:t>
      </w:r>
      <w:proofErr w:type="spellEnd"/>
      <w:r w:rsidRPr="00C56C5A">
        <w:rPr>
          <w:sz w:val="20"/>
          <w:szCs w:val="24"/>
          <w:lang w:val="af-ZA"/>
        </w:rPr>
        <w:t xml:space="preserve"> </w:t>
      </w:r>
      <w:proofErr w:type="spellStart"/>
      <w:r w:rsidRPr="00E26669">
        <w:rPr>
          <w:sz w:val="20"/>
          <w:szCs w:val="24"/>
          <w:lang w:val="en-US"/>
        </w:rPr>
        <w:t>ստացված</w:t>
      </w:r>
      <w:proofErr w:type="spellEnd"/>
      <w:r w:rsidRPr="00C56C5A">
        <w:rPr>
          <w:sz w:val="20"/>
          <w:szCs w:val="24"/>
          <w:lang w:val="af-ZA"/>
        </w:rPr>
        <w:t xml:space="preserve"> </w:t>
      </w:r>
      <w:proofErr w:type="spellStart"/>
      <w:r w:rsidRPr="00E26669">
        <w:rPr>
          <w:sz w:val="20"/>
          <w:szCs w:val="24"/>
          <w:lang w:val="en-US"/>
        </w:rPr>
        <w:t>թվի</w:t>
      </w:r>
      <w:proofErr w:type="spellEnd"/>
      <w:r w:rsidRPr="00C56C5A">
        <w:rPr>
          <w:sz w:val="20"/>
          <w:szCs w:val="24"/>
          <w:lang w:val="af-ZA"/>
        </w:rPr>
        <w:t xml:space="preserve"> </w:t>
      </w:r>
      <w:r w:rsidRPr="00E26669">
        <w:rPr>
          <w:sz w:val="20"/>
          <w:szCs w:val="24"/>
          <w:lang w:val="en-US"/>
        </w:rPr>
        <w:t>և</w:t>
      </w:r>
      <w:r w:rsidRPr="00C56C5A">
        <w:rPr>
          <w:sz w:val="20"/>
          <w:szCs w:val="24"/>
          <w:lang w:val="af-ZA"/>
        </w:rPr>
        <w:t xml:space="preserve"> (</w:t>
      </w:r>
      <w:proofErr w:type="spellStart"/>
      <w:r w:rsidRPr="00E26669">
        <w:rPr>
          <w:sz w:val="20"/>
          <w:szCs w:val="24"/>
          <w:lang w:val="en-US"/>
        </w:rPr>
        <w:t>կամ</w:t>
      </w:r>
      <w:proofErr w:type="spellEnd"/>
      <w:r w:rsidRPr="00C56C5A">
        <w:rPr>
          <w:sz w:val="20"/>
          <w:szCs w:val="24"/>
          <w:lang w:val="af-ZA"/>
        </w:rPr>
        <w:t xml:space="preserve">) </w:t>
      </w:r>
      <w:proofErr w:type="spellStart"/>
      <w:r w:rsidRPr="00E26669">
        <w:rPr>
          <w:sz w:val="20"/>
          <w:szCs w:val="24"/>
          <w:lang w:val="en-US"/>
        </w:rPr>
        <w:t>տառերի</w:t>
      </w:r>
      <w:proofErr w:type="spellEnd"/>
      <w:r w:rsidRPr="00C56C5A">
        <w:rPr>
          <w:sz w:val="20"/>
          <w:szCs w:val="24"/>
          <w:lang w:val="af-ZA"/>
        </w:rPr>
        <w:t xml:space="preserve"> </w:t>
      </w:r>
      <w:proofErr w:type="spellStart"/>
      <w:r w:rsidRPr="00E26669">
        <w:rPr>
          <w:sz w:val="20"/>
          <w:szCs w:val="24"/>
          <w:lang w:val="en-US"/>
        </w:rPr>
        <w:t>կոմբինացիան</w:t>
      </w:r>
      <w:proofErr w:type="spellEnd"/>
      <w:r w:rsidRPr="00C56C5A">
        <w:rPr>
          <w:sz w:val="20"/>
          <w:szCs w:val="24"/>
          <w:lang w:val="af-ZA"/>
        </w:rPr>
        <w:t xml:space="preserve"> </w:t>
      </w:r>
      <w:proofErr w:type="spellStart"/>
      <w:r w:rsidRPr="00E26669">
        <w:rPr>
          <w:sz w:val="20"/>
          <w:szCs w:val="24"/>
          <w:lang w:val="en-US"/>
        </w:rPr>
        <w:t>մուտքագրում</w:t>
      </w:r>
      <w:proofErr w:type="spellEnd"/>
      <w:r w:rsidRPr="00C56C5A">
        <w:rPr>
          <w:sz w:val="20"/>
          <w:szCs w:val="24"/>
          <w:lang w:val="af-ZA"/>
        </w:rPr>
        <w:t xml:space="preserve"> </w:t>
      </w:r>
      <w:r w:rsidRPr="00E26669">
        <w:rPr>
          <w:sz w:val="20"/>
          <w:szCs w:val="24"/>
          <w:lang w:val="en-US"/>
        </w:rPr>
        <w:t>է</w:t>
      </w:r>
      <w:r w:rsidRPr="00C56C5A">
        <w:rPr>
          <w:sz w:val="20"/>
          <w:szCs w:val="24"/>
          <w:lang w:val="af-ZA"/>
        </w:rPr>
        <w:t xml:space="preserve"> </w:t>
      </w:r>
      <w:proofErr w:type="spellStart"/>
      <w:r w:rsidRPr="00E26669">
        <w:rPr>
          <w:sz w:val="20"/>
          <w:szCs w:val="24"/>
          <w:lang w:val="en-US"/>
        </w:rPr>
        <w:t>համակարգ</w:t>
      </w:r>
      <w:proofErr w:type="spellEnd"/>
      <w:r w:rsidRPr="00C56C5A">
        <w:rPr>
          <w:sz w:val="20"/>
          <w:szCs w:val="24"/>
          <w:lang w:val="af-ZA"/>
        </w:rPr>
        <w:t xml:space="preserve">: </w:t>
      </w:r>
      <w:proofErr w:type="spellStart"/>
      <w:r w:rsidRPr="00E26669">
        <w:rPr>
          <w:sz w:val="20"/>
          <w:szCs w:val="24"/>
          <w:lang w:val="en-US"/>
        </w:rPr>
        <w:t>Նշված</w:t>
      </w:r>
      <w:proofErr w:type="spellEnd"/>
      <w:r w:rsidRPr="00C56C5A">
        <w:rPr>
          <w:sz w:val="20"/>
          <w:szCs w:val="24"/>
          <w:lang w:val="af-ZA"/>
        </w:rPr>
        <w:t xml:space="preserve"> </w:t>
      </w:r>
      <w:proofErr w:type="spellStart"/>
      <w:r w:rsidRPr="00E26669">
        <w:rPr>
          <w:sz w:val="20"/>
          <w:szCs w:val="24"/>
          <w:lang w:val="en-US"/>
        </w:rPr>
        <w:t>տեղեկատվությունը</w:t>
      </w:r>
      <w:proofErr w:type="spellEnd"/>
      <w:r w:rsidRPr="00C56C5A">
        <w:rPr>
          <w:sz w:val="20"/>
          <w:szCs w:val="24"/>
          <w:lang w:val="af-ZA"/>
        </w:rPr>
        <w:t xml:space="preserve"> </w:t>
      </w:r>
      <w:proofErr w:type="spellStart"/>
      <w:r w:rsidRPr="00E26669">
        <w:rPr>
          <w:sz w:val="20"/>
          <w:szCs w:val="24"/>
          <w:lang w:val="en-US"/>
        </w:rPr>
        <w:t>ճիշտ</w:t>
      </w:r>
      <w:proofErr w:type="spellEnd"/>
      <w:r w:rsidRPr="00C56C5A">
        <w:rPr>
          <w:sz w:val="20"/>
          <w:szCs w:val="24"/>
          <w:lang w:val="af-ZA"/>
        </w:rPr>
        <w:t xml:space="preserve"> </w:t>
      </w:r>
      <w:proofErr w:type="spellStart"/>
      <w:r w:rsidRPr="00E26669">
        <w:rPr>
          <w:sz w:val="20"/>
          <w:szCs w:val="24"/>
          <w:lang w:val="en-US"/>
        </w:rPr>
        <w:t>մուտքա</w:t>
      </w:r>
      <w:proofErr w:type="spellEnd"/>
      <w:r w:rsidRPr="00C56C5A">
        <w:rPr>
          <w:sz w:val="20"/>
          <w:szCs w:val="24"/>
          <w:lang w:val="af-ZA"/>
        </w:rPr>
        <w:softHyphen/>
      </w:r>
      <w:proofErr w:type="spellStart"/>
      <w:r w:rsidRPr="00E26669">
        <w:rPr>
          <w:sz w:val="20"/>
          <w:szCs w:val="24"/>
          <w:lang w:val="en-US"/>
        </w:rPr>
        <w:t>գրե</w:t>
      </w:r>
      <w:proofErr w:type="spellEnd"/>
      <w:r w:rsidRPr="00C56C5A">
        <w:rPr>
          <w:sz w:val="20"/>
          <w:szCs w:val="24"/>
          <w:lang w:val="af-ZA"/>
        </w:rPr>
        <w:softHyphen/>
      </w:r>
      <w:proofErr w:type="spellStart"/>
      <w:r w:rsidRPr="00E26669">
        <w:rPr>
          <w:sz w:val="20"/>
          <w:szCs w:val="24"/>
          <w:lang w:val="en-US"/>
        </w:rPr>
        <w:t>լու</w:t>
      </w:r>
      <w:proofErr w:type="spellEnd"/>
      <w:r w:rsidRPr="00C56C5A">
        <w:rPr>
          <w:sz w:val="20"/>
          <w:szCs w:val="24"/>
          <w:lang w:val="af-ZA"/>
        </w:rPr>
        <w:softHyphen/>
      </w:r>
      <w:r w:rsidRPr="00E26669">
        <w:rPr>
          <w:sz w:val="20"/>
          <w:szCs w:val="24"/>
          <w:lang w:val="en-US"/>
        </w:rPr>
        <w:t>ց</w:t>
      </w:r>
      <w:r w:rsidRPr="00C56C5A">
        <w:rPr>
          <w:sz w:val="20"/>
          <w:szCs w:val="24"/>
          <w:lang w:val="af-ZA"/>
        </w:rPr>
        <w:t xml:space="preserve"> </w:t>
      </w:r>
      <w:proofErr w:type="spellStart"/>
      <w:r w:rsidRPr="00E26669">
        <w:rPr>
          <w:sz w:val="20"/>
          <w:szCs w:val="24"/>
          <w:lang w:val="en-US"/>
        </w:rPr>
        <w:t>հետո</w:t>
      </w:r>
      <w:proofErr w:type="spellEnd"/>
      <w:r w:rsidRPr="00C56C5A">
        <w:rPr>
          <w:sz w:val="20"/>
          <w:szCs w:val="24"/>
          <w:lang w:val="af-ZA"/>
        </w:rPr>
        <w:t xml:space="preserve"> </w:t>
      </w:r>
      <w:proofErr w:type="spellStart"/>
      <w:r w:rsidRPr="00E26669">
        <w:rPr>
          <w:sz w:val="20"/>
          <w:szCs w:val="24"/>
          <w:lang w:val="en-US"/>
        </w:rPr>
        <w:t>անձը</w:t>
      </w:r>
      <w:proofErr w:type="spellEnd"/>
      <w:r w:rsidRPr="00C56C5A">
        <w:rPr>
          <w:sz w:val="20"/>
          <w:szCs w:val="24"/>
          <w:lang w:val="af-ZA"/>
        </w:rPr>
        <w:t xml:space="preserve"> </w:t>
      </w:r>
      <w:proofErr w:type="spellStart"/>
      <w:r w:rsidRPr="00E26669">
        <w:rPr>
          <w:sz w:val="20"/>
          <w:szCs w:val="24"/>
          <w:lang w:val="en-US"/>
        </w:rPr>
        <w:t>համարվում</w:t>
      </w:r>
      <w:proofErr w:type="spellEnd"/>
      <w:r w:rsidRPr="00C56C5A">
        <w:rPr>
          <w:sz w:val="20"/>
          <w:szCs w:val="24"/>
          <w:lang w:val="af-ZA"/>
        </w:rPr>
        <w:t xml:space="preserve"> </w:t>
      </w:r>
      <w:r w:rsidRPr="00E26669">
        <w:rPr>
          <w:sz w:val="20"/>
          <w:szCs w:val="24"/>
          <w:lang w:val="en-US"/>
        </w:rPr>
        <w:t>է</w:t>
      </w:r>
      <w:r w:rsidRPr="00C56C5A">
        <w:rPr>
          <w:sz w:val="20"/>
          <w:szCs w:val="24"/>
          <w:lang w:val="af-ZA"/>
        </w:rPr>
        <w:t xml:space="preserve"> </w:t>
      </w:r>
      <w:proofErr w:type="spellStart"/>
      <w:r w:rsidRPr="00E26669">
        <w:rPr>
          <w:sz w:val="20"/>
          <w:szCs w:val="24"/>
          <w:lang w:val="en-US"/>
        </w:rPr>
        <w:t>համակարգում</w:t>
      </w:r>
      <w:proofErr w:type="spellEnd"/>
      <w:r w:rsidRPr="00C56C5A">
        <w:rPr>
          <w:sz w:val="20"/>
          <w:szCs w:val="24"/>
          <w:lang w:val="af-ZA"/>
        </w:rPr>
        <w:t xml:space="preserve"> </w:t>
      </w:r>
      <w:proofErr w:type="spellStart"/>
      <w:r w:rsidRPr="00E26669">
        <w:rPr>
          <w:sz w:val="20"/>
          <w:szCs w:val="24"/>
          <w:lang w:val="en-US"/>
        </w:rPr>
        <w:t>գրանցված</w:t>
      </w:r>
      <w:proofErr w:type="spellEnd"/>
      <w:r w:rsidRPr="00C56C5A">
        <w:rPr>
          <w:sz w:val="20"/>
          <w:szCs w:val="24"/>
          <w:lang w:val="af-ZA"/>
        </w:rPr>
        <w:t xml:space="preserve"> </w:t>
      </w:r>
      <w:proofErr w:type="spellStart"/>
      <w:r w:rsidRPr="00E26669">
        <w:rPr>
          <w:sz w:val="20"/>
          <w:szCs w:val="24"/>
          <w:lang w:val="en-US"/>
        </w:rPr>
        <w:t>մասնակից</w:t>
      </w:r>
      <w:proofErr w:type="spellEnd"/>
      <w:r w:rsidRPr="00C56C5A">
        <w:rPr>
          <w:sz w:val="20"/>
          <w:szCs w:val="24"/>
          <w:lang w:val="af-ZA"/>
        </w:rPr>
        <w:t xml:space="preserve">, </w:t>
      </w:r>
      <w:proofErr w:type="spellStart"/>
      <w:r w:rsidRPr="00E26669">
        <w:rPr>
          <w:sz w:val="20"/>
          <w:szCs w:val="24"/>
          <w:lang w:val="en-US"/>
        </w:rPr>
        <w:t>ինչի</w:t>
      </w:r>
      <w:proofErr w:type="spellEnd"/>
      <w:r w:rsidRPr="00C56C5A">
        <w:rPr>
          <w:sz w:val="20"/>
          <w:szCs w:val="24"/>
          <w:lang w:val="af-ZA"/>
        </w:rPr>
        <w:t xml:space="preserve"> </w:t>
      </w:r>
      <w:proofErr w:type="spellStart"/>
      <w:r w:rsidRPr="00E26669">
        <w:rPr>
          <w:sz w:val="20"/>
          <w:szCs w:val="24"/>
          <w:lang w:val="en-US"/>
        </w:rPr>
        <w:t>մասին</w:t>
      </w:r>
      <w:proofErr w:type="spellEnd"/>
      <w:r w:rsidRPr="00C56C5A">
        <w:rPr>
          <w:sz w:val="20"/>
          <w:szCs w:val="24"/>
          <w:lang w:val="af-ZA"/>
        </w:rPr>
        <w:t xml:space="preserve"> </w:t>
      </w:r>
      <w:proofErr w:type="spellStart"/>
      <w:r w:rsidRPr="00E26669">
        <w:rPr>
          <w:sz w:val="20"/>
          <w:szCs w:val="24"/>
          <w:lang w:val="en-US"/>
        </w:rPr>
        <w:t>ավտոմատ</w:t>
      </w:r>
      <w:proofErr w:type="spellEnd"/>
      <w:r w:rsidRPr="00C56C5A">
        <w:rPr>
          <w:sz w:val="20"/>
          <w:szCs w:val="24"/>
          <w:lang w:val="af-ZA"/>
        </w:rPr>
        <w:t xml:space="preserve"> </w:t>
      </w:r>
      <w:proofErr w:type="spellStart"/>
      <w:r w:rsidRPr="00E26669">
        <w:rPr>
          <w:sz w:val="20"/>
          <w:szCs w:val="24"/>
          <w:lang w:val="en-US"/>
        </w:rPr>
        <w:t>եղանակով</w:t>
      </w:r>
      <w:proofErr w:type="spellEnd"/>
      <w:r w:rsidRPr="00C56C5A">
        <w:rPr>
          <w:sz w:val="20"/>
          <w:szCs w:val="24"/>
          <w:lang w:val="af-ZA"/>
        </w:rPr>
        <w:t xml:space="preserve"> </w:t>
      </w:r>
      <w:proofErr w:type="spellStart"/>
      <w:r w:rsidRPr="00E26669">
        <w:rPr>
          <w:sz w:val="20"/>
          <w:szCs w:val="24"/>
          <w:lang w:val="en-US"/>
        </w:rPr>
        <w:t>ստանում</w:t>
      </w:r>
      <w:proofErr w:type="spellEnd"/>
      <w:r w:rsidRPr="00C56C5A">
        <w:rPr>
          <w:sz w:val="20"/>
          <w:szCs w:val="24"/>
          <w:lang w:val="af-ZA"/>
        </w:rPr>
        <w:t xml:space="preserve"> </w:t>
      </w:r>
      <w:r w:rsidRPr="00E26669">
        <w:rPr>
          <w:sz w:val="20"/>
          <w:szCs w:val="24"/>
          <w:lang w:val="en-US"/>
        </w:rPr>
        <w:t>է</w:t>
      </w:r>
      <w:r w:rsidRPr="00C56C5A">
        <w:rPr>
          <w:sz w:val="20"/>
          <w:szCs w:val="24"/>
          <w:lang w:val="af-ZA"/>
        </w:rPr>
        <w:t xml:space="preserve"> </w:t>
      </w:r>
      <w:proofErr w:type="spellStart"/>
      <w:r w:rsidRPr="00E26669">
        <w:rPr>
          <w:sz w:val="20"/>
          <w:szCs w:val="24"/>
          <w:lang w:val="en-US"/>
        </w:rPr>
        <w:t>ծանուցում</w:t>
      </w:r>
      <w:proofErr w:type="spellEnd"/>
      <w:r w:rsidRPr="00C56C5A">
        <w:rPr>
          <w:sz w:val="20"/>
          <w:szCs w:val="24"/>
          <w:lang w:val="af-ZA"/>
        </w:rPr>
        <w:t xml:space="preserve">: </w:t>
      </w:r>
      <w:proofErr w:type="spellStart"/>
      <w:r w:rsidRPr="00E26669">
        <w:rPr>
          <w:sz w:val="20"/>
          <w:szCs w:val="24"/>
          <w:lang w:val="en-US"/>
        </w:rPr>
        <w:t>Մասնակցի</w:t>
      </w:r>
      <w:proofErr w:type="spellEnd"/>
      <w:r w:rsidRPr="00C56C5A">
        <w:rPr>
          <w:sz w:val="20"/>
          <w:szCs w:val="24"/>
          <w:lang w:val="af-ZA"/>
        </w:rPr>
        <w:t xml:space="preserve"> </w:t>
      </w:r>
      <w:proofErr w:type="spellStart"/>
      <w:r w:rsidRPr="00E26669">
        <w:rPr>
          <w:sz w:val="20"/>
          <w:szCs w:val="24"/>
          <w:lang w:val="en-US"/>
        </w:rPr>
        <w:t>գրանցումն</w:t>
      </w:r>
      <w:proofErr w:type="spellEnd"/>
      <w:r w:rsidRPr="00C56C5A">
        <w:rPr>
          <w:sz w:val="20"/>
          <w:szCs w:val="24"/>
          <w:lang w:val="af-ZA"/>
        </w:rPr>
        <w:t xml:space="preserve"> </w:t>
      </w:r>
      <w:proofErr w:type="spellStart"/>
      <w:r w:rsidRPr="00E26669">
        <w:rPr>
          <w:sz w:val="20"/>
          <w:szCs w:val="24"/>
          <w:lang w:val="en-US"/>
        </w:rPr>
        <w:t>ավտոմատ</w:t>
      </w:r>
      <w:proofErr w:type="spellEnd"/>
      <w:r w:rsidRPr="00C56C5A">
        <w:rPr>
          <w:sz w:val="20"/>
          <w:szCs w:val="24"/>
          <w:lang w:val="af-ZA"/>
        </w:rPr>
        <w:t xml:space="preserve"> </w:t>
      </w:r>
      <w:proofErr w:type="spellStart"/>
      <w:r w:rsidRPr="00E26669">
        <w:rPr>
          <w:sz w:val="20"/>
          <w:szCs w:val="24"/>
          <w:lang w:val="en-US"/>
        </w:rPr>
        <w:t>եղանակով</w:t>
      </w:r>
      <w:proofErr w:type="spellEnd"/>
      <w:r w:rsidRPr="00C56C5A">
        <w:rPr>
          <w:sz w:val="20"/>
          <w:szCs w:val="24"/>
          <w:lang w:val="af-ZA"/>
        </w:rPr>
        <w:t xml:space="preserve"> </w:t>
      </w:r>
      <w:proofErr w:type="spellStart"/>
      <w:r w:rsidRPr="00E26669">
        <w:rPr>
          <w:sz w:val="20"/>
          <w:szCs w:val="24"/>
          <w:lang w:val="en-US"/>
        </w:rPr>
        <w:t>համարվում</w:t>
      </w:r>
      <w:proofErr w:type="spellEnd"/>
      <w:r w:rsidRPr="00C56C5A">
        <w:rPr>
          <w:sz w:val="20"/>
          <w:szCs w:val="24"/>
          <w:lang w:val="af-ZA"/>
        </w:rPr>
        <w:t xml:space="preserve"> </w:t>
      </w:r>
      <w:r w:rsidRPr="00E26669">
        <w:rPr>
          <w:sz w:val="20"/>
          <w:szCs w:val="24"/>
          <w:lang w:val="en-US"/>
        </w:rPr>
        <w:t>է</w:t>
      </w:r>
      <w:r w:rsidRPr="00C56C5A">
        <w:rPr>
          <w:sz w:val="20"/>
          <w:szCs w:val="24"/>
          <w:lang w:val="af-ZA"/>
        </w:rPr>
        <w:t xml:space="preserve"> </w:t>
      </w:r>
      <w:proofErr w:type="spellStart"/>
      <w:r w:rsidRPr="00E26669">
        <w:rPr>
          <w:sz w:val="20"/>
          <w:szCs w:val="24"/>
          <w:lang w:val="en-US"/>
        </w:rPr>
        <w:t>չեղյալ</w:t>
      </w:r>
      <w:proofErr w:type="spellEnd"/>
      <w:r w:rsidRPr="00C56C5A">
        <w:rPr>
          <w:sz w:val="20"/>
          <w:szCs w:val="24"/>
          <w:lang w:val="af-ZA"/>
        </w:rPr>
        <w:t xml:space="preserve">, </w:t>
      </w:r>
      <w:proofErr w:type="spellStart"/>
      <w:r w:rsidRPr="00E26669">
        <w:rPr>
          <w:sz w:val="20"/>
          <w:szCs w:val="24"/>
          <w:lang w:val="en-US"/>
        </w:rPr>
        <w:t>եթե</w:t>
      </w:r>
      <w:proofErr w:type="spellEnd"/>
      <w:r w:rsidRPr="00C56C5A">
        <w:rPr>
          <w:sz w:val="20"/>
          <w:szCs w:val="24"/>
          <w:lang w:val="af-ZA"/>
        </w:rPr>
        <w:t xml:space="preserve"> </w:t>
      </w:r>
      <w:proofErr w:type="spellStart"/>
      <w:r w:rsidRPr="00E26669">
        <w:rPr>
          <w:sz w:val="20"/>
          <w:szCs w:val="24"/>
          <w:lang w:val="en-US"/>
        </w:rPr>
        <w:t>համակարգում</w:t>
      </w:r>
      <w:proofErr w:type="spellEnd"/>
      <w:r w:rsidRPr="00C56C5A">
        <w:rPr>
          <w:sz w:val="20"/>
          <w:szCs w:val="24"/>
          <w:lang w:val="af-ZA"/>
        </w:rPr>
        <w:t xml:space="preserve"> </w:t>
      </w:r>
      <w:proofErr w:type="spellStart"/>
      <w:r w:rsidRPr="00E26669">
        <w:rPr>
          <w:sz w:val="20"/>
          <w:szCs w:val="24"/>
          <w:lang w:val="en-US"/>
        </w:rPr>
        <w:t>գրանցվելու</w:t>
      </w:r>
      <w:proofErr w:type="spellEnd"/>
      <w:r w:rsidRPr="00C56C5A">
        <w:rPr>
          <w:sz w:val="20"/>
          <w:szCs w:val="24"/>
          <w:lang w:val="af-ZA"/>
        </w:rPr>
        <w:t xml:space="preserve"> </w:t>
      </w:r>
      <w:proofErr w:type="spellStart"/>
      <w:r w:rsidRPr="00E26669">
        <w:rPr>
          <w:sz w:val="20"/>
          <w:szCs w:val="24"/>
          <w:lang w:val="en-US"/>
        </w:rPr>
        <w:t>օրվանից</w:t>
      </w:r>
      <w:proofErr w:type="spellEnd"/>
      <w:r w:rsidRPr="00C56C5A">
        <w:rPr>
          <w:sz w:val="20"/>
          <w:szCs w:val="24"/>
          <w:lang w:val="af-ZA"/>
        </w:rPr>
        <w:t xml:space="preserve"> </w:t>
      </w:r>
      <w:proofErr w:type="spellStart"/>
      <w:r w:rsidRPr="00E26669">
        <w:rPr>
          <w:sz w:val="20"/>
          <w:szCs w:val="24"/>
          <w:lang w:val="en-US"/>
        </w:rPr>
        <w:t>հաշված</w:t>
      </w:r>
      <w:proofErr w:type="spellEnd"/>
      <w:r w:rsidRPr="00C56C5A">
        <w:rPr>
          <w:sz w:val="20"/>
          <w:szCs w:val="24"/>
          <w:lang w:val="af-ZA"/>
        </w:rPr>
        <w:t xml:space="preserve"> 30 </w:t>
      </w:r>
      <w:proofErr w:type="spellStart"/>
      <w:r w:rsidRPr="00E26669">
        <w:rPr>
          <w:sz w:val="20"/>
          <w:szCs w:val="24"/>
          <w:lang w:val="en-US"/>
        </w:rPr>
        <w:t>օրացուցային</w:t>
      </w:r>
      <w:proofErr w:type="spellEnd"/>
      <w:r w:rsidRPr="00C56C5A">
        <w:rPr>
          <w:sz w:val="20"/>
          <w:szCs w:val="24"/>
          <w:lang w:val="af-ZA"/>
        </w:rPr>
        <w:t xml:space="preserve"> </w:t>
      </w:r>
      <w:proofErr w:type="spellStart"/>
      <w:r w:rsidRPr="00E26669">
        <w:rPr>
          <w:sz w:val="20"/>
          <w:szCs w:val="24"/>
          <w:lang w:val="en-US"/>
        </w:rPr>
        <w:t>օրվա</w:t>
      </w:r>
      <w:proofErr w:type="spellEnd"/>
      <w:r w:rsidRPr="00C56C5A">
        <w:rPr>
          <w:sz w:val="20"/>
          <w:szCs w:val="24"/>
          <w:lang w:val="af-ZA"/>
        </w:rPr>
        <w:t xml:space="preserve"> </w:t>
      </w:r>
      <w:proofErr w:type="spellStart"/>
      <w:r w:rsidRPr="00E26669">
        <w:rPr>
          <w:sz w:val="20"/>
          <w:szCs w:val="24"/>
          <w:lang w:val="en-US"/>
        </w:rPr>
        <w:t>ընթացքում</w:t>
      </w:r>
      <w:proofErr w:type="spellEnd"/>
      <w:r w:rsidRPr="00C56C5A">
        <w:rPr>
          <w:sz w:val="20"/>
          <w:szCs w:val="24"/>
          <w:lang w:val="af-ZA"/>
        </w:rPr>
        <w:t xml:space="preserve"> </w:t>
      </w:r>
      <w:proofErr w:type="spellStart"/>
      <w:r w:rsidRPr="00E26669">
        <w:rPr>
          <w:sz w:val="20"/>
          <w:szCs w:val="24"/>
          <w:lang w:val="en-US"/>
        </w:rPr>
        <w:t>վերջինս</w:t>
      </w:r>
      <w:proofErr w:type="spellEnd"/>
      <w:r w:rsidRPr="00C56C5A">
        <w:rPr>
          <w:sz w:val="20"/>
          <w:szCs w:val="24"/>
          <w:lang w:val="af-ZA"/>
        </w:rPr>
        <w:t xml:space="preserve"> </w:t>
      </w:r>
      <w:proofErr w:type="spellStart"/>
      <w:r w:rsidRPr="00E26669">
        <w:rPr>
          <w:sz w:val="20"/>
          <w:szCs w:val="24"/>
          <w:lang w:val="en-US"/>
        </w:rPr>
        <w:t>մուտք</w:t>
      </w:r>
      <w:proofErr w:type="spellEnd"/>
      <w:r w:rsidRPr="00C56C5A">
        <w:rPr>
          <w:sz w:val="20"/>
          <w:szCs w:val="24"/>
          <w:lang w:val="af-ZA"/>
        </w:rPr>
        <w:t xml:space="preserve"> </w:t>
      </w:r>
      <w:proofErr w:type="spellStart"/>
      <w:r w:rsidRPr="00E26669">
        <w:rPr>
          <w:sz w:val="20"/>
          <w:szCs w:val="24"/>
          <w:lang w:val="en-US"/>
        </w:rPr>
        <w:t>չի</w:t>
      </w:r>
      <w:proofErr w:type="spellEnd"/>
      <w:r w:rsidRPr="00C56C5A">
        <w:rPr>
          <w:sz w:val="20"/>
          <w:szCs w:val="24"/>
          <w:lang w:val="af-ZA"/>
        </w:rPr>
        <w:t xml:space="preserve"> </w:t>
      </w:r>
      <w:proofErr w:type="spellStart"/>
      <w:r w:rsidRPr="00E26669">
        <w:rPr>
          <w:sz w:val="20"/>
          <w:szCs w:val="24"/>
          <w:lang w:val="en-US"/>
        </w:rPr>
        <w:t>գործում</w:t>
      </w:r>
      <w:proofErr w:type="spellEnd"/>
      <w:r w:rsidRPr="00C56C5A">
        <w:rPr>
          <w:sz w:val="20"/>
          <w:szCs w:val="24"/>
          <w:lang w:val="af-ZA"/>
        </w:rPr>
        <w:t xml:space="preserve"> </w:t>
      </w:r>
      <w:proofErr w:type="spellStart"/>
      <w:r w:rsidRPr="00E26669">
        <w:rPr>
          <w:sz w:val="20"/>
          <w:szCs w:val="24"/>
          <w:lang w:val="en-US"/>
        </w:rPr>
        <w:t>համակարգ</w:t>
      </w:r>
      <w:proofErr w:type="spellEnd"/>
      <w:r w:rsidRPr="00C56C5A">
        <w:rPr>
          <w:sz w:val="20"/>
          <w:szCs w:val="24"/>
          <w:lang w:val="af-ZA"/>
        </w:rPr>
        <w:t xml:space="preserve"> </w:t>
      </w:r>
      <w:proofErr w:type="spellStart"/>
      <w:r w:rsidRPr="00E26669">
        <w:rPr>
          <w:sz w:val="20"/>
          <w:szCs w:val="24"/>
          <w:lang w:val="en-US"/>
        </w:rPr>
        <w:t>կամ</w:t>
      </w:r>
      <w:proofErr w:type="spellEnd"/>
      <w:r w:rsidRPr="00C56C5A">
        <w:rPr>
          <w:sz w:val="20"/>
          <w:szCs w:val="24"/>
          <w:lang w:val="af-ZA"/>
        </w:rPr>
        <w:t xml:space="preserve"> </w:t>
      </w:r>
      <w:proofErr w:type="spellStart"/>
      <w:r w:rsidRPr="00E26669">
        <w:rPr>
          <w:sz w:val="20"/>
          <w:szCs w:val="24"/>
          <w:lang w:val="en-US"/>
        </w:rPr>
        <w:t>մուտք</w:t>
      </w:r>
      <w:proofErr w:type="spellEnd"/>
      <w:r w:rsidRPr="00C56C5A">
        <w:rPr>
          <w:sz w:val="20"/>
          <w:szCs w:val="24"/>
          <w:lang w:val="af-ZA"/>
        </w:rPr>
        <w:t xml:space="preserve"> </w:t>
      </w:r>
      <w:r w:rsidRPr="00E26669">
        <w:rPr>
          <w:sz w:val="20"/>
          <w:szCs w:val="24"/>
          <w:lang w:val="en-US"/>
        </w:rPr>
        <w:t>է</w:t>
      </w:r>
      <w:r w:rsidRPr="00C56C5A">
        <w:rPr>
          <w:sz w:val="20"/>
          <w:szCs w:val="24"/>
          <w:lang w:val="af-ZA"/>
        </w:rPr>
        <w:t xml:space="preserve"> </w:t>
      </w:r>
      <w:proofErr w:type="spellStart"/>
      <w:r w:rsidRPr="00E26669">
        <w:rPr>
          <w:sz w:val="20"/>
          <w:szCs w:val="24"/>
          <w:lang w:val="en-US"/>
        </w:rPr>
        <w:t>գործում</w:t>
      </w:r>
      <w:proofErr w:type="spellEnd"/>
      <w:r w:rsidRPr="00C56C5A">
        <w:rPr>
          <w:sz w:val="20"/>
          <w:szCs w:val="24"/>
          <w:lang w:val="af-ZA"/>
        </w:rPr>
        <w:t xml:space="preserve">, </w:t>
      </w:r>
      <w:proofErr w:type="spellStart"/>
      <w:r w:rsidRPr="00E26669">
        <w:rPr>
          <w:sz w:val="20"/>
          <w:szCs w:val="24"/>
          <w:lang w:val="en-US"/>
        </w:rPr>
        <w:t>սակայն</w:t>
      </w:r>
      <w:proofErr w:type="spellEnd"/>
      <w:r w:rsidRPr="00C56C5A">
        <w:rPr>
          <w:sz w:val="20"/>
          <w:szCs w:val="24"/>
          <w:lang w:val="af-ZA"/>
        </w:rPr>
        <w:t xml:space="preserve"> </w:t>
      </w:r>
      <w:proofErr w:type="spellStart"/>
      <w:r w:rsidRPr="00E26669">
        <w:rPr>
          <w:sz w:val="20"/>
          <w:szCs w:val="24"/>
          <w:lang w:val="en-US"/>
        </w:rPr>
        <w:t>համակարգ</w:t>
      </w:r>
      <w:proofErr w:type="spellEnd"/>
      <w:r w:rsidRPr="00C56C5A">
        <w:rPr>
          <w:sz w:val="20"/>
          <w:szCs w:val="24"/>
          <w:lang w:val="af-ZA"/>
        </w:rPr>
        <w:t xml:space="preserve"> </w:t>
      </w:r>
      <w:proofErr w:type="spellStart"/>
      <w:r w:rsidRPr="00E26669">
        <w:rPr>
          <w:sz w:val="20"/>
          <w:szCs w:val="24"/>
          <w:lang w:val="en-US"/>
        </w:rPr>
        <w:t>չի</w:t>
      </w:r>
      <w:proofErr w:type="spellEnd"/>
      <w:r w:rsidRPr="00C56C5A">
        <w:rPr>
          <w:sz w:val="20"/>
          <w:szCs w:val="24"/>
          <w:lang w:val="af-ZA"/>
        </w:rPr>
        <w:t xml:space="preserve"> </w:t>
      </w:r>
      <w:proofErr w:type="spellStart"/>
      <w:r w:rsidRPr="00E26669">
        <w:rPr>
          <w:sz w:val="20"/>
          <w:szCs w:val="24"/>
          <w:lang w:val="en-US"/>
        </w:rPr>
        <w:t>մուտքագրում</w:t>
      </w:r>
      <w:proofErr w:type="spellEnd"/>
      <w:r w:rsidRPr="00C56C5A">
        <w:rPr>
          <w:sz w:val="20"/>
          <w:szCs w:val="24"/>
          <w:lang w:val="af-ZA"/>
        </w:rPr>
        <w:t xml:space="preserve"> </w:t>
      </w:r>
      <w:proofErr w:type="spellStart"/>
      <w:r w:rsidRPr="00E26669">
        <w:rPr>
          <w:sz w:val="20"/>
          <w:szCs w:val="24"/>
          <w:lang w:val="en-US"/>
        </w:rPr>
        <w:t>տեղեկատվությունը</w:t>
      </w:r>
      <w:proofErr w:type="spellEnd"/>
      <w:r w:rsidRPr="00C56C5A">
        <w:rPr>
          <w:sz w:val="20"/>
          <w:szCs w:val="24"/>
          <w:lang w:val="af-ZA"/>
        </w:rPr>
        <w:t xml:space="preserve">: </w:t>
      </w:r>
      <w:proofErr w:type="spellStart"/>
      <w:r w:rsidRPr="00E26669">
        <w:rPr>
          <w:sz w:val="20"/>
          <w:szCs w:val="24"/>
          <w:lang w:val="en-US"/>
        </w:rPr>
        <w:t>Այս</w:t>
      </w:r>
      <w:proofErr w:type="spellEnd"/>
      <w:r w:rsidRPr="00C56C5A">
        <w:rPr>
          <w:sz w:val="20"/>
          <w:szCs w:val="24"/>
          <w:lang w:val="af-ZA"/>
        </w:rPr>
        <w:t xml:space="preserve"> </w:t>
      </w:r>
      <w:proofErr w:type="spellStart"/>
      <w:r w:rsidRPr="00E26669">
        <w:rPr>
          <w:sz w:val="20"/>
          <w:szCs w:val="24"/>
          <w:lang w:val="en-US"/>
        </w:rPr>
        <w:t>պարագայում</w:t>
      </w:r>
      <w:proofErr w:type="spellEnd"/>
      <w:r w:rsidRPr="00C56C5A">
        <w:rPr>
          <w:sz w:val="20"/>
          <w:szCs w:val="24"/>
          <w:lang w:val="af-ZA"/>
        </w:rPr>
        <w:t xml:space="preserve"> </w:t>
      </w:r>
      <w:proofErr w:type="spellStart"/>
      <w:r w:rsidRPr="00E26669">
        <w:rPr>
          <w:sz w:val="20"/>
          <w:szCs w:val="24"/>
          <w:lang w:val="en-US"/>
        </w:rPr>
        <w:t>իրականացվում</w:t>
      </w:r>
      <w:proofErr w:type="spellEnd"/>
      <w:r w:rsidRPr="00C56C5A">
        <w:rPr>
          <w:sz w:val="20"/>
          <w:szCs w:val="24"/>
          <w:lang w:val="af-ZA"/>
        </w:rPr>
        <w:t xml:space="preserve"> </w:t>
      </w:r>
      <w:r w:rsidRPr="00E26669">
        <w:rPr>
          <w:sz w:val="20"/>
          <w:szCs w:val="24"/>
          <w:lang w:val="en-US"/>
        </w:rPr>
        <w:t>է</w:t>
      </w:r>
      <w:r w:rsidRPr="00C56C5A">
        <w:rPr>
          <w:sz w:val="20"/>
          <w:szCs w:val="24"/>
          <w:lang w:val="af-ZA"/>
        </w:rPr>
        <w:t xml:space="preserve"> </w:t>
      </w:r>
      <w:proofErr w:type="spellStart"/>
      <w:r w:rsidRPr="00E26669">
        <w:rPr>
          <w:sz w:val="20"/>
          <w:szCs w:val="24"/>
          <w:lang w:val="en-US"/>
        </w:rPr>
        <w:t>գրանցման</w:t>
      </w:r>
      <w:proofErr w:type="spellEnd"/>
      <w:r w:rsidRPr="00C56C5A">
        <w:rPr>
          <w:sz w:val="20"/>
          <w:szCs w:val="24"/>
          <w:lang w:val="af-ZA"/>
        </w:rPr>
        <w:t xml:space="preserve"> </w:t>
      </w:r>
      <w:proofErr w:type="spellStart"/>
      <w:r w:rsidRPr="00E26669">
        <w:rPr>
          <w:sz w:val="20"/>
          <w:szCs w:val="24"/>
          <w:lang w:val="en-US"/>
        </w:rPr>
        <w:t>նոր</w:t>
      </w:r>
      <w:proofErr w:type="spellEnd"/>
      <w:r w:rsidRPr="00C56C5A">
        <w:rPr>
          <w:sz w:val="20"/>
          <w:szCs w:val="24"/>
          <w:lang w:val="af-ZA"/>
        </w:rPr>
        <w:t xml:space="preserve"> </w:t>
      </w:r>
      <w:proofErr w:type="spellStart"/>
      <w:r w:rsidRPr="00E26669">
        <w:rPr>
          <w:sz w:val="20"/>
          <w:szCs w:val="24"/>
          <w:lang w:val="en-US"/>
        </w:rPr>
        <w:t>գործընթաց</w:t>
      </w:r>
      <w:proofErr w:type="spellEnd"/>
      <w:r w:rsidRPr="00C56C5A">
        <w:rPr>
          <w:sz w:val="20"/>
          <w:szCs w:val="24"/>
          <w:lang w:val="af-ZA"/>
        </w:rPr>
        <w:t>:</w:t>
      </w:r>
    </w:p>
    <w:p w14:paraId="50F02B18" w14:textId="77777777" w:rsidR="004E191A" w:rsidRPr="00C56C5A" w:rsidRDefault="004E191A" w:rsidP="00DB4430">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ընթացակար</w:t>
      </w:r>
      <w:r w:rsidRPr="004355A3">
        <w:rPr>
          <w:rFonts w:ascii="GHEA Grapalat" w:hAnsi="GHEA Grapalat" w:cs="Sylfaen"/>
          <w:sz w:val="20"/>
        </w:rPr>
        <w:t>գ</w:t>
      </w:r>
      <w:r>
        <w:rPr>
          <w:rFonts w:ascii="GHEA Grapalat" w:hAnsi="GHEA Grapalat" w:cs="Sylfaen"/>
          <w:sz w:val="20"/>
        </w:rPr>
        <w:t>ի</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հետ</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կապված</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հարաբերությունների</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նկատմամբ</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կիրառվում</w:t>
      </w:r>
      <w:proofErr w:type="spellEnd"/>
      <w:r w:rsidRPr="00C56C5A">
        <w:rPr>
          <w:rFonts w:ascii="GHEA Grapalat" w:hAnsi="GHEA Grapalat" w:cs="Sylfaen"/>
          <w:sz w:val="20"/>
          <w:lang w:val="af-ZA"/>
        </w:rPr>
        <w:t xml:space="preserve"> </w:t>
      </w:r>
      <w:r>
        <w:rPr>
          <w:rFonts w:ascii="GHEA Grapalat" w:hAnsi="GHEA Grapalat" w:cs="Sylfaen"/>
          <w:sz w:val="20"/>
        </w:rPr>
        <w:t>է</w:t>
      </w:r>
      <w:r w:rsidRPr="00C56C5A">
        <w:rPr>
          <w:rFonts w:ascii="GHEA Grapalat" w:hAnsi="GHEA Grapalat" w:cs="Sylfaen"/>
          <w:sz w:val="20"/>
          <w:lang w:val="af-ZA"/>
        </w:rPr>
        <w:t xml:space="preserve"> </w:t>
      </w:r>
      <w:proofErr w:type="spellStart"/>
      <w:r>
        <w:rPr>
          <w:rFonts w:ascii="GHEA Grapalat" w:hAnsi="GHEA Grapalat" w:cs="Sylfaen"/>
          <w:sz w:val="20"/>
        </w:rPr>
        <w:t>Հայաստանի</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Հանրապետության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իրավունքը</w:t>
      </w:r>
      <w:proofErr w:type="spellEnd"/>
      <w:r w:rsidRPr="004355A3">
        <w:rPr>
          <w:rFonts w:ascii="GHEA Grapalat" w:hAnsi="GHEA Grapalat" w:cs="Sylfaen"/>
          <w:sz w:val="20"/>
        </w:rPr>
        <w:t>։</w:t>
      </w:r>
      <w:r w:rsidRPr="00C56C5A">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ընթացակար</w:t>
      </w:r>
      <w:r w:rsidRPr="004355A3">
        <w:rPr>
          <w:rFonts w:ascii="GHEA Grapalat" w:hAnsi="GHEA Grapalat" w:cs="Sylfaen"/>
          <w:sz w:val="20"/>
        </w:rPr>
        <w:t>գ</w:t>
      </w:r>
      <w:r>
        <w:rPr>
          <w:rFonts w:ascii="GHEA Grapalat" w:hAnsi="GHEA Grapalat" w:cs="Sylfaen"/>
          <w:sz w:val="20"/>
        </w:rPr>
        <w:t>ի</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հետ</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կապված</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վեճերը</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ենթակա</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են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քննության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Հայաստանի</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Հանրապետության</w:t>
      </w:r>
      <w:proofErr w:type="spellEnd"/>
      <w:r w:rsidRPr="00C56C5A">
        <w:rPr>
          <w:rFonts w:ascii="GHEA Grapalat" w:hAnsi="GHEA Grapalat" w:cs="Sylfaen"/>
          <w:sz w:val="20"/>
          <w:lang w:val="af-ZA"/>
        </w:rPr>
        <w:t xml:space="preserve"> </w:t>
      </w:r>
      <w:proofErr w:type="spellStart"/>
      <w:r>
        <w:rPr>
          <w:rFonts w:ascii="GHEA Grapalat" w:hAnsi="GHEA Grapalat" w:cs="Sylfaen"/>
          <w:sz w:val="20"/>
        </w:rPr>
        <w:t>դատարաններում</w:t>
      </w:r>
      <w:proofErr w:type="spellEnd"/>
      <w:r w:rsidRPr="008B1CD2">
        <w:rPr>
          <w:rFonts w:ascii="GHEA Grapalat" w:hAnsi="GHEA Grapalat" w:cs="Sylfaen"/>
          <w:sz w:val="20"/>
        </w:rPr>
        <w:t>։</w:t>
      </w:r>
      <w:r w:rsidRPr="00C56C5A">
        <w:rPr>
          <w:rFonts w:ascii="GHEA Grapalat" w:hAnsi="GHEA Grapalat" w:cs="Sylfaen"/>
          <w:sz w:val="20"/>
          <w:lang w:val="af-ZA"/>
        </w:rPr>
        <w:t xml:space="preserve"> </w:t>
      </w:r>
    </w:p>
    <w:p w14:paraId="28B21FCC" w14:textId="239FBADD" w:rsidR="004E191A" w:rsidRPr="00C56C5A" w:rsidRDefault="004355A3" w:rsidP="00E26669">
      <w:pPr>
        <w:pStyle w:val="NormalWeb"/>
        <w:rPr>
          <w:sz w:val="20"/>
          <w:szCs w:val="24"/>
        </w:rPr>
      </w:pPr>
      <w:r>
        <w:rPr>
          <w:sz w:val="20"/>
          <w:szCs w:val="24"/>
        </w:rPr>
        <w:t xml:space="preserve">        </w:t>
      </w:r>
      <w:r w:rsidR="004E191A" w:rsidRPr="00C56C5A">
        <w:rPr>
          <w:sz w:val="20"/>
          <w:szCs w:val="24"/>
        </w:rPr>
        <w:t>Գնահատող հանձնաժողովի քարտուղարի էլեկտրոնային փոստի հասցեն է` «</w:t>
      </w:r>
      <w:r w:rsidR="008B1CD2" w:rsidRPr="00C56C5A">
        <w:rPr>
          <w:sz w:val="20"/>
          <w:szCs w:val="24"/>
        </w:rPr>
        <w:t>gor.muradyan@yerevan.am</w:t>
      </w:r>
      <w:r w:rsidR="004E191A" w:rsidRPr="00C56C5A">
        <w:rPr>
          <w:sz w:val="20"/>
          <w:szCs w:val="24"/>
        </w:rPr>
        <w:t>»</w:t>
      </w:r>
    </w:p>
    <w:p w14:paraId="547A940C" w14:textId="77777777" w:rsidR="004E191A" w:rsidRDefault="004E191A" w:rsidP="004E191A">
      <w:pPr>
        <w:jc w:val="center"/>
        <w:rPr>
          <w:rFonts w:ascii="GHEA Grapalat" w:hAnsi="GHEA Grapalat"/>
          <w:szCs w:val="22"/>
          <w:lang w:val="af-ZA"/>
        </w:rPr>
      </w:pPr>
      <w:r>
        <w:rPr>
          <w:rFonts w:ascii="GHEA Grapalat" w:hAnsi="GHEA Grapalat"/>
          <w:sz w:val="16"/>
          <w:szCs w:val="16"/>
          <w:lang w:val="af-ZA"/>
        </w:rPr>
        <w:br w:type="page"/>
      </w:r>
      <w:r>
        <w:rPr>
          <w:rFonts w:ascii="GHEA Grapalat" w:hAnsi="GHEA Grapalat" w:cs="Sylfaen"/>
          <w:szCs w:val="22"/>
        </w:rPr>
        <w:lastRenderedPageBreak/>
        <w:t>ՄԱՍ</w:t>
      </w:r>
      <w:r>
        <w:rPr>
          <w:rFonts w:ascii="GHEA Grapalat" w:hAnsi="GHEA Grapalat" w:cs="Times Armenian"/>
          <w:szCs w:val="22"/>
          <w:lang w:val="af-ZA"/>
        </w:rPr>
        <w:t xml:space="preserve">  I</w:t>
      </w:r>
    </w:p>
    <w:p w14:paraId="7D8E8060" w14:textId="77777777" w:rsidR="004E191A" w:rsidRDefault="004E191A" w:rsidP="004E191A">
      <w:pPr>
        <w:pStyle w:val="Heading3"/>
        <w:spacing w:line="240" w:lineRule="auto"/>
        <w:ind w:firstLine="567"/>
        <w:rPr>
          <w:rFonts w:ascii="GHEA Grapalat" w:hAnsi="GHEA Grapalat"/>
          <w:sz w:val="24"/>
          <w:szCs w:val="22"/>
          <w:lang w:val="af-ZA"/>
        </w:rPr>
      </w:pPr>
    </w:p>
    <w:p w14:paraId="5EDFD1EB" w14:textId="77777777" w:rsidR="004E191A" w:rsidRDefault="004E191A" w:rsidP="004E191A">
      <w:pPr>
        <w:numPr>
          <w:ilvl w:val="0"/>
          <w:numId w:val="1"/>
        </w:numPr>
        <w:jc w:val="center"/>
        <w:rPr>
          <w:rFonts w:ascii="GHEA Grapalat" w:hAnsi="GHEA Grapalat" w:cs="Sylfaen"/>
          <w:b/>
          <w:sz w:val="20"/>
        </w:rPr>
      </w:pPr>
      <w:r>
        <w:rPr>
          <w:rFonts w:ascii="GHEA Grapalat" w:hAnsi="GHEA Grapalat" w:cs="Sylfaen"/>
          <w:b/>
          <w:sz w:val="20"/>
        </w:rPr>
        <w:t>ԳՆՄԱՆ  ԱՌԱՐԿԱՅԻ  ԲՆՈՒԹԱԳԻՐԸ</w:t>
      </w:r>
    </w:p>
    <w:p w14:paraId="4B8505B4" w14:textId="77777777" w:rsidR="004E191A" w:rsidRDefault="004E191A" w:rsidP="004E191A">
      <w:pPr>
        <w:ind w:left="360"/>
        <w:jc w:val="center"/>
        <w:rPr>
          <w:rFonts w:ascii="GHEA Grapalat" w:hAnsi="GHEA Grapalat" w:cs="Sylfaen"/>
          <w:b/>
          <w:sz w:val="20"/>
        </w:rPr>
      </w:pPr>
    </w:p>
    <w:p w14:paraId="1F2E2BAE" w14:textId="632D1A08" w:rsidR="008B1CD2" w:rsidRDefault="004E191A" w:rsidP="008B1CD2">
      <w:pPr>
        <w:pStyle w:val="Heading3"/>
        <w:spacing w:line="240" w:lineRule="auto"/>
        <w:ind w:firstLine="567"/>
        <w:jc w:val="both"/>
        <w:rPr>
          <w:rFonts w:ascii="GHEA Grapalat" w:hAnsi="GHEA Grapalat" w:cs="Times Armenian"/>
          <w:i w:val="0"/>
          <w:lang w:val="af-ZA"/>
        </w:rPr>
      </w:pPr>
      <w:r>
        <w:rPr>
          <w:rFonts w:ascii="GHEA Grapalat" w:hAnsi="GHEA Grapalat" w:cs="Sylfaen"/>
          <w:i w:val="0"/>
        </w:rPr>
        <w:t xml:space="preserve">1.1 </w:t>
      </w:r>
      <w:proofErr w:type="spellStart"/>
      <w:r w:rsidR="008B1CD2" w:rsidRPr="00417B96">
        <w:rPr>
          <w:rFonts w:ascii="GHEA Grapalat" w:hAnsi="GHEA Grapalat" w:cs="Sylfaen"/>
          <w:i w:val="0"/>
        </w:rPr>
        <w:t>Գնման</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առարկա</w:t>
      </w:r>
      <w:proofErr w:type="spellEnd"/>
      <w:r w:rsidR="008B1CD2" w:rsidRPr="008B1CD2">
        <w:rPr>
          <w:rFonts w:ascii="GHEA Grapalat" w:hAnsi="GHEA Grapalat" w:cs="Sylfaen"/>
          <w:i w:val="0"/>
        </w:rPr>
        <w:t xml:space="preserve"> </w:t>
      </w:r>
      <w:r w:rsidR="008B1CD2" w:rsidRPr="00417B96">
        <w:rPr>
          <w:rFonts w:ascii="GHEA Grapalat" w:hAnsi="GHEA Grapalat" w:cs="Sylfaen"/>
          <w:i w:val="0"/>
        </w:rPr>
        <w:t>է</w:t>
      </w:r>
      <w:r w:rsidR="008B1CD2" w:rsidRPr="008B1CD2">
        <w:rPr>
          <w:rFonts w:ascii="GHEA Grapalat" w:hAnsi="GHEA Grapalat" w:cs="Sylfaen"/>
          <w:i w:val="0"/>
        </w:rPr>
        <w:t xml:space="preserve"> </w:t>
      </w:r>
      <w:proofErr w:type="spellStart"/>
      <w:r w:rsidR="008B1CD2" w:rsidRPr="00F30CB2">
        <w:rPr>
          <w:rFonts w:ascii="GHEA Grapalat" w:hAnsi="GHEA Grapalat" w:cs="Sylfaen"/>
          <w:i w:val="0"/>
        </w:rPr>
        <w:t>Երևանի</w:t>
      </w:r>
      <w:proofErr w:type="spellEnd"/>
      <w:r w:rsidR="008B1CD2" w:rsidRPr="00F30CB2">
        <w:rPr>
          <w:rFonts w:ascii="GHEA Grapalat" w:hAnsi="GHEA Grapalat" w:cs="Sylfaen"/>
          <w:i w:val="0"/>
        </w:rPr>
        <w:t xml:space="preserve"> </w:t>
      </w:r>
      <w:proofErr w:type="spellStart"/>
      <w:r w:rsidR="008B1CD2" w:rsidRPr="00F30CB2">
        <w:rPr>
          <w:rFonts w:ascii="GHEA Grapalat" w:hAnsi="GHEA Grapalat" w:cs="Sylfaen"/>
          <w:i w:val="0"/>
        </w:rPr>
        <w:t>քաղաքապետարանի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կարիքների</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համար</w:t>
      </w:r>
      <w:proofErr w:type="spellEnd"/>
      <w:r w:rsidR="008B1CD2" w:rsidRPr="008B1CD2">
        <w:rPr>
          <w:rFonts w:ascii="GHEA Grapalat" w:hAnsi="GHEA Grapalat" w:cs="Sylfaen"/>
          <w:i w:val="0"/>
        </w:rPr>
        <w:t xml:space="preserve">` </w:t>
      </w:r>
      <w:proofErr w:type="spellStart"/>
      <w:r w:rsidR="00830F0B" w:rsidRPr="00830F0B">
        <w:rPr>
          <w:rFonts w:ascii="GHEA Grapalat" w:hAnsi="GHEA Grapalat" w:cs="Sylfaen"/>
          <w:i w:val="0"/>
        </w:rPr>
        <w:t>Երևան</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քաղաքի</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Նոր</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Նորք</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վարչական</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շրջանի</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Ջրվեժ</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Բանավան</w:t>
      </w:r>
      <w:proofErr w:type="spellEnd"/>
      <w:r w:rsidR="00830F0B" w:rsidRPr="00830F0B">
        <w:rPr>
          <w:rFonts w:ascii="GHEA Grapalat" w:hAnsi="GHEA Grapalat" w:cs="Sylfaen"/>
          <w:i w:val="0"/>
        </w:rPr>
        <w:t xml:space="preserve"> 5 </w:t>
      </w:r>
      <w:proofErr w:type="spellStart"/>
      <w:r w:rsidR="00830F0B" w:rsidRPr="00830F0B">
        <w:rPr>
          <w:rFonts w:ascii="GHEA Grapalat" w:hAnsi="GHEA Grapalat" w:cs="Sylfaen"/>
          <w:i w:val="0"/>
        </w:rPr>
        <w:t>շենքի</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հարակից</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տարածքի</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բարեկարգման</w:t>
      </w:r>
      <w:proofErr w:type="spellEnd"/>
      <w:r w:rsidR="00830F0B" w:rsidRPr="00830F0B">
        <w:rPr>
          <w:rFonts w:ascii="GHEA Grapalat" w:hAnsi="GHEA Grapalat" w:cs="Sylfaen"/>
          <w:i w:val="0"/>
        </w:rPr>
        <w:t xml:space="preserve"> </w:t>
      </w:r>
      <w:proofErr w:type="spellStart"/>
      <w:r w:rsidR="00830F0B" w:rsidRPr="00830F0B">
        <w:rPr>
          <w:rFonts w:ascii="GHEA Grapalat" w:hAnsi="GHEA Grapalat" w:cs="Sylfaen"/>
          <w:i w:val="0"/>
        </w:rPr>
        <w:t>աշխատանքների</w:t>
      </w:r>
      <w:proofErr w:type="spellEnd"/>
      <w:r w:rsidR="00830F0B" w:rsidRPr="008B1CD2">
        <w:rPr>
          <w:rFonts w:ascii="GHEA Grapalat" w:hAnsi="GHEA Grapalat" w:cs="Sylfaen"/>
          <w:i w:val="0"/>
        </w:rPr>
        <w:t xml:space="preserve"> </w:t>
      </w:r>
      <w:proofErr w:type="spellStart"/>
      <w:r w:rsidR="008B1CD2" w:rsidRPr="008B1CD2">
        <w:rPr>
          <w:rFonts w:ascii="GHEA Grapalat" w:hAnsi="GHEA Grapalat" w:cs="Sylfaen"/>
          <w:i w:val="0"/>
        </w:rPr>
        <w:t>ձեռքբերումը</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այսուհետ</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նաև</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աշխատանք</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որոնք</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խմբավորված</w:t>
      </w:r>
      <w:proofErr w:type="spellEnd"/>
      <w:r w:rsidR="008B1CD2" w:rsidRPr="008B1CD2">
        <w:rPr>
          <w:rFonts w:ascii="GHEA Grapalat" w:hAnsi="GHEA Grapalat" w:cs="Sylfaen"/>
          <w:i w:val="0"/>
        </w:rPr>
        <w:t xml:space="preserve">  </w:t>
      </w:r>
      <w:proofErr w:type="spellStart"/>
      <w:r w:rsidR="008B1CD2" w:rsidRPr="008B1CD2">
        <w:rPr>
          <w:rFonts w:ascii="GHEA Grapalat" w:hAnsi="GHEA Grapalat" w:cs="Sylfaen"/>
          <w:i w:val="0"/>
        </w:rPr>
        <w:t>են</w:t>
      </w:r>
      <w:proofErr w:type="spellEnd"/>
      <w:r w:rsidR="008B1CD2" w:rsidRPr="008B1CD2">
        <w:rPr>
          <w:rFonts w:ascii="GHEA Grapalat" w:hAnsi="GHEA Grapalat" w:cs="Sylfaen"/>
          <w:i w:val="0"/>
        </w:rPr>
        <w:t xml:space="preserve"> 1 /</w:t>
      </w:r>
      <w:proofErr w:type="spellStart"/>
      <w:r w:rsidR="008B1CD2" w:rsidRPr="008B1CD2">
        <w:rPr>
          <w:rFonts w:ascii="GHEA Grapalat" w:hAnsi="GHEA Grapalat" w:cs="Sylfaen"/>
          <w:i w:val="0"/>
        </w:rPr>
        <w:t>մեկ</w:t>
      </w:r>
      <w:proofErr w:type="spellEnd"/>
      <w:r w:rsidR="008B1CD2" w:rsidRPr="008B1CD2">
        <w:rPr>
          <w:rFonts w:ascii="GHEA Grapalat" w:hAnsi="GHEA Grapalat" w:cs="Sylfaen"/>
          <w:i w:val="0"/>
        </w:rPr>
        <w:t xml:space="preserve">/ </w:t>
      </w:r>
      <w:proofErr w:type="spellStart"/>
      <w:r w:rsidR="008B1CD2" w:rsidRPr="00417B96">
        <w:rPr>
          <w:rFonts w:ascii="GHEA Grapalat" w:hAnsi="GHEA Grapalat" w:cs="Sylfaen"/>
          <w:i w:val="0"/>
        </w:rPr>
        <w:t>չափաբաժնում</w:t>
      </w:r>
      <w:proofErr w:type="spellEnd"/>
      <w:r w:rsidR="008B1CD2" w:rsidRPr="008B1CD2">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6948"/>
      </w:tblGrid>
      <w:tr w:rsidR="008B1CD2" w:rsidRPr="0010186B" w14:paraId="156DFDEA" w14:textId="77777777" w:rsidTr="001E4953">
        <w:trPr>
          <w:trHeight w:val="420"/>
        </w:trPr>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494E7220" w14:textId="77777777" w:rsidR="008B1CD2" w:rsidRPr="0010186B" w:rsidRDefault="008B1CD2" w:rsidP="00E26669">
            <w:pPr>
              <w:pStyle w:val="NormalWeb"/>
              <w:rPr>
                <w:sz w:val="20"/>
                <w:szCs w:val="20"/>
                <w:lang w:val="en-AU"/>
              </w:rPr>
            </w:pPr>
            <w:proofErr w:type="spellStart"/>
            <w:r w:rsidRPr="0010186B">
              <w:rPr>
                <w:sz w:val="20"/>
                <w:szCs w:val="20"/>
                <w:lang w:val="en-AU"/>
              </w:rPr>
              <w:t>Չափաբաժնի</w:t>
            </w:r>
            <w:proofErr w:type="spellEnd"/>
            <w:r w:rsidRPr="0010186B">
              <w:rPr>
                <w:sz w:val="20"/>
                <w:szCs w:val="20"/>
                <w:lang w:val="en-AU"/>
              </w:rPr>
              <w:t xml:space="preserve"> </w:t>
            </w:r>
          </w:p>
        </w:tc>
        <w:tc>
          <w:tcPr>
            <w:tcW w:w="6948" w:type="dxa"/>
            <w:vMerge w:val="restart"/>
            <w:tcBorders>
              <w:top w:val="single" w:sz="4" w:space="0" w:color="auto"/>
              <w:left w:val="single" w:sz="4" w:space="0" w:color="auto"/>
              <w:bottom w:val="single" w:sz="4" w:space="0" w:color="auto"/>
              <w:right w:val="single" w:sz="4" w:space="0" w:color="auto"/>
            </w:tcBorders>
            <w:vAlign w:val="center"/>
            <w:hideMark/>
          </w:tcPr>
          <w:p w14:paraId="617D0D24" w14:textId="77777777" w:rsidR="008B1CD2" w:rsidRPr="0010186B" w:rsidRDefault="008B1CD2" w:rsidP="00E26669">
            <w:pPr>
              <w:pStyle w:val="NormalWeb"/>
              <w:rPr>
                <w:sz w:val="20"/>
                <w:szCs w:val="20"/>
                <w:lang w:val="en-AU"/>
              </w:rPr>
            </w:pPr>
            <w:proofErr w:type="spellStart"/>
            <w:r w:rsidRPr="0010186B">
              <w:rPr>
                <w:sz w:val="20"/>
                <w:szCs w:val="20"/>
                <w:lang w:val="en-AU"/>
              </w:rPr>
              <w:t>Չափաբաժնի</w:t>
            </w:r>
            <w:proofErr w:type="spellEnd"/>
            <w:r w:rsidRPr="0010186B">
              <w:rPr>
                <w:sz w:val="20"/>
                <w:szCs w:val="20"/>
                <w:lang w:val="en-AU"/>
              </w:rPr>
              <w:t xml:space="preserve"> </w:t>
            </w:r>
            <w:proofErr w:type="spellStart"/>
            <w:r w:rsidRPr="0010186B">
              <w:rPr>
                <w:sz w:val="20"/>
                <w:szCs w:val="20"/>
                <w:lang w:val="en-AU"/>
              </w:rPr>
              <w:t>անվանումը</w:t>
            </w:r>
            <w:proofErr w:type="spellEnd"/>
          </w:p>
        </w:tc>
      </w:tr>
      <w:tr w:rsidR="008B1CD2" w:rsidRPr="0010186B" w14:paraId="6AFE9012" w14:textId="77777777" w:rsidTr="001E4953">
        <w:trPr>
          <w:trHeight w:val="202"/>
        </w:trPr>
        <w:tc>
          <w:tcPr>
            <w:tcW w:w="1701" w:type="dxa"/>
            <w:tcBorders>
              <w:top w:val="single" w:sz="4" w:space="0" w:color="auto"/>
              <w:left w:val="single" w:sz="4" w:space="0" w:color="auto"/>
              <w:bottom w:val="single" w:sz="4" w:space="0" w:color="auto"/>
              <w:right w:val="single" w:sz="4" w:space="0" w:color="auto"/>
            </w:tcBorders>
            <w:vAlign w:val="center"/>
            <w:hideMark/>
          </w:tcPr>
          <w:p w14:paraId="37B2B9B3" w14:textId="77777777" w:rsidR="008B1CD2" w:rsidRPr="0010186B" w:rsidRDefault="008B1CD2" w:rsidP="00E26669">
            <w:pPr>
              <w:pStyle w:val="NormalWeb"/>
              <w:rPr>
                <w:sz w:val="20"/>
                <w:szCs w:val="20"/>
                <w:lang w:val="en-AU"/>
              </w:rPr>
            </w:pPr>
            <w:proofErr w:type="spellStart"/>
            <w:r w:rsidRPr="0010186B">
              <w:rPr>
                <w:sz w:val="20"/>
                <w:szCs w:val="20"/>
                <w:lang w:val="en-AU"/>
              </w:rPr>
              <w:t>համարը</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14:paraId="5E8ACAA3" w14:textId="77777777" w:rsidR="008B1CD2" w:rsidRPr="0010186B" w:rsidRDefault="008B1CD2" w:rsidP="00E26669">
            <w:pPr>
              <w:pStyle w:val="NormalWeb"/>
              <w:rPr>
                <w:sz w:val="20"/>
                <w:szCs w:val="20"/>
                <w:lang w:val="en-AU"/>
              </w:rPr>
            </w:pPr>
            <w:proofErr w:type="spellStart"/>
            <w:r w:rsidRPr="0010186B">
              <w:rPr>
                <w:sz w:val="20"/>
                <w:szCs w:val="20"/>
                <w:lang w:val="en-AU"/>
              </w:rPr>
              <w:t>գնման</w:t>
            </w:r>
            <w:proofErr w:type="spellEnd"/>
            <w:r w:rsidRPr="0010186B">
              <w:rPr>
                <w:sz w:val="20"/>
                <w:szCs w:val="20"/>
                <w:lang w:val="en-AU"/>
              </w:rPr>
              <w:t xml:space="preserve">  </w:t>
            </w:r>
            <w:proofErr w:type="spellStart"/>
            <w:r w:rsidRPr="0010186B">
              <w:rPr>
                <w:sz w:val="20"/>
                <w:szCs w:val="20"/>
                <w:lang w:val="en-AU"/>
              </w:rPr>
              <w:t>գինը</w:t>
            </w:r>
            <w:proofErr w:type="spellEnd"/>
            <w:r w:rsidRPr="0010186B">
              <w:rPr>
                <w:sz w:val="20"/>
                <w:szCs w:val="20"/>
                <w:lang w:val="en-AU"/>
              </w:rPr>
              <w:t xml:space="preserve"> </w:t>
            </w:r>
          </w:p>
        </w:tc>
        <w:tc>
          <w:tcPr>
            <w:tcW w:w="6948" w:type="dxa"/>
            <w:vMerge/>
            <w:tcBorders>
              <w:top w:val="single" w:sz="4" w:space="0" w:color="auto"/>
              <w:left w:val="single" w:sz="4" w:space="0" w:color="auto"/>
              <w:bottom w:val="single" w:sz="4" w:space="0" w:color="auto"/>
              <w:right w:val="single" w:sz="4" w:space="0" w:color="auto"/>
            </w:tcBorders>
            <w:vAlign w:val="center"/>
            <w:hideMark/>
          </w:tcPr>
          <w:p w14:paraId="0D8CBB6A" w14:textId="77777777" w:rsidR="008B1CD2" w:rsidRPr="0010186B" w:rsidRDefault="008B1CD2" w:rsidP="001E4953">
            <w:pPr>
              <w:rPr>
                <w:rFonts w:ascii="GHEA Grapalat" w:hAnsi="GHEA Grapalat" w:cs="Sylfaen"/>
                <w:sz w:val="20"/>
                <w:szCs w:val="20"/>
                <w:lang w:val="en-AU"/>
              </w:rPr>
            </w:pPr>
          </w:p>
        </w:tc>
      </w:tr>
      <w:tr w:rsidR="008B1CD2" w:rsidRPr="0010186B" w14:paraId="50A99AD3" w14:textId="77777777" w:rsidTr="001E4953">
        <w:tc>
          <w:tcPr>
            <w:tcW w:w="1701" w:type="dxa"/>
            <w:tcBorders>
              <w:top w:val="single" w:sz="4" w:space="0" w:color="auto"/>
              <w:left w:val="single" w:sz="4" w:space="0" w:color="auto"/>
              <w:bottom w:val="single" w:sz="4" w:space="0" w:color="auto"/>
              <w:right w:val="single" w:sz="4" w:space="0" w:color="auto"/>
            </w:tcBorders>
            <w:vAlign w:val="center"/>
            <w:hideMark/>
          </w:tcPr>
          <w:p w14:paraId="42E9F614" w14:textId="77777777" w:rsidR="008B1CD2" w:rsidRPr="0010186B" w:rsidRDefault="008B1CD2" w:rsidP="00E26669">
            <w:pPr>
              <w:pStyle w:val="NormalWeb"/>
              <w:rPr>
                <w:sz w:val="20"/>
                <w:szCs w:val="20"/>
                <w:lang w:val="en-AU"/>
              </w:rPr>
            </w:pPr>
            <w:r w:rsidRPr="0010186B">
              <w:rPr>
                <w:sz w:val="20"/>
                <w:szCs w:val="20"/>
                <w:lang w:val="en-AU"/>
              </w:rPr>
              <w:t>1</w:t>
            </w:r>
          </w:p>
        </w:tc>
        <w:tc>
          <w:tcPr>
            <w:tcW w:w="1701" w:type="dxa"/>
            <w:tcBorders>
              <w:top w:val="single" w:sz="4" w:space="0" w:color="auto"/>
              <w:left w:val="single" w:sz="4" w:space="0" w:color="auto"/>
              <w:bottom w:val="single" w:sz="4" w:space="0" w:color="auto"/>
              <w:right w:val="single" w:sz="4" w:space="0" w:color="auto"/>
            </w:tcBorders>
            <w:vAlign w:val="center"/>
          </w:tcPr>
          <w:p w14:paraId="24923AB4" w14:textId="7CD1CDB3" w:rsidR="008B1CD2" w:rsidRPr="0010186B" w:rsidRDefault="00830F0B" w:rsidP="00E26669">
            <w:pPr>
              <w:pStyle w:val="NormalWeb"/>
              <w:rPr>
                <w:sz w:val="20"/>
                <w:szCs w:val="20"/>
                <w:lang w:val="en-AU"/>
              </w:rPr>
            </w:pPr>
            <w:r w:rsidRPr="0010186B">
              <w:rPr>
                <w:sz w:val="20"/>
                <w:szCs w:val="20"/>
                <w:lang w:val="en-AU"/>
              </w:rPr>
              <w:t>35</w:t>
            </w:r>
            <w:r w:rsidR="008B1CD2" w:rsidRPr="0010186B">
              <w:rPr>
                <w:sz w:val="20"/>
                <w:szCs w:val="20"/>
                <w:lang w:val="en-AU"/>
              </w:rPr>
              <w:t>,</w:t>
            </w:r>
            <w:r w:rsidRPr="0010186B">
              <w:rPr>
                <w:sz w:val="20"/>
                <w:szCs w:val="20"/>
                <w:lang w:val="en-AU"/>
              </w:rPr>
              <w:t>996</w:t>
            </w:r>
            <w:r w:rsidR="008B1CD2" w:rsidRPr="0010186B">
              <w:rPr>
                <w:sz w:val="20"/>
                <w:szCs w:val="20"/>
                <w:lang w:val="en-AU"/>
              </w:rPr>
              <w:t>,</w:t>
            </w:r>
            <w:r w:rsidRPr="0010186B">
              <w:rPr>
                <w:sz w:val="20"/>
                <w:szCs w:val="20"/>
                <w:lang w:val="en-AU"/>
              </w:rPr>
              <w:t>735</w:t>
            </w:r>
          </w:p>
        </w:tc>
        <w:tc>
          <w:tcPr>
            <w:tcW w:w="6948" w:type="dxa"/>
            <w:tcBorders>
              <w:top w:val="single" w:sz="4" w:space="0" w:color="auto"/>
              <w:left w:val="single" w:sz="4" w:space="0" w:color="auto"/>
              <w:bottom w:val="single" w:sz="4" w:space="0" w:color="auto"/>
              <w:right w:val="single" w:sz="4" w:space="0" w:color="auto"/>
            </w:tcBorders>
            <w:vAlign w:val="center"/>
            <w:hideMark/>
          </w:tcPr>
          <w:p w14:paraId="18E2D247" w14:textId="5627C73B" w:rsidR="008B1CD2" w:rsidRPr="0010186B" w:rsidRDefault="00830F0B" w:rsidP="00E26669">
            <w:pPr>
              <w:pStyle w:val="NormalWeb"/>
              <w:rPr>
                <w:sz w:val="20"/>
                <w:szCs w:val="20"/>
                <w:lang w:val="en-AU"/>
              </w:rPr>
            </w:pPr>
            <w:proofErr w:type="spellStart"/>
            <w:r w:rsidRPr="0010186B">
              <w:rPr>
                <w:sz w:val="20"/>
                <w:szCs w:val="20"/>
                <w:lang w:val="en-AU"/>
              </w:rPr>
              <w:t>Երևան</w:t>
            </w:r>
            <w:proofErr w:type="spellEnd"/>
            <w:r w:rsidRPr="0010186B">
              <w:rPr>
                <w:sz w:val="20"/>
                <w:szCs w:val="20"/>
                <w:lang w:val="en-AU"/>
              </w:rPr>
              <w:t xml:space="preserve"> </w:t>
            </w:r>
            <w:proofErr w:type="spellStart"/>
            <w:r w:rsidRPr="0010186B">
              <w:rPr>
                <w:sz w:val="20"/>
                <w:szCs w:val="20"/>
                <w:lang w:val="en-AU"/>
              </w:rPr>
              <w:t>քաղաքի</w:t>
            </w:r>
            <w:proofErr w:type="spellEnd"/>
            <w:r w:rsidRPr="0010186B">
              <w:rPr>
                <w:sz w:val="20"/>
                <w:szCs w:val="20"/>
                <w:lang w:val="en-AU"/>
              </w:rPr>
              <w:t xml:space="preserve"> </w:t>
            </w:r>
            <w:proofErr w:type="spellStart"/>
            <w:r w:rsidRPr="0010186B">
              <w:rPr>
                <w:sz w:val="20"/>
                <w:szCs w:val="20"/>
                <w:lang w:val="en-AU"/>
              </w:rPr>
              <w:t>Նոր</w:t>
            </w:r>
            <w:proofErr w:type="spellEnd"/>
            <w:r w:rsidRPr="0010186B">
              <w:rPr>
                <w:sz w:val="20"/>
                <w:szCs w:val="20"/>
                <w:lang w:val="en-AU"/>
              </w:rPr>
              <w:t xml:space="preserve"> </w:t>
            </w:r>
            <w:proofErr w:type="spellStart"/>
            <w:r w:rsidRPr="0010186B">
              <w:rPr>
                <w:sz w:val="20"/>
                <w:szCs w:val="20"/>
                <w:lang w:val="en-AU"/>
              </w:rPr>
              <w:t>Նորք</w:t>
            </w:r>
            <w:proofErr w:type="spellEnd"/>
            <w:r w:rsidRPr="0010186B">
              <w:rPr>
                <w:sz w:val="20"/>
                <w:szCs w:val="20"/>
                <w:lang w:val="en-AU"/>
              </w:rPr>
              <w:t xml:space="preserve"> </w:t>
            </w:r>
            <w:proofErr w:type="spellStart"/>
            <w:r w:rsidRPr="0010186B">
              <w:rPr>
                <w:sz w:val="20"/>
                <w:szCs w:val="20"/>
                <w:lang w:val="en-AU"/>
              </w:rPr>
              <w:t>վարչական</w:t>
            </w:r>
            <w:proofErr w:type="spellEnd"/>
            <w:r w:rsidRPr="0010186B">
              <w:rPr>
                <w:sz w:val="20"/>
                <w:szCs w:val="20"/>
                <w:lang w:val="en-AU"/>
              </w:rPr>
              <w:t xml:space="preserve"> </w:t>
            </w:r>
            <w:proofErr w:type="spellStart"/>
            <w:r w:rsidRPr="0010186B">
              <w:rPr>
                <w:sz w:val="20"/>
                <w:szCs w:val="20"/>
                <w:lang w:val="en-AU"/>
              </w:rPr>
              <w:t>շրջանի</w:t>
            </w:r>
            <w:proofErr w:type="spellEnd"/>
            <w:r w:rsidRPr="0010186B">
              <w:rPr>
                <w:sz w:val="20"/>
                <w:szCs w:val="20"/>
                <w:lang w:val="en-AU"/>
              </w:rPr>
              <w:t xml:space="preserve"> </w:t>
            </w:r>
            <w:proofErr w:type="spellStart"/>
            <w:r w:rsidRPr="0010186B">
              <w:rPr>
                <w:sz w:val="20"/>
                <w:szCs w:val="20"/>
                <w:lang w:val="en-AU"/>
              </w:rPr>
              <w:t>Ջրվեժ</w:t>
            </w:r>
            <w:proofErr w:type="spellEnd"/>
            <w:r w:rsidRPr="0010186B">
              <w:rPr>
                <w:sz w:val="20"/>
                <w:szCs w:val="20"/>
                <w:lang w:val="en-AU"/>
              </w:rPr>
              <w:t xml:space="preserve">, </w:t>
            </w:r>
            <w:proofErr w:type="spellStart"/>
            <w:r w:rsidRPr="0010186B">
              <w:rPr>
                <w:sz w:val="20"/>
                <w:szCs w:val="20"/>
                <w:lang w:val="en-AU"/>
              </w:rPr>
              <w:t>Բանավան</w:t>
            </w:r>
            <w:proofErr w:type="spellEnd"/>
            <w:r w:rsidRPr="0010186B">
              <w:rPr>
                <w:sz w:val="20"/>
                <w:szCs w:val="20"/>
                <w:lang w:val="en-AU"/>
              </w:rPr>
              <w:t xml:space="preserve"> 5 </w:t>
            </w:r>
            <w:proofErr w:type="spellStart"/>
            <w:r w:rsidRPr="0010186B">
              <w:rPr>
                <w:sz w:val="20"/>
                <w:szCs w:val="20"/>
                <w:lang w:val="en-AU"/>
              </w:rPr>
              <w:t>շենքի</w:t>
            </w:r>
            <w:proofErr w:type="spellEnd"/>
            <w:r w:rsidRPr="0010186B">
              <w:rPr>
                <w:sz w:val="20"/>
                <w:szCs w:val="20"/>
                <w:lang w:val="en-AU"/>
              </w:rPr>
              <w:t xml:space="preserve"> </w:t>
            </w:r>
            <w:proofErr w:type="spellStart"/>
            <w:r w:rsidRPr="0010186B">
              <w:rPr>
                <w:sz w:val="20"/>
                <w:szCs w:val="20"/>
                <w:lang w:val="en-AU"/>
              </w:rPr>
              <w:t>հարակից</w:t>
            </w:r>
            <w:proofErr w:type="spellEnd"/>
            <w:r w:rsidRPr="0010186B">
              <w:rPr>
                <w:sz w:val="20"/>
                <w:szCs w:val="20"/>
                <w:lang w:val="en-AU"/>
              </w:rPr>
              <w:t xml:space="preserve"> </w:t>
            </w:r>
            <w:proofErr w:type="spellStart"/>
            <w:r w:rsidRPr="0010186B">
              <w:rPr>
                <w:sz w:val="20"/>
                <w:szCs w:val="20"/>
                <w:lang w:val="en-AU"/>
              </w:rPr>
              <w:t>տարածքի</w:t>
            </w:r>
            <w:proofErr w:type="spellEnd"/>
            <w:r w:rsidRPr="0010186B">
              <w:rPr>
                <w:sz w:val="20"/>
                <w:szCs w:val="20"/>
                <w:lang w:val="en-AU"/>
              </w:rPr>
              <w:t xml:space="preserve"> </w:t>
            </w:r>
            <w:proofErr w:type="spellStart"/>
            <w:r w:rsidRPr="0010186B">
              <w:rPr>
                <w:sz w:val="20"/>
                <w:szCs w:val="20"/>
                <w:lang w:val="en-AU"/>
              </w:rPr>
              <w:t>բարեկարգման</w:t>
            </w:r>
            <w:proofErr w:type="spellEnd"/>
            <w:r w:rsidRPr="0010186B">
              <w:rPr>
                <w:sz w:val="20"/>
                <w:szCs w:val="20"/>
                <w:lang w:val="en-AU"/>
              </w:rPr>
              <w:t xml:space="preserve"> </w:t>
            </w:r>
            <w:proofErr w:type="spellStart"/>
            <w:r w:rsidRPr="0010186B">
              <w:rPr>
                <w:sz w:val="20"/>
                <w:szCs w:val="20"/>
                <w:lang w:val="en-AU"/>
              </w:rPr>
              <w:t>աշխատանքներ</w:t>
            </w:r>
            <w:proofErr w:type="spellEnd"/>
          </w:p>
        </w:tc>
      </w:tr>
    </w:tbl>
    <w:p w14:paraId="694E14B0" w14:textId="15A570DD" w:rsidR="004E191A" w:rsidRPr="0010186B" w:rsidRDefault="004E191A" w:rsidP="008B1CD2">
      <w:pPr>
        <w:pStyle w:val="Heading3"/>
        <w:spacing w:line="240" w:lineRule="auto"/>
        <w:ind w:firstLine="567"/>
        <w:jc w:val="both"/>
        <w:rPr>
          <w:rFonts w:ascii="GHEA Grapalat" w:hAnsi="GHEA Grapalat" w:cs="Sylfaen"/>
          <w:i w:val="0"/>
        </w:rPr>
      </w:pPr>
    </w:p>
    <w:p w14:paraId="737C8019" w14:textId="40CF3808" w:rsidR="004E191A" w:rsidRPr="0010186B" w:rsidRDefault="004E191A" w:rsidP="00E26669">
      <w:pPr>
        <w:pStyle w:val="NormalWeb"/>
        <w:rPr>
          <w:sz w:val="20"/>
          <w:szCs w:val="20"/>
          <w:lang w:val="en-AU"/>
        </w:rPr>
      </w:pPr>
      <w:proofErr w:type="spellStart"/>
      <w:r w:rsidRPr="0010186B">
        <w:rPr>
          <w:sz w:val="20"/>
          <w:szCs w:val="20"/>
          <w:lang w:val="en-AU"/>
        </w:rPr>
        <w:t>Աշխատանքի</w:t>
      </w:r>
      <w:proofErr w:type="spellEnd"/>
      <w:r w:rsidRPr="0010186B">
        <w:rPr>
          <w:sz w:val="20"/>
          <w:szCs w:val="20"/>
          <w:lang w:val="en-AU"/>
        </w:rPr>
        <w:t xml:space="preserve"> </w:t>
      </w:r>
      <w:proofErr w:type="spellStart"/>
      <w:r w:rsidRPr="0010186B">
        <w:rPr>
          <w:sz w:val="20"/>
          <w:szCs w:val="20"/>
          <w:lang w:val="en-AU"/>
        </w:rPr>
        <w:t>տեխնիկական</w:t>
      </w:r>
      <w:proofErr w:type="spellEnd"/>
      <w:r w:rsidRPr="0010186B">
        <w:rPr>
          <w:sz w:val="20"/>
          <w:szCs w:val="20"/>
          <w:lang w:val="en-AU"/>
        </w:rPr>
        <w:t xml:space="preserve"> </w:t>
      </w:r>
      <w:proofErr w:type="spellStart"/>
      <w:r w:rsidRPr="0010186B">
        <w:rPr>
          <w:sz w:val="20"/>
          <w:szCs w:val="20"/>
          <w:lang w:val="en-AU"/>
        </w:rPr>
        <w:t>բնութագրերը</w:t>
      </w:r>
      <w:proofErr w:type="spellEnd"/>
      <w:r w:rsidRPr="0010186B">
        <w:rPr>
          <w:sz w:val="20"/>
          <w:szCs w:val="20"/>
          <w:lang w:val="en-AU"/>
        </w:rPr>
        <w:t xml:space="preserve">, </w:t>
      </w:r>
      <w:proofErr w:type="spellStart"/>
      <w:r w:rsidRPr="0010186B">
        <w:rPr>
          <w:sz w:val="20"/>
          <w:szCs w:val="20"/>
          <w:lang w:val="en-AU"/>
        </w:rPr>
        <w:t>ինչպես</w:t>
      </w:r>
      <w:proofErr w:type="spellEnd"/>
      <w:r w:rsidRPr="0010186B">
        <w:rPr>
          <w:sz w:val="20"/>
          <w:szCs w:val="20"/>
          <w:lang w:val="en-AU"/>
        </w:rPr>
        <w:t xml:space="preserve"> </w:t>
      </w:r>
      <w:proofErr w:type="spellStart"/>
      <w:r w:rsidRPr="0010186B">
        <w:rPr>
          <w:sz w:val="20"/>
          <w:szCs w:val="20"/>
          <w:lang w:val="en-AU"/>
        </w:rPr>
        <w:t>նաև</w:t>
      </w:r>
      <w:proofErr w:type="spellEnd"/>
      <w:r w:rsidRPr="0010186B">
        <w:rPr>
          <w:sz w:val="20"/>
          <w:szCs w:val="20"/>
          <w:lang w:val="en-AU"/>
        </w:rPr>
        <w:t xml:space="preserve"> </w:t>
      </w:r>
      <w:proofErr w:type="spellStart"/>
      <w:r w:rsidRPr="0010186B">
        <w:rPr>
          <w:sz w:val="20"/>
          <w:szCs w:val="20"/>
          <w:lang w:val="en-AU"/>
        </w:rPr>
        <w:t>մասնագիրը</w:t>
      </w:r>
      <w:proofErr w:type="spellEnd"/>
      <w:r w:rsidRPr="0010186B">
        <w:rPr>
          <w:sz w:val="20"/>
          <w:szCs w:val="20"/>
          <w:lang w:val="en-AU"/>
        </w:rPr>
        <w:t xml:space="preserve">, </w:t>
      </w:r>
      <w:proofErr w:type="spellStart"/>
      <w:r w:rsidRPr="0010186B">
        <w:rPr>
          <w:sz w:val="20"/>
          <w:szCs w:val="20"/>
          <w:lang w:val="en-AU"/>
        </w:rPr>
        <w:t>տեխնիկական</w:t>
      </w:r>
      <w:proofErr w:type="spellEnd"/>
      <w:r w:rsidRPr="0010186B">
        <w:rPr>
          <w:sz w:val="20"/>
          <w:szCs w:val="20"/>
          <w:lang w:val="en-AU"/>
        </w:rPr>
        <w:t xml:space="preserve"> </w:t>
      </w:r>
      <w:proofErr w:type="spellStart"/>
      <w:r w:rsidRPr="0010186B">
        <w:rPr>
          <w:sz w:val="20"/>
          <w:szCs w:val="20"/>
          <w:lang w:val="en-AU"/>
        </w:rPr>
        <w:t>տվյալները</w:t>
      </w:r>
      <w:proofErr w:type="spellEnd"/>
      <w:r w:rsidRPr="0010186B">
        <w:rPr>
          <w:sz w:val="20"/>
          <w:szCs w:val="20"/>
          <w:lang w:val="en-AU"/>
        </w:rPr>
        <w:t xml:space="preserve"> և </w:t>
      </w:r>
      <w:proofErr w:type="spellStart"/>
      <w:r w:rsidRPr="0010186B">
        <w:rPr>
          <w:sz w:val="20"/>
          <w:szCs w:val="20"/>
          <w:lang w:val="en-AU"/>
        </w:rPr>
        <w:t>այլ</w:t>
      </w:r>
      <w:proofErr w:type="spellEnd"/>
      <w:r w:rsidRPr="0010186B">
        <w:rPr>
          <w:sz w:val="20"/>
          <w:szCs w:val="20"/>
          <w:lang w:val="en-AU"/>
        </w:rPr>
        <w:t xml:space="preserve"> </w:t>
      </w:r>
      <w:proofErr w:type="spellStart"/>
      <w:r w:rsidRPr="0010186B">
        <w:rPr>
          <w:sz w:val="20"/>
          <w:szCs w:val="20"/>
          <w:lang w:val="en-AU"/>
        </w:rPr>
        <w:t>ոչ</w:t>
      </w:r>
      <w:proofErr w:type="spellEnd"/>
      <w:r w:rsidRPr="0010186B">
        <w:rPr>
          <w:sz w:val="20"/>
          <w:szCs w:val="20"/>
          <w:lang w:val="en-AU"/>
        </w:rPr>
        <w:t xml:space="preserve"> </w:t>
      </w:r>
      <w:proofErr w:type="spellStart"/>
      <w:r w:rsidRPr="0010186B">
        <w:rPr>
          <w:sz w:val="20"/>
          <w:szCs w:val="20"/>
          <w:lang w:val="en-AU"/>
        </w:rPr>
        <w:t>գնային</w:t>
      </w:r>
      <w:proofErr w:type="spellEnd"/>
      <w:r w:rsidRPr="0010186B">
        <w:rPr>
          <w:sz w:val="20"/>
          <w:szCs w:val="20"/>
          <w:lang w:val="en-AU"/>
        </w:rPr>
        <w:t xml:space="preserve"> </w:t>
      </w:r>
      <w:proofErr w:type="spellStart"/>
      <w:r w:rsidRPr="0010186B">
        <w:rPr>
          <w:sz w:val="20"/>
          <w:szCs w:val="20"/>
          <w:lang w:val="en-AU"/>
        </w:rPr>
        <w:t>պայմանների</w:t>
      </w:r>
      <w:proofErr w:type="spellEnd"/>
      <w:r w:rsidRPr="0010186B">
        <w:rPr>
          <w:sz w:val="20"/>
          <w:szCs w:val="20"/>
          <w:lang w:val="en-AU"/>
        </w:rPr>
        <w:t xml:space="preserve"> </w:t>
      </w:r>
      <w:proofErr w:type="spellStart"/>
      <w:r w:rsidRPr="0010186B">
        <w:rPr>
          <w:sz w:val="20"/>
          <w:szCs w:val="20"/>
          <w:lang w:val="en-AU"/>
        </w:rPr>
        <w:t>ամբողջական</w:t>
      </w:r>
      <w:proofErr w:type="spellEnd"/>
      <w:r w:rsidRPr="0010186B">
        <w:rPr>
          <w:sz w:val="20"/>
          <w:szCs w:val="20"/>
          <w:lang w:val="en-AU"/>
        </w:rPr>
        <w:t xml:space="preserve"> և </w:t>
      </w:r>
      <w:proofErr w:type="spellStart"/>
      <w:r w:rsidRPr="0010186B">
        <w:rPr>
          <w:sz w:val="20"/>
          <w:szCs w:val="20"/>
          <w:lang w:val="en-AU"/>
        </w:rPr>
        <w:t>համարժեք</w:t>
      </w:r>
      <w:proofErr w:type="spellEnd"/>
      <w:r w:rsidRPr="0010186B">
        <w:rPr>
          <w:sz w:val="20"/>
          <w:szCs w:val="20"/>
          <w:lang w:val="en-AU"/>
        </w:rPr>
        <w:t xml:space="preserve"> </w:t>
      </w:r>
      <w:proofErr w:type="spellStart"/>
      <w:r w:rsidRPr="0010186B">
        <w:rPr>
          <w:sz w:val="20"/>
          <w:szCs w:val="20"/>
          <w:lang w:val="en-AU"/>
        </w:rPr>
        <w:t>նկարագրությունը</w:t>
      </w:r>
      <w:proofErr w:type="spellEnd"/>
      <w:r w:rsidRPr="0010186B">
        <w:rPr>
          <w:sz w:val="20"/>
          <w:szCs w:val="20"/>
          <w:lang w:val="en-AU"/>
        </w:rPr>
        <w:t xml:space="preserve"> </w:t>
      </w:r>
      <w:proofErr w:type="spellStart"/>
      <w:r w:rsidRPr="0010186B">
        <w:rPr>
          <w:sz w:val="20"/>
          <w:szCs w:val="20"/>
          <w:lang w:val="en-AU"/>
        </w:rPr>
        <w:t>կազմում</w:t>
      </w:r>
      <w:proofErr w:type="spellEnd"/>
      <w:r w:rsidRPr="0010186B">
        <w:rPr>
          <w:sz w:val="20"/>
          <w:szCs w:val="20"/>
          <w:lang w:val="en-AU"/>
        </w:rPr>
        <w:t xml:space="preserve"> </w:t>
      </w:r>
      <w:proofErr w:type="spellStart"/>
      <w:r w:rsidRPr="0010186B">
        <w:rPr>
          <w:sz w:val="20"/>
          <w:szCs w:val="20"/>
          <w:lang w:val="en-AU"/>
        </w:rPr>
        <w:t>են</w:t>
      </w:r>
      <w:proofErr w:type="spellEnd"/>
      <w:r w:rsidRPr="0010186B">
        <w:rPr>
          <w:sz w:val="20"/>
          <w:szCs w:val="20"/>
          <w:lang w:val="en-AU"/>
        </w:rPr>
        <w:t xml:space="preserve"> </w:t>
      </w:r>
      <w:proofErr w:type="spellStart"/>
      <w:r w:rsidRPr="0010186B">
        <w:rPr>
          <w:sz w:val="20"/>
          <w:szCs w:val="20"/>
          <w:lang w:val="en-AU"/>
        </w:rPr>
        <w:t>կնքվելիք</w:t>
      </w:r>
      <w:proofErr w:type="spellEnd"/>
      <w:r w:rsidRPr="0010186B">
        <w:rPr>
          <w:sz w:val="20"/>
          <w:szCs w:val="20"/>
          <w:lang w:val="en-AU"/>
        </w:rPr>
        <w:t xml:space="preserve"> </w:t>
      </w:r>
      <w:proofErr w:type="spellStart"/>
      <w:r w:rsidRPr="0010186B">
        <w:rPr>
          <w:sz w:val="20"/>
          <w:szCs w:val="20"/>
          <w:lang w:val="en-AU"/>
        </w:rPr>
        <w:t>պայմանագրի</w:t>
      </w:r>
      <w:proofErr w:type="spellEnd"/>
      <w:r w:rsidRPr="0010186B">
        <w:rPr>
          <w:sz w:val="20"/>
          <w:szCs w:val="20"/>
          <w:lang w:val="en-AU"/>
        </w:rPr>
        <w:t xml:space="preserve"> </w:t>
      </w:r>
      <w:proofErr w:type="spellStart"/>
      <w:r w:rsidRPr="0010186B">
        <w:rPr>
          <w:sz w:val="20"/>
          <w:szCs w:val="20"/>
          <w:lang w:val="en-AU"/>
        </w:rPr>
        <w:t>անբաժանելի</w:t>
      </w:r>
      <w:proofErr w:type="spellEnd"/>
      <w:r w:rsidRPr="0010186B">
        <w:rPr>
          <w:sz w:val="20"/>
          <w:szCs w:val="20"/>
          <w:lang w:val="en-AU"/>
        </w:rPr>
        <w:t xml:space="preserve"> </w:t>
      </w:r>
      <w:proofErr w:type="spellStart"/>
      <w:r w:rsidRPr="0010186B">
        <w:rPr>
          <w:sz w:val="20"/>
          <w:szCs w:val="20"/>
          <w:lang w:val="en-AU"/>
        </w:rPr>
        <w:t>մասը</w:t>
      </w:r>
      <w:proofErr w:type="spellEnd"/>
      <w:r w:rsidRPr="0010186B">
        <w:rPr>
          <w:sz w:val="20"/>
          <w:szCs w:val="20"/>
          <w:lang w:val="en-AU"/>
        </w:rPr>
        <w:t xml:space="preserve">, </w:t>
      </w:r>
      <w:proofErr w:type="spellStart"/>
      <w:r w:rsidRPr="0010186B">
        <w:rPr>
          <w:sz w:val="20"/>
          <w:szCs w:val="20"/>
          <w:lang w:val="en-AU"/>
        </w:rPr>
        <w:t>որի</w:t>
      </w:r>
      <w:proofErr w:type="spellEnd"/>
      <w:r w:rsidRPr="0010186B">
        <w:rPr>
          <w:sz w:val="20"/>
          <w:szCs w:val="20"/>
          <w:lang w:val="en-AU"/>
        </w:rPr>
        <w:t xml:space="preserve"> </w:t>
      </w:r>
      <w:proofErr w:type="spellStart"/>
      <w:r w:rsidRPr="0010186B">
        <w:rPr>
          <w:sz w:val="20"/>
          <w:szCs w:val="20"/>
          <w:lang w:val="en-AU"/>
        </w:rPr>
        <w:t>նախագիծը</w:t>
      </w:r>
      <w:proofErr w:type="spellEnd"/>
      <w:r w:rsidRPr="0010186B">
        <w:rPr>
          <w:sz w:val="20"/>
          <w:szCs w:val="20"/>
          <w:lang w:val="en-AU"/>
        </w:rPr>
        <w:t xml:space="preserve"> </w:t>
      </w:r>
      <w:proofErr w:type="spellStart"/>
      <w:r w:rsidRPr="0010186B">
        <w:rPr>
          <w:sz w:val="20"/>
          <w:szCs w:val="20"/>
          <w:lang w:val="en-AU"/>
        </w:rPr>
        <w:t>ներկայացված</w:t>
      </w:r>
      <w:proofErr w:type="spellEnd"/>
      <w:r w:rsidRPr="0010186B">
        <w:rPr>
          <w:sz w:val="20"/>
          <w:szCs w:val="20"/>
          <w:lang w:val="en-AU"/>
        </w:rPr>
        <w:t xml:space="preserve"> է </w:t>
      </w:r>
      <w:proofErr w:type="spellStart"/>
      <w:r w:rsidRPr="0010186B">
        <w:rPr>
          <w:sz w:val="20"/>
          <w:szCs w:val="20"/>
          <w:lang w:val="en-AU"/>
        </w:rPr>
        <w:t>սույն</w:t>
      </w:r>
      <w:proofErr w:type="spellEnd"/>
      <w:r w:rsidRPr="0010186B">
        <w:rPr>
          <w:sz w:val="20"/>
          <w:szCs w:val="20"/>
          <w:lang w:val="en-AU"/>
        </w:rPr>
        <w:t xml:space="preserve"> </w:t>
      </w:r>
      <w:proofErr w:type="spellStart"/>
      <w:r w:rsidRPr="0010186B">
        <w:rPr>
          <w:sz w:val="20"/>
          <w:szCs w:val="20"/>
          <w:lang w:val="en-AU"/>
        </w:rPr>
        <w:t>հրավերի</w:t>
      </w:r>
      <w:proofErr w:type="spellEnd"/>
      <w:r w:rsidRPr="0010186B">
        <w:rPr>
          <w:sz w:val="20"/>
          <w:szCs w:val="20"/>
          <w:lang w:val="en-AU"/>
        </w:rPr>
        <w:t xml:space="preserve"> N </w:t>
      </w:r>
      <w:r w:rsidR="00E80706" w:rsidRPr="0010186B">
        <w:rPr>
          <w:sz w:val="20"/>
          <w:szCs w:val="20"/>
          <w:lang w:val="en-AU"/>
        </w:rPr>
        <w:t>7</w:t>
      </w:r>
      <w:r w:rsidRPr="0010186B">
        <w:rPr>
          <w:sz w:val="20"/>
          <w:szCs w:val="20"/>
          <w:lang w:val="en-AU"/>
        </w:rPr>
        <w:t xml:space="preserve"> </w:t>
      </w:r>
      <w:proofErr w:type="spellStart"/>
      <w:r w:rsidRPr="0010186B">
        <w:rPr>
          <w:sz w:val="20"/>
          <w:szCs w:val="20"/>
          <w:lang w:val="en-AU"/>
        </w:rPr>
        <w:t>հավելվածում</w:t>
      </w:r>
      <w:proofErr w:type="spellEnd"/>
      <w:r w:rsidRPr="0010186B">
        <w:rPr>
          <w:sz w:val="20"/>
          <w:szCs w:val="20"/>
          <w:lang w:val="en-AU"/>
        </w:rPr>
        <w:t>։</w:t>
      </w:r>
    </w:p>
    <w:p w14:paraId="20F508EE" w14:textId="77777777" w:rsidR="004E191A" w:rsidRDefault="004E191A" w:rsidP="004E191A">
      <w:pPr>
        <w:ind w:firstLine="567"/>
        <w:rPr>
          <w:rFonts w:ascii="GHEA Grapalat" w:hAnsi="GHEA Grapalat" w:cs="Sylfaen"/>
          <w:i/>
          <w:sz w:val="20"/>
          <w:lang w:val="es-ES"/>
        </w:rPr>
      </w:pPr>
    </w:p>
    <w:p w14:paraId="7364488E" w14:textId="77777777" w:rsidR="004E191A" w:rsidRDefault="004E191A" w:rsidP="004E191A">
      <w:pPr>
        <w:ind w:firstLine="567"/>
        <w:rPr>
          <w:rFonts w:ascii="GHEA Grapalat" w:hAnsi="GHEA Grapalat" w:cs="Sylfaen"/>
          <w:i/>
          <w:sz w:val="20"/>
          <w:lang w:val="es-ES"/>
        </w:rPr>
      </w:pPr>
    </w:p>
    <w:p w14:paraId="69407555" w14:textId="77777777" w:rsidR="004E191A" w:rsidRDefault="004E191A" w:rsidP="004E191A">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68E2208F" w14:textId="77777777" w:rsidR="004E191A" w:rsidRDefault="004E191A" w:rsidP="004E191A">
      <w:pPr>
        <w:ind w:firstLine="567"/>
        <w:jc w:val="both"/>
        <w:rPr>
          <w:rFonts w:ascii="GHEA Grapalat" w:hAnsi="GHEA Grapalat"/>
          <w:szCs w:val="22"/>
          <w:lang w:val="es-ES"/>
        </w:rPr>
      </w:pPr>
    </w:p>
    <w:p w14:paraId="4607F041" w14:textId="77777777" w:rsidR="004E191A" w:rsidRDefault="004E191A" w:rsidP="004E191A">
      <w:pPr>
        <w:ind w:firstLine="567"/>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w:t>
      </w:r>
      <w:proofErr w:type="spellStart"/>
      <w:r>
        <w:rPr>
          <w:rFonts w:ascii="GHEA Grapalat" w:hAnsi="GHEA Grapalat" w:cs="Arial Armenian"/>
          <w:sz w:val="20"/>
          <w:lang w:val="es-ES"/>
        </w:rPr>
        <w:t>ընթացակարգին</w:t>
      </w:r>
      <w:proofErr w:type="spellEnd"/>
      <w:r>
        <w:rPr>
          <w:rFonts w:ascii="GHEA Grapalat" w:hAnsi="GHEA Grapalat" w:cs="Arial Armenian"/>
          <w:sz w:val="20"/>
          <w:lang w:val="es-ES"/>
        </w:rPr>
        <w:t xml:space="preserve">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3998D3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1)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ճանաչվել</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սնանկ</w:t>
      </w:r>
      <w:proofErr w:type="spellEnd"/>
      <w:r>
        <w:rPr>
          <w:rFonts w:ascii="GHEA Grapalat" w:hAnsi="GHEA Grapalat"/>
          <w:sz w:val="20"/>
          <w:szCs w:val="20"/>
          <w:lang w:val="es-ES"/>
        </w:rPr>
        <w:t xml:space="preserve">. </w:t>
      </w:r>
    </w:p>
    <w:p w14:paraId="36F46A1F" w14:textId="77777777" w:rsidR="004E191A" w:rsidRDefault="004E191A" w:rsidP="004E191A">
      <w:pPr>
        <w:ind w:firstLine="630"/>
        <w:jc w:val="both"/>
        <w:rPr>
          <w:rFonts w:ascii="GHEA Grapalat" w:hAnsi="GHEA Grapalat"/>
          <w:sz w:val="20"/>
          <w:szCs w:val="20"/>
          <w:lang w:val="es-ES"/>
        </w:rPr>
      </w:pPr>
      <w:r>
        <w:rPr>
          <w:rFonts w:ascii="GHEA Grapalat" w:hAnsi="GHEA Grapalat"/>
          <w:sz w:val="20"/>
          <w:szCs w:val="20"/>
          <w:lang w:val="es-ES"/>
        </w:rPr>
        <w:t xml:space="preserve">3)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որոնց</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ներկայացուցիչը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sz w:val="20"/>
          <w:szCs w:val="20"/>
          <w:lang w:val="es-ES"/>
        </w:rPr>
        <w:t xml:space="preserve"> </w:t>
      </w:r>
      <w:r>
        <w:rPr>
          <w:rFonts w:ascii="GHEA Grapalat" w:hAnsi="GHEA Grapalat" w:cs="Sylfaen"/>
          <w:sz w:val="20"/>
          <w:szCs w:val="20"/>
          <w:lang w:val="hy-AM"/>
        </w:rPr>
        <w:t xml:space="preserve">հինգ </w:t>
      </w:r>
      <w:proofErr w:type="spellStart"/>
      <w:r>
        <w:rPr>
          <w:rFonts w:ascii="GHEA Grapalat" w:hAnsi="GHEA Grapalat" w:cs="Sylfaen"/>
          <w:sz w:val="20"/>
          <w:szCs w:val="20"/>
        </w:rPr>
        <w:t>տարիների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դատապարտված</w:t>
      </w:r>
      <w:proofErr w:type="spellEnd"/>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roofErr w:type="spellStart"/>
      <w:r>
        <w:rPr>
          <w:rFonts w:ascii="GHEA Grapalat" w:hAnsi="GHEA Grapalat" w:cs="Sylfaen"/>
          <w:sz w:val="20"/>
          <w:szCs w:val="20"/>
        </w:rPr>
        <w:t>եղել</w:t>
      </w:r>
      <w:proofErr w:type="spellEnd"/>
      <w:r>
        <w:rPr>
          <w:rFonts w:ascii="GHEA Grapalat" w:hAnsi="GHEA Grapalat"/>
          <w:sz w:val="20"/>
          <w:szCs w:val="20"/>
          <w:lang w:val="es-ES"/>
        </w:rPr>
        <w:t xml:space="preserve"> </w:t>
      </w:r>
      <w:proofErr w:type="spellStart"/>
      <w:r>
        <w:rPr>
          <w:rFonts w:ascii="GHEA Grapalat" w:hAnsi="GHEA Grapalat"/>
          <w:sz w:val="20"/>
          <w:szCs w:val="20"/>
        </w:rPr>
        <w:t>ահաբեկչության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ֆինանսավորման</w:t>
      </w:r>
      <w:proofErr w:type="spellEnd"/>
      <w:r>
        <w:rPr>
          <w:rFonts w:ascii="GHEA Grapalat" w:hAnsi="GHEA Grapalat"/>
          <w:sz w:val="20"/>
          <w:szCs w:val="20"/>
          <w:lang w:val="es-ES"/>
        </w:rPr>
        <w:t xml:space="preserve">, </w:t>
      </w:r>
      <w:proofErr w:type="spellStart"/>
      <w:r>
        <w:rPr>
          <w:rFonts w:ascii="GHEA Grapalat" w:hAnsi="GHEA Grapalat"/>
          <w:sz w:val="20"/>
          <w:szCs w:val="20"/>
        </w:rPr>
        <w:t>երեխայի</w:t>
      </w:r>
      <w:proofErr w:type="spellEnd"/>
      <w:r>
        <w:rPr>
          <w:rFonts w:ascii="GHEA Grapalat" w:hAnsi="GHEA Grapalat"/>
          <w:sz w:val="20"/>
          <w:szCs w:val="20"/>
          <w:lang w:val="es-ES"/>
        </w:rPr>
        <w:t xml:space="preserve"> </w:t>
      </w:r>
      <w:proofErr w:type="spellStart"/>
      <w:r>
        <w:rPr>
          <w:rFonts w:ascii="GHEA Grapalat" w:hAnsi="GHEA Grapalat"/>
          <w:sz w:val="20"/>
          <w:szCs w:val="20"/>
        </w:rPr>
        <w:t>շահագործման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մարդկային</w:t>
      </w:r>
      <w:proofErr w:type="spellEnd"/>
      <w:r>
        <w:rPr>
          <w:rFonts w:ascii="GHEA Grapalat" w:hAnsi="GHEA Grapalat"/>
          <w:sz w:val="20"/>
          <w:szCs w:val="20"/>
          <w:lang w:val="es-ES"/>
        </w:rPr>
        <w:t xml:space="preserve"> </w:t>
      </w:r>
      <w:proofErr w:type="spellStart"/>
      <w:r>
        <w:rPr>
          <w:rFonts w:ascii="GHEA Grapalat" w:hAnsi="GHEA Grapalat"/>
          <w:sz w:val="20"/>
          <w:szCs w:val="20"/>
        </w:rPr>
        <w:t>թրաֆիքինգ</w:t>
      </w:r>
      <w:proofErr w:type="spellEnd"/>
      <w:r>
        <w:rPr>
          <w:rFonts w:ascii="GHEA Grapalat" w:hAnsi="GHEA Grapalat"/>
          <w:sz w:val="20"/>
          <w:szCs w:val="20"/>
          <w:lang w:val="es-ES"/>
        </w:rPr>
        <w:t xml:space="preserve"> </w:t>
      </w:r>
      <w:proofErr w:type="spellStart"/>
      <w:r>
        <w:rPr>
          <w:rFonts w:ascii="GHEA Grapalat" w:hAnsi="GHEA Grapalat"/>
          <w:sz w:val="20"/>
          <w:szCs w:val="20"/>
        </w:rPr>
        <w:t>ներառող</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հանցագործության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հանցավոր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համագործակցություն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ստեղծելու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կաշառք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w:t>
      </w:r>
      <w:proofErr w:type="spellEnd"/>
      <w:r>
        <w:rPr>
          <w:rFonts w:ascii="GHEA Grapalat" w:hAnsi="GHEA Grapalat"/>
          <w:sz w:val="20"/>
          <w:szCs w:val="20"/>
          <w:lang w:val="es-ES"/>
        </w:rPr>
        <w:t xml:space="preserve"> </w:t>
      </w:r>
      <w:proofErr w:type="spellStart"/>
      <w:r>
        <w:rPr>
          <w:rFonts w:ascii="GHEA Grapalat" w:hAnsi="GHEA Grapalat"/>
          <w:sz w:val="20"/>
          <w:szCs w:val="20"/>
        </w:rPr>
        <w:t>տալու</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կաշառքի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տնտեսական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գործունեության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դեմ</w:t>
      </w:r>
      <w:proofErr w:type="spellEnd"/>
      <w:r>
        <w:rPr>
          <w:rFonts w:ascii="GHEA Grapalat" w:hAnsi="GHEA Grapalat"/>
          <w:sz w:val="20"/>
          <w:szCs w:val="20"/>
          <w:lang w:val="es-ES"/>
        </w:rPr>
        <w:t xml:space="preserve"> </w:t>
      </w:r>
      <w:proofErr w:type="spellStart"/>
      <w:r>
        <w:rPr>
          <w:rFonts w:ascii="GHEA Grapalat" w:hAnsi="GHEA Grapalat"/>
          <w:sz w:val="20"/>
          <w:szCs w:val="20"/>
        </w:rPr>
        <w:t>ուղղված</w:t>
      </w:r>
      <w:proofErr w:type="spellEnd"/>
      <w:r>
        <w:rPr>
          <w:rFonts w:ascii="GHEA Grapalat" w:hAnsi="GHEA Grapalat"/>
          <w:sz w:val="20"/>
          <w:szCs w:val="20"/>
          <w:lang w:val="es-ES"/>
        </w:rPr>
        <w:t xml:space="preserve"> </w:t>
      </w:r>
      <w:proofErr w:type="spellStart"/>
      <w:r>
        <w:rPr>
          <w:rFonts w:ascii="GHEA Grapalat" w:hAnsi="GHEA Grapalat"/>
          <w:sz w:val="20"/>
          <w:szCs w:val="20"/>
        </w:rPr>
        <w:t>հանցագործությունների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այն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երբ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դատվածությունը</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մարված</w:t>
      </w:r>
      <w:proofErr w:type="spellEnd"/>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5997F975"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proofErr w:type="spellStart"/>
      <w:r>
        <w:rPr>
          <w:rFonts w:ascii="GHEA Grapalat" w:hAnsi="GHEA Grapalat" w:cs="Sylfaen"/>
          <w:sz w:val="20"/>
          <w:szCs w:val="20"/>
        </w:rPr>
        <w:t>որոնց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վերաբերյալ</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ոլորտում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հակամրցակցային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գերիշխող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դիրքի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չարաշահման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կամ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անբարեխիղճ</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մրցակցության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պատասխանատվություն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սահմանող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վարչական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ակտը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նախորդող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երեք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տարվա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ընթացքում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դարձել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անբողոքարկելի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իսկ</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բողոքարկված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լինելու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դեպքում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թողնվել</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անփոփոխ</w:t>
      </w:r>
      <w:proofErr w:type="spellEnd"/>
      <w:r>
        <w:rPr>
          <w:rFonts w:ascii="Cambria Math" w:hAnsi="Cambria Math" w:cs="Cambria Math"/>
          <w:sz w:val="20"/>
          <w:szCs w:val="20"/>
          <w:lang w:val="es-ES"/>
        </w:rPr>
        <w:t>․</w:t>
      </w:r>
      <w:r>
        <w:rPr>
          <w:rFonts w:ascii="GHEA Grapalat" w:hAnsi="GHEA Grapalat"/>
          <w:sz w:val="20"/>
          <w:szCs w:val="20"/>
          <w:lang w:val="es-ES"/>
        </w:rPr>
        <w:t xml:space="preserve"> </w:t>
      </w:r>
    </w:p>
    <w:p w14:paraId="3649E14F" w14:textId="77777777" w:rsidR="004E191A" w:rsidRDefault="004E191A" w:rsidP="004E191A">
      <w:pPr>
        <w:ind w:firstLine="720"/>
        <w:jc w:val="both"/>
        <w:rPr>
          <w:rFonts w:ascii="GHEA Grapalat" w:hAnsi="GHEA Grapalat"/>
          <w:sz w:val="20"/>
          <w:szCs w:val="20"/>
          <w:lang w:val="es-ES"/>
        </w:rPr>
      </w:pPr>
      <w:r>
        <w:rPr>
          <w:rFonts w:ascii="GHEA Grapalat" w:hAnsi="GHEA Grapalat" w:cs="Sylfaen"/>
          <w:sz w:val="20"/>
          <w:szCs w:val="20"/>
          <w:lang w:val="es-ES"/>
        </w:rPr>
        <w:t xml:space="preserve">5) </w:t>
      </w:r>
      <w:proofErr w:type="spellStart"/>
      <w:r>
        <w:rPr>
          <w:rFonts w:ascii="GHEA Grapalat" w:hAnsi="GHEA Grapalat" w:cs="Sylfaen"/>
          <w:sz w:val="20"/>
          <w:szCs w:val="20"/>
        </w:rPr>
        <w:t>որոնք</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ներկայացնելու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օրվա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դրությամբ</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Եվրասիական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տնտեսական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միությանն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անդամակցող</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երկրների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օրենսդրության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համաձայն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հրապարակված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
    <w:p w14:paraId="4B556B71"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es-ES"/>
        </w:rPr>
        <w:t xml:space="preserve">   6)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w:t>
      </w:r>
      <w:proofErr w:type="spellEnd"/>
      <w:r>
        <w:rPr>
          <w:rFonts w:ascii="GHEA Grapalat" w:hAnsi="GHEA Grapalat"/>
          <w:sz w:val="20"/>
          <w:szCs w:val="20"/>
          <w:lang w:val="es-ES"/>
        </w:rPr>
        <w:t xml:space="preserve"> </w:t>
      </w:r>
      <w:proofErr w:type="spellStart"/>
      <w:r>
        <w:rPr>
          <w:rFonts w:ascii="GHEA Grapalat" w:hAnsi="GHEA Grapalat"/>
          <w:sz w:val="20"/>
          <w:szCs w:val="20"/>
        </w:rPr>
        <w:t>դրությամբ</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ներառված</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են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գնումների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մասնակցելու</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իրավունք</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չունեցող</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մասնակիցների</w:t>
      </w:r>
      <w:proofErr w:type="spellEnd"/>
      <w:r>
        <w:rPr>
          <w:rFonts w:ascii="GHEA Grapalat" w:hAnsi="GHEA Grapalat"/>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sz w:val="20"/>
          <w:szCs w:val="20"/>
          <w:lang w:val="es-ES"/>
        </w:rPr>
        <w:t>:</w:t>
      </w:r>
    </w:p>
    <w:p w14:paraId="27079C6D"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lang w:val="es-ES"/>
        </w:rPr>
        <w:t>Ընդ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որում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եթե</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կետի</w:t>
      </w:r>
      <w:proofErr w:type="spellEnd"/>
      <w:r>
        <w:rPr>
          <w:rFonts w:ascii="GHEA Grapalat" w:hAnsi="GHEA Grapalat" w:cs="Sylfaen"/>
          <w:sz w:val="20"/>
          <w:lang w:val="es-ES"/>
        </w:rPr>
        <w:t xml:space="preserve"> 5-րդ և 6-րդ </w:t>
      </w:r>
      <w:proofErr w:type="spellStart"/>
      <w:r>
        <w:rPr>
          <w:rFonts w:ascii="GHEA Grapalat" w:hAnsi="GHEA Grapalat" w:cs="Sylfaen"/>
          <w:sz w:val="20"/>
          <w:lang w:val="es-ES"/>
        </w:rPr>
        <w:t>ենթակետերով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ցուցակներում</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ներառվել</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ներկայացնելու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օրվանից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հետո</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ապա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նրա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տվյալ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ենթակա</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չէ</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մերժման</w:t>
      </w:r>
      <w:proofErr w:type="spellEnd"/>
      <w:r>
        <w:rPr>
          <w:rFonts w:ascii="GHEA Grapalat" w:hAnsi="GHEA Grapalat" w:cs="Sylfaen"/>
          <w:sz w:val="20"/>
          <w:lang w:val="es-ES"/>
        </w:rPr>
        <w:t>:</w:t>
      </w:r>
    </w:p>
    <w:p w14:paraId="6A08DB49" w14:textId="77777777" w:rsidR="004E191A" w:rsidRDefault="004E191A" w:rsidP="00C33BFA">
      <w:pPr>
        <w:shd w:val="clear" w:color="auto" w:fill="FFFFFF"/>
        <w:ind w:firstLine="375"/>
        <w:jc w:val="both"/>
        <w:rPr>
          <w:rFonts w:ascii="GHEA Grapalat" w:hAnsi="GHEA Grapalat" w:cs="Arial"/>
          <w:sz w:val="20"/>
          <w:lang w:val="es-ES"/>
        </w:rPr>
      </w:pPr>
      <w:proofErr w:type="spellStart"/>
      <w:r>
        <w:rPr>
          <w:rFonts w:ascii="GHEA Grapalat" w:hAnsi="GHEA Grapalat" w:cs="Arial"/>
          <w:sz w:val="20"/>
          <w:lang w:val="es-ES"/>
        </w:rPr>
        <w:t>Մասնակիցն</w:t>
      </w:r>
      <w:proofErr w:type="spellEnd"/>
      <w:r>
        <w:rPr>
          <w:rFonts w:ascii="GHEA Grapalat" w:hAnsi="GHEA Grapalat" w:cs="Arial"/>
          <w:sz w:val="20"/>
          <w:lang w:val="es-ES"/>
        </w:rPr>
        <w:t xml:space="preserve"> </w:t>
      </w:r>
      <w:proofErr w:type="spellStart"/>
      <w:r>
        <w:rPr>
          <w:rFonts w:ascii="GHEA Grapalat" w:hAnsi="GHEA Grapalat" w:cs="Arial"/>
          <w:sz w:val="20"/>
          <w:lang w:val="es-ES"/>
        </w:rPr>
        <w:t>ընդգրկվում</w:t>
      </w:r>
      <w:proofErr w:type="spellEnd"/>
      <w:r>
        <w:rPr>
          <w:rFonts w:ascii="GHEA Grapalat" w:hAnsi="GHEA Grapalat" w:cs="Arial"/>
          <w:sz w:val="20"/>
          <w:lang w:val="es-ES"/>
        </w:rPr>
        <w:t xml:space="preserve"> է </w:t>
      </w:r>
      <w:proofErr w:type="spellStart"/>
      <w:r>
        <w:rPr>
          <w:rFonts w:ascii="GHEA Grapalat" w:hAnsi="GHEA Grapalat" w:cs="Arial"/>
          <w:sz w:val="20"/>
          <w:lang w:val="es-ES"/>
        </w:rPr>
        <w:t>գնումների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գործընթացին</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մասնակցելու</w:t>
      </w:r>
      <w:proofErr w:type="spellEnd"/>
      <w:r>
        <w:rPr>
          <w:rFonts w:ascii="GHEA Grapalat" w:hAnsi="GHEA Grapalat" w:cs="Arial"/>
          <w:sz w:val="20"/>
          <w:lang w:val="es-ES"/>
        </w:rPr>
        <w:t xml:space="preserve"> </w:t>
      </w:r>
      <w:proofErr w:type="spellStart"/>
      <w:r>
        <w:rPr>
          <w:rFonts w:ascii="GHEA Grapalat" w:hAnsi="GHEA Grapalat" w:cs="Arial"/>
          <w:sz w:val="20"/>
          <w:lang w:val="es-ES"/>
        </w:rPr>
        <w:t>իրավունք</w:t>
      </w:r>
      <w:proofErr w:type="spellEnd"/>
      <w:r>
        <w:rPr>
          <w:rFonts w:ascii="GHEA Grapalat" w:hAnsi="GHEA Grapalat" w:cs="Arial"/>
          <w:sz w:val="20"/>
          <w:lang w:val="es-ES"/>
        </w:rPr>
        <w:t xml:space="preserve"> </w:t>
      </w:r>
      <w:proofErr w:type="spellStart"/>
      <w:r>
        <w:rPr>
          <w:rFonts w:ascii="GHEA Grapalat" w:hAnsi="GHEA Grapalat" w:cs="Arial"/>
          <w:sz w:val="20"/>
          <w:lang w:val="es-ES"/>
        </w:rPr>
        <w:t>չունեցող</w:t>
      </w:r>
      <w:proofErr w:type="spellEnd"/>
      <w:r>
        <w:rPr>
          <w:rFonts w:ascii="GHEA Grapalat" w:hAnsi="GHEA Grapalat" w:cs="Arial"/>
          <w:sz w:val="20"/>
          <w:lang w:val="es-ES"/>
        </w:rPr>
        <w:t xml:space="preserve"> </w:t>
      </w:r>
      <w:proofErr w:type="spellStart"/>
      <w:r>
        <w:rPr>
          <w:rFonts w:ascii="GHEA Grapalat" w:hAnsi="GHEA Grapalat" w:cs="Arial"/>
          <w:sz w:val="20"/>
          <w:lang w:val="es-ES"/>
        </w:rPr>
        <w:t>մասնակիցների</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ցուցակում</w:t>
      </w:r>
      <w:proofErr w:type="spellEnd"/>
      <w:r>
        <w:rPr>
          <w:rFonts w:ascii="GHEA Grapalat" w:hAnsi="GHEA Grapalat" w:cs="Arial"/>
          <w:sz w:val="20"/>
          <w:lang w:val="es-ES"/>
        </w:rPr>
        <w:t xml:space="preserve"> (</w:t>
      </w:r>
      <w:proofErr w:type="spellStart"/>
      <w:r>
        <w:rPr>
          <w:rFonts w:ascii="GHEA Grapalat" w:hAnsi="GHEA Grapalat" w:cs="Arial"/>
          <w:sz w:val="20"/>
          <w:lang w:val="es-ES"/>
        </w:rPr>
        <w:t>այսուհետ</w:t>
      </w:r>
      <w:proofErr w:type="spellEnd"/>
      <w:r>
        <w:rPr>
          <w:rFonts w:ascii="GHEA Grapalat" w:hAnsi="GHEA Grapalat" w:cs="Arial"/>
          <w:sz w:val="20"/>
          <w:lang w:val="es-ES"/>
        </w:rPr>
        <w:t xml:space="preserve"> </w:t>
      </w:r>
      <w:proofErr w:type="spellStart"/>
      <w:r>
        <w:rPr>
          <w:rFonts w:ascii="GHEA Grapalat" w:hAnsi="GHEA Grapalat" w:cs="Arial"/>
          <w:sz w:val="20"/>
          <w:lang w:val="es-ES"/>
        </w:rPr>
        <w:t>նաև</w:t>
      </w:r>
      <w:proofErr w:type="spellEnd"/>
      <w:r>
        <w:rPr>
          <w:rFonts w:ascii="GHEA Grapalat" w:hAnsi="GHEA Grapalat" w:cs="Arial"/>
          <w:sz w:val="20"/>
          <w:lang w:val="es-ES"/>
        </w:rPr>
        <w:t xml:space="preserve"> </w:t>
      </w:r>
      <w:proofErr w:type="spellStart"/>
      <w:r>
        <w:rPr>
          <w:rFonts w:ascii="GHEA Grapalat" w:hAnsi="GHEA Grapalat" w:cs="Arial"/>
          <w:sz w:val="20"/>
          <w:lang w:val="es-ES"/>
        </w:rPr>
        <w:t>ցուցակ</w:t>
      </w:r>
      <w:proofErr w:type="spellEnd"/>
      <w:r>
        <w:rPr>
          <w:rFonts w:ascii="GHEA Grapalat" w:hAnsi="GHEA Grapalat" w:cs="Arial"/>
          <w:sz w:val="20"/>
          <w:lang w:val="es-ES"/>
        </w:rPr>
        <w:t xml:space="preserve">), </w:t>
      </w:r>
      <w:proofErr w:type="spellStart"/>
      <w:r>
        <w:rPr>
          <w:rFonts w:ascii="GHEA Grapalat" w:hAnsi="GHEA Grapalat" w:cs="Arial"/>
          <w:sz w:val="20"/>
          <w:lang w:val="es-ES"/>
        </w:rPr>
        <w:t>եթե</w:t>
      </w:r>
      <w:proofErr w:type="spellEnd"/>
      <w:r>
        <w:rPr>
          <w:rFonts w:ascii="GHEA Grapalat" w:hAnsi="GHEA Grapalat" w:cs="Arial"/>
          <w:sz w:val="20"/>
          <w:lang w:val="es-ES"/>
        </w:rPr>
        <w:t>`</w:t>
      </w:r>
    </w:p>
    <w:p w14:paraId="70D1699E" w14:textId="77777777" w:rsidR="004E191A" w:rsidRPr="002A599A" w:rsidRDefault="004E191A" w:rsidP="00E26669">
      <w:pPr>
        <w:pStyle w:val="NormalWeb"/>
        <w:numPr>
          <w:ilvl w:val="0"/>
          <w:numId w:val="2"/>
        </w:numPr>
        <w:rPr>
          <w:rFonts w:cs="Arial"/>
          <w:sz w:val="20"/>
          <w:szCs w:val="24"/>
          <w:lang w:val="es-ES"/>
        </w:rPr>
      </w:pPr>
      <w:proofErr w:type="spellStart"/>
      <w:r w:rsidRPr="002A599A">
        <w:rPr>
          <w:rFonts w:cs="Arial"/>
          <w:sz w:val="20"/>
          <w:szCs w:val="24"/>
          <w:lang w:val="es-ES"/>
        </w:rPr>
        <w:t>խախտել</w:t>
      </w:r>
      <w:proofErr w:type="spellEnd"/>
      <w:r w:rsidRPr="002A599A">
        <w:rPr>
          <w:rFonts w:cs="Arial"/>
          <w:sz w:val="20"/>
          <w:szCs w:val="24"/>
          <w:lang w:val="es-ES"/>
        </w:rPr>
        <w:t xml:space="preserve"> է </w:t>
      </w:r>
      <w:proofErr w:type="spellStart"/>
      <w:r w:rsidRPr="002A599A">
        <w:rPr>
          <w:rFonts w:cs="Arial"/>
          <w:sz w:val="20"/>
          <w:szCs w:val="24"/>
          <w:lang w:val="es-ES"/>
        </w:rPr>
        <w:t>պայմանագրով</w:t>
      </w:r>
      <w:proofErr w:type="spellEnd"/>
      <w:r w:rsidRPr="002A599A">
        <w:rPr>
          <w:rFonts w:cs="Arial"/>
          <w:sz w:val="20"/>
          <w:szCs w:val="24"/>
          <w:lang w:val="es-ES"/>
        </w:rPr>
        <w:t xml:space="preserve"> </w:t>
      </w:r>
      <w:proofErr w:type="spellStart"/>
      <w:r w:rsidRPr="002A599A">
        <w:rPr>
          <w:rFonts w:cs="Arial"/>
          <w:sz w:val="20"/>
          <w:szCs w:val="24"/>
          <w:lang w:val="es-ES"/>
        </w:rPr>
        <w:t>նախատեսված</w:t>
      </w:r>
      <w:proofErr w:type="spellEnd"/>
      <w:r w:rsidRPr="002A599A">
        <w:rPr>
          <w:rFonts w:cs="Arial"/>
          <w:sz w:val="20"/>
          <w:szCs w:val="24"/>
          <w:lang w:val="es-ES"/>
        </w:rPr>
        <w:t xml:space="preserve"> </w:t>
      </w:r>
      <w:proofErr w:type="spellStart"/>
      <w:r w:rsidRPr="002A599A">
        <w:rPr>
          <w:rFonts w:cs="Arial"/>
          <w:sz w:val="20"/>
          <w:szCs w:val="24"/>
          <w:lang w:val="es-ES"/>
        </w:rPr>
        <w:t>կամ</w:t>
      </w:r>
      <w:proofErr w:type="spellEnd"/>
      <w:r w:rsidRPr="002A599A">
        <w:rPr>
          <w:rFonts w:cs="Arial"/>
          <w:sz w:val="20"/>
          <w:szCs w:val="24"/>
          <w:lang w:val="es-ES"/>
        </w:rPr>
        <w:t xml:space="preserve"> </w:t>
      </w:r>
      <w:proofErr w:type="spellStart"/>
      <w:r w:rsidRPr="002A599A">
        <w:rPr>
          <w:rFonts w:cs="Arial"/>
          <w:sz w:val="20"/>
          <w:szCs w:val="24"/>
          <w:lang w:val="es-ES"/>
        </w:rPr>
        <w:t>գնման</w:t>
      </w:r>
      <w:proofErr w:type="spellEnd"/>
      <w:r w:rsidRPr="002A599A">
        <w:rPr>
          <w:rFonts w:cs="Arial"/>
          <w:sz w:val="20"/>
          <w:szCs w:val="24"/>
          <w:lang w:val="es-ES"/>
        </w:rPr>
        <w:t xml:space="preserve"> </w:t>
      </w:r>
      <w:proofErr w:type="spellStart"/>
      <w:r w:rsidRPr="002A599A">
        <w:rPr>
          <w:rFonts w:cs="Arial"/>
          <w:sz w:val="20"/>
          <w:szCs w:val="24"/>
          <w:lang w:val="es-ES"/>
        </w:rPr>
        <w:t>գործընթացի</w:t>
      </w:r>
      <w:proofErr w:type="spellEnd"/>
      <w:r w:rsidRPr="002A599A">
        <w:rPr>
          <w:rFonts w:cs="Arial"/>
          <w:sz w:val="20"/>
          <w:szCs w:val="24"/>
          <w:lang w:val="es-ES"/>
        </w:rPr>
        <w:t xml:space="preserve"> </w:t>
      </w:r>
      <w:proofErr w:type="spellStart"/>
      <w:r w:rsidRPr="002A599A">
        <w:rPr>
          <w:rFonts w:cs="Arial"/>
          <w:sz w:val="20"/>
          <w:szCs w:val="24"/>
          <w:lang w:val="es-ES"/>
        </w:rPr>
        <w:t>շրջանակում</w:t>
      </w:r>
      <w:proofErr w:type="spellEnd"/>
      <w:r w:rsidRPr="002A599A">
        <w:rPr>
          <w:rFonts w:cs="Arial"/>
          <w:sz w:val="20"/>
          <w:szCs w:val="24"/>
          <w:lang w:val="es-ES"/>
        </w:rPr>
        <w:t xml:space="preserve"> </w:t>
      </w:r>
      <w:proofErr w:type="spellStart"/>
      <w:r w:rsidRPr="002A599A">
        <w:rPr>
          <w:rFonts w:cs="Arial"/>
          <w:sz w:val="20"/>
          <w:szCs w:val="24"/>
          <w:lang w:val="es-ES"/>
        </w:rPr>
        <w:t>ստանձնած</w:t>
      </w:r>
      <w:proofErr w:type="spellEnd"/>
      <w:r w:rsidRPr="002A599A">
        <w:rPr>
          <w:rFonts w:cs="Arial"/>
          <w:sz w:val="20"/>
          <w:szCs w:val="24"/>
          <w:lang w:val="es-ES"/>
        </w:rPr>
        <w:t xml:space="preserve"> </w:t>
      </w:r>
      <w:proofErr w:type="spellStart"/>
      <w:r w:rsidRPr="002A599A">
        <w:rPr>
          <w:rFonts w:cs="Arial"/>
          <w:sz w:val="20"/>
          <w:szCs w:val="24"/>
          <w:lang w:val="es-ES"/>
        </w:rPr>
        <w:t>պարտավորությունը</w:t>
      </w:r>
      <w:proofErr w:type="spellEnd"/>
      <w:r w:rsidRPr="002A599A">
        <w:rPr>
          <w:rFonts w:cs="Arial"/>
          <w:sz w:val="20"/>
          <w:szCs w:val="24"/>
          <w:lang w:val="es-ES"/>
        </w:rPr>
        <w:t xml:space="preserve">, </w:t>
      </w:r>
      <w:proofErr w:type="spellStart"/>
      <w:r w:rsidRPr="002A599A">
        <w:rPr>
          <w:rFonts w:cs="Arial"/>
          <w:sz w:val="20"/>
          <w:szCs w:val="24"/>
          <w:lang w:val="es-ES"/>
        </w:rPr>
        <w:t>որը</w:t>
      </w:r>
      <w:proofErr w:type="spellEnd"/>
      <w:r w:rsidRPr="002A599A">
        <w:rPr>
          <w:rFonts w:cs="Arial"/>
          <w:sz w:val="20"/>
          <w:szCs w:val="24"/>
          <w:lang w:val="es-ES"/>
        </w:rPr>
        <w:t xml:space="preserve"> </w:t>
      </w:r>
      <w:proofErr w:type="spellStart"/>
      <w:r w:rsidRPr="002A599A">
        <w:rPr>
          <w:rFonts w:cs="Arial"/>
          <w:sz w:val="20"/>
          <w:szCs w:val="24"/>
          <w:lang w:val="es-ES"/>
        </w:rPr>
        <w:t>հանգեցրել</w:t>
      </w:r>
      <w:proofErr w:type="spellEnd"/>
      <w:r w:rsidRPr="002A599A">
        <w:rPr>
          <w:rFonts w:cs="Arial"/>
          <w:sz w:val="20"/>
          <w:szCs w:val="24"/>
          <w:lang w:val="es-ES"/>
        </w:rPr>
        <w:t xml:space="preserve"> է </w:t>
      </w:r>
      <w:proofErr w:type="spellStart"/>
      <w:r w:rsidRPr="002A599A">
        <w:rPr>
          <w:rFonts w:cs="Arial"/>
          <w:sz w:val="20"/>
          <w:szCs w:val="24"/>
          <w:lang w:val="es-ES"/>
        </w:rPr>
        <w:t>պատվիրատուի</w:t>
      </w:r>
      <w:proofErr w:type="spellEnd"/>
      <w:r w:rsidRPr="002A599A">
        <w:rPr>
          <w:rFonts w:cs="Arial"/>
          <w:sz w:val="20"/>
          <w:szCs w:val="24"/>
          <w:lang w:val="es-ES"/>
        </w:rPr>
        <w:t xml:space="preserve"> </w:t>
      </w:r>
      <w:proofErr w:type="spellStart"/>
      <w:r w:rsidRPr="002A599A">
        <w:rPr>
          <w:rFonts w:cs="Arial"/>
          <w:sz w:val="20"/>
          <w:szCs w:val="24"/>
          <w:lang w:val="es-ES"/>
        </w:rPr>
        <w:t>կողմից</w:t>
      </w:r>
      <w:proofErr w:type="spellEnd"/>
      <w:r w:rsidRPr="002A599A">
        <w:rPr>
          <w:rFonts w:cs="Arial"/>
          <w:sz w:val="20"/>
          <w:szCs w:val="24"/>
          <w:lang w:val="es-ES"/>
        </w:rPr>
        <w:t xml:space="preserve"> </w:t>
      </w:r>
      <w:proofErr w:type="spellStart"/>
      <w:r w:rsidRPr="002A599A">
        <w:rPr>
          <w:rFonts w:cs="Arial"/>
          <w:sz w:val="20"/>
          <w:szCs w:val="24"/>
          <w:lang w:val="es-ES"/>
        </w:rPr>
        <w:t>պայմանագրի</w:t>
      </w:r>
      <w:proofErr w:type="spellEnd"/>
      <w:r w:rsidRPr="002A599A">
        <w:rPr>
          <w:rFonts w:cs="Arial"/>
          <w:sz w:val="20"/>
          <w:szCs w:val="24"/>
          <w:lang w:val="es-ES"/>
        </w:rPr>
        <w:t xml:space="preserve"> </w:t>
      </w:r>
      <w:proofErr w:type="spellStart"/>
      <w:r w:rsidRPr="002A599A">
        <w:rPr>
          <w:rFonts w:cs="Arial"/>
          <w:sz w:val="20"/>
          <w:szCs w:val="24"/>
          <w:lang w:val="es-ES"/>
        </w:rPr>
        <w:t>միակողմանի</w:t>
      </w:r>
      <w:proofErr w:type="spellEnd"/>
      <w:r w:rsidRPr="002A599A">
        <w:rPr>
          <w:rFonts w:cs="Arial"/>
          <w:sz w:val="20"/>
          <w:szCs w:val="24"/>
          <w:lang w:val="es-ES"/>
        </w:rPr>
        <w:t xml:space="preserve"> </w:t>
      </w:r>
      <w:proofErr w:type="spellStart"/>
      <w:r w:rsidRPr="002A599A">
        <w:rPr>
          <w:rFonts w:cs="Arial"/>
          <w:sz w:val="20"/>
          <w:szCs w:val="24"/>
          <w:lang w:val="es-ES"/>
        </w:rPr>
        <w:t>լուծմանը</w:t>
      </w:r>
      <w:proofErr w:type="spellEnd"/>
      <w:r w:rsidRPr="002A599A">
        <w:rPr>
          <w:rFonts w:cs="Arial"/>
          <w:sz w:val="20"/>
          <w:szCs w:val="24"/>
          <w:lang w:val="es-ES"/>
        </w:rPr>
        <w:t xml:space="preserve"> </w:t>
      </w:r>
      <w:proofErr w:type="spellStart"/>
      <w:r w:rsidRPr="002A599A">
        <w:rPr>
          <w:rFonts w:cs="Arial"/>
          <w:sz w:val="20"/>
          <w:szCs w:val="24"/>
          <w:lang w:val="es-ES"/>
        </w:rPr>
        <w:t>կամ</w:t>
      </w:r>
      <w:proofErr w:type="spellEnd"/>
      <w:r w:rsidRPr="002A599A">
        <w:rPr>
          <w:rFonts w:cs="Arial"/>
          <w:sz w:val="20"/>
          <w:szCs w:val="24"/>
          <w:lang w:val="es-ES"/>
        </w:rPr>
        <w:t xml:space="preserve"> </w:t>
      </w:r>
      <w:proofErr w:type="spellStart"/>
      <w:r w:rsidRPr="002A599A">
        <w:rPr>
          <w:rFonts w:cs="Arial"/>
          <w:sz w:val="20"/>
          <w:szCs w:val="24"/>
          <w:lang w:val="es-ES"/>
        </w:rPr>
        <w:t>գնման</w:t>
      </w:r>
      <w:proofErr w:type="spellEnd"/>
      <w:r w:rsidRPr="002A599A">
        <w:rPr>
          <w:rFonts w:cs="Arial"/>
          <w:sz w:val="20"/>
          <w:szCs w:val="24"/>
          <w:lang w:val="es-ES"/>
        </w:rPr>
        <w:t xml:space="preserve"> </w:t>
      </w:r>
      <w:proofErr w:type="spellStart"/>
      <w:r w:rsidRPr="002A599A">
        <w:rPr>
          <w:rFonts w:cs="Arial"/>
          <w:sz w:val="20"/>
          <w:szCs w:val="24"/>
          <w:lang w:val="es-ES"/>
        </w:rPr>
        <w:t>գործընթացին</w:t>
      </w:r>
      <w:proofErr w:type="spellEnd"/>
      <w:r w:rsidRPr="002A599A">
        <w:rPr>
          <w:rFonts w:cs="Arial"/>
          <w:sz w:val="20"/>
          <w:szCs w:val="24"/>
          <w:lang w:val="es-ES"/>
        </w:rPr>
        <w:t xml:space="preserve"> </w:t>
      </w:r>
      <w:proofErr w:type="spellStart"/>
      <w:r w:rsidRPr="002A599A">
        <w:rPr>
          <w:rFonts w:cs="Arial"/>
          <w:sz w:val="20"/>
          <w:szCs w:val="24"/>
          <w:lang w:val="es-ES"/>
        </w:rPr>
        <w:t>տվյալ</w:t>
      </w:r>
      <w:proofErr w:type="spellEnd"/>
      <w:r w:rsidRPr="002A599A">
        <w:rPr>
          <w:rFonts w:cs="Arial"/>
          <w:sz w:val="20"/>
          <w:szCs w:val="24"/>
          <w:lang w:val="es-ES"/>
        </w:rPr>
        <w:t xml:space="preserve"> </w:t>
      </w:r>
      <w:proofErr w:type="spellStart"/>
      <w:r w:rsidRPr="002A599A">
        <w:rPr>
          <w:rFonts w:cs="Arial"/>
          <w:sz w:val="20"/>
          <w:szCs w:val="24"/>
          <w:lang w:val="es-ES"/>
        </w:rPr>
        <w:t>մասնակցի</w:t>
      </w:r>
      <w:proofErr w:type="spellEnd"/>
      <w:r w:rsidRPr="002A599A">
        <w:rPr>
          <w:rFonts w:cs="Arial"/>
          <w:sz w:val="20"/>
          <w:szCs w:val="24"/>
          <w:lang w:val="es-ES"/>
        </w:rPr>
        <w:t xml:space="preserve"> </w:t>
      </w:r>
      <w:proofErr w:type="spellStart"/>
      <w:r w:rsidRPr="002A599A">
        <w:rPr>
          <w:rFonts w:cs="Arial"/>
          <w:sz w:val="20"/>
          <w:szCs w:val="24"/>
          <w:lang w:val="es-ES"/>
        </w:rPr>
        <w:t>հետագա</w:t>
      </w:r>
      <w:proofErr w:type="spellEnd"/>
      <w:r w:rsidRPr="002A599A">
        <w:rPr>
          <w:rFonts w:cs="Arial"/>
          <w:sz w:val="20"/>
          <w:szCs w:val="24"/>
          <w:lang w:val="es-ES"/>
        </w:rPr>
        <w:t xml:space="preserve"> </w:t>
      </w:r>
      <w:proofErr w:type="spellStart"/>
      <w:r w:rsidRPr="002A599A">
        <w:rPr>
          <w:rFonts w:cs="Arial"/>
          <w:sz w:val="20"/>
          <w:szCs w:val="24"/>
          <w:lang w:val="es-ES"/>
        </w:rPr>
        <w:t>մասնակցության</w:t>
      </w:r>
      <w:proofErr w:type="spellEnd"/>
      <w:r w:rsidRPr="002A599A">
        <w:rPr>
          <w:rFonts w:cs="Arial"/>
          <w:sz w:val="20"/>
          <w:szCs w:val="24"/>
          <w:lang w:val="es-ES"/>
        </w:rPr>
        <w:t xml:space="preserve"> </w:t>
      </w:r>
      <w:proofErr w:type="spellStart"/>
      <w:r w:rsidRPr="002A599A">
        <w:rPr>
          <w:rFonts w:cs="Arial"/>
          <w:sz w:val="20"/>
          <w:szCs w:val="24"/>
          <w:lang w:val="es-ES"/>
        </w:rPr>
        <w:t>դադարեցմանը</w:t>
      </w:r>
      <w:proofErr w:type="spellEnd"/>
      <w:r w:rsidRPr="002A599A">
        <w:rPr>
          <w:rFonts w:cs="Arial"/>
          <w:sz w:val="20"/>
          <w:szCs w:val="24"/>
          <w:lang w:val="es-ES"/>
        </w:rPr>
        <w:t xml:space="preserve"> և </w:t>
      </w:r>
      <w:proofErr w:type="spellStart"/>
      <w:r w:rsidRPr="002A599A">
        <w:rPr>
          <w:rFonts w:cs="Arial"/>
          <w:sz w:val="20"/>
          <w:szCs w:val="24"/>
          <w:lang w:val="es-ES"/>
        </w:rPr>
        <w:t>մասնակիցը</w:t>
      </w:r>
      <w:proofErr w:type="spellEnd"/>
      <w:r w:rsidRPr="002A599A">
        <w:rPr>
          <w:rFonts w:cs="Arial"/>
          <w:sz w:val="20"/>
          <w:szCs w:val="24"/>
          <w:lang w:val="es-ES"/>
        </w:rPr>
        <w:t xml:space="preserve"> </w:t>
      </w:r>
      <w:proofErr w:type="spellStart"/>
      <w:r w:rsidRPr="002A599A">
        <w:rPr>
          <w:rFonts w:cs="Arial"/>
          <w:sz w:val="20"/>
          <w:szCs w:val="24"/>
          <w:lang w:val="es-ES"/>
        </w:rPr>
        <w:t>հրավերով</w:t>
      </w:r>
      <w:proofErr w:type="spellEnd"/>
      <w:r w:rsidRPr="002A599A">
        <w:rPr>
          <w:rFonts w:cs="Arial"/>
          <w:sz w:val="20"/>
          <w:szCs w:val="24"/>
          <w:lang w:val="es-ES"/>
        </w:rPr>
        <w:t xml:space="preserve"> և (</w:t>
      </w:r>
      <w:proofErr w:type="spellStart"/>
      <w:r w:rsidRPr="002A599A">
        <w:rPr>
          <w:rFonts w:cs="Arial"/>
          <w:sz w:val="20"/>
          <w:szCs w:val="24"/>
          <w:lang w:val="es-ES"/>
        </w:rPr>
        <w:t>կամ</w:t>
      </w:r>
      <w:proofErr w:type="spellEnd"/>
      <w:r w:rsidRPr="002A599A">
        <w:rPr>
          <w:rFonts w:cs="Arial"/>
          <w:sz w:val="20"/>
          <w:szCs w:val="24"/>
          <w:lang w:val="es-ES"/>
        </w:rPr>
        <w:t xml:space="preserve">) </w:t>
      </w:r>
      <w:proofErr w:type="spellStart"/>
      <w:r w:rsidRPr="002A599A">
        <w:rPr>
          <w:rFonts w:cs="Arial"/>
          <w:sz w:val="20"/>
          <w:szCs w:val="24"/>
          <w:lang w:val="es-ES"/>
        </w:rPr>
        <w:t>պայմանագրով</w:t>
      </w:r>
      <w:proofErr w:type="spellEnd"/>
      <w:r w:rsidRPr="002A599A">
        <w:rPr>
          <w:rFonts w:cs="Arial"/>
          <w:sz w:val="20"/>
          <w:szCs w:val="24"/>
          <w:lang w:val="es-ES"/>
        </w:rPr>
        <w:t xml:space="preserve"> </w:t>
      </w:r>
      <w:proofErr w:type="spellStart"/>
      <w:r w:rsidRPr="002A599A">
        <w:rPr>
          <w:rFonts w:cs="Arial"/>
          <w:sz w:val="20"/>
          <w:szCs w:val="24"/>
          <w:lang w:val="es-ES"/>
        </w:rPr>
        <w:t>սահմանված</w:t>
      </w:r>
      <w:proofErr w:type="spellEnd"/>
      <w:r w:rsidRPr="002A599A">
        <w:rPr>
          <w:rFonts w:cs="Arial"/>
          <w:sz w:val="20"/>
          <w:szCs w:val="24"/>
          <w:lang w:val="es-ES"/>
        </w:rPr>
        <w:t xml:space="preserve"> </w:t>
      </w:r>
      <w:proofErr w:type="spellStart"/>
      <w:r w:rsidRPr="002A599A">
        <w:rPr>
          <w:rFonts w:cs="Arial"/>
          <w:sz w:val="20"/>
          <w:szCs w:val="24"/>
          <w:lang w:val="es-ES"/>
        </w:rPr>
        <w:t>ժամկետում</w:t>
      </w:r>
      <w:proofErr w:type="spellEnd"/>
      <w:r w:rsidRPr="002A599A">
        <w:rPr>
          <w:rFonts w:cs="Arial"/>
          <w:sz w:val="20"/>
          <w:szCs w:val="24"/>
          <w:lang w:val="es-ES"/>
        </w:rPr>
        <w:t xml:space="preserve"> </w:t>
      </w:r>
      <w:proofErr w:type="spellStart"/>
      <w:r w:rsidRPr="002A599A">
        <w:rPr>
          <w:rFonts w:cs="Arial"/>
          <w:sz w:val="20"/>
          <w:szCs w:val="24"/>
          <w:lang w:val="es-ES"/>
        </w:rPr>
        <w:t>չի</w:t>
      </w:r>
      <w:proofErr w:type="spellEnd"/>
      <w:r w:rsidRPr="002A599A">
        <w:rPr>
          <w:rFonts w:cs="Arial"/>
          <w:sz w:val="20"/>
          <w:szCs w:val="24"/>
          <w:lang w:val="es-ES"/>
        </w:rPr>
        <w:t xml:space="preserve"> </w:t>
      </w:r>
      <w:proofErr w:type="spellStart"/>
      <w:r w:rsidRPr="002A599A">
        <w:rPr>
          <w:rFonts w:cs="Arial"/>
          <w:sz w:val="20"/>
          <w:szCs w:val="24"/>
          <w:lang w:val="es-ES"/>
        </w:rPr>
        <w:t>վճարել</w:t>
      </w:r>
      <w:proofErr w:type="spellEnd"/>
      <w:r w:rsidRPr="002A599A">
        <w:rPr>
          <w:rFonts w:cs="Arial"/>
          <w:sz w:val="20"/>
          <w:szCs w:val="24"/>
          <w:lang w:val="es-ES"/>
        </w:rPr>
        <w:t xml:space="preserve"> </w:t>
      </w:r>
      <w:proofErr w:type="spellStart"/>
      <w:r w:rsidRPr="002A599A">
        <w:rPr>
          <w:rFonts w:cs="Arial"/>
          <w:sz w:val="20"/>
          <w:szCs w:val="24"/>
          <w:lang w:val="es-ES"/>
        </w:rPr>
        <w:t>հայտի</w:t>
      </w:r>
      <w:proofErr w:type="spellEnd"/>
      <w:r w:rsidRPr="002A599A">
        <w:rPr>
          <w:rFonts w:cs="Arial"/>
          <w:sz w:val="20"/>
          <w:szCs w:val="24"/>
          <w:lang w:val="es-ES"/>
        </w:rPr>
        <w:t xml:space="preserve">, </w:t>
      </w:r>
      <w:proofErr w:type="spellStart"/>
      <w:r w:rsidRPr="002A599A">
        <w:rPr>
          <w:rFonts w:cs="Arial"/>
          <w:sz w:val="20"/>
          <w:szCs w:val="24"/>
          <w:lang w:val="es-ES"/>
        </w:rPr>
        <w:t>պայմանագրի</w:t>
      </w:r>
      <w:proofErr w:type="spellEnd"/>
      <w:r w:rsidRPr="002A599A">
        <w:rPr>
          <w:rFonts w:cs="Arial"/>
          <w:sz w:val="20"/>
          <w:szCs w:val="24"/>
          <w:lang w:val="es-ES"/>
        </w:rPr>
        <w:t xml:space="preserve"> և (</w:t>
      </w:r>
      <w:proofErr w:type="spellStart"/>
      <w:r w:rsidRPr="002A599A">
        <w:rPr>
          <w:rFonts w:cs="Arial"/>
          <w:sz w:val="20"/>
          <w:szCs w:val="24"/>
          <w:lang w:val="es-ES"/>
        </w:rPr>
        <w:t>կամ</w:t>
      </w:r>
      <w:proofErr w:type="spellEnd"/>
      <w:r w:rsidRPr="002A599A">
        <w:rPr>
          <w:rFonts w:cs="Arial"/>
          <w:sz w:val="20"/>
          <w:szCs w:val="24"/>
          <w:lang w:val="es-ES"/>
        </w:rPr>
        <w:t xml:space="preserve">) </w:t>
      </w:r>
      <w:proofErr w:type="spellStart"/>
      <w:r w:rsidRPr="002A599A">
        <w:rPr>
          <w:rFonts w:cs="Arial"/>
          <w:sz w:val="20"/>
          <w:szCs w:val="24"/>
          <w:lang w:val="es-ES"/>
        </w:rPr>
        <w:t>որակավորան</w:t>
      </w:r>
      <w:proofErr w:type="spellEnd"/>
      <w:r w:rsidRPr="002A599A">
        <w:rPr>
          <w:rFonts w:cs="Arial"/>
          <w:sz w:val="20"/>
          <w:szCs w:val="24"/>
          <w:lang w:val="es-ES"/>
        </w:rPr>
        <w:t xml:space="preserve"> </w:t>
      </w:r>
      <w:proofErr w:type="spellStart"/>
      <w:r w:rsidRPr="002A599A">
        <w:rPr>
          <w:rFonts w:cs="Arial"/>
          <w:sz w:val="20"/>
          <w:szCs w:val="24"/>
          <w:lang w:val="es-ES"/>
        </w:rPr>
        <w:t>ապահովման</w:t>
      </w:r>
      <w:proofErr w:type="spellEnd"/>
      <w:r w:rsidRPr="002A599A">
        <w:rPr>
          <w:rFonts w:cs="Arial"/>
          <w:sz w:val="20"/>
          <w:szCs w:val="24"/>
          <w:lang w:val="es-ES"/>
        </w:rPr>
        <w:t xml:space="preserve"> </w:t>
      </w:r>
      <w:proofErr w:type="spellStart"/>
      <w:r w:rsidRPr="002A599A">
        <w:rPr>
          <w:rFonts w:cs="Arial"/>
          <w:sz w:val="20"/>
          <w:szCs w:val="24"/>
          <w:lang w:val="es-ES"/>
        </w:rPr>
        <w:t>գումարը</w:t>
      </w:r>
      <w:proofErr w:type="spellEnd"/>
      <w:r w:rsidRPr="002A599A">
        <w:rPr>
          <w:rFonts w:cs="Arial"/>
          <w:sz w:val="20"/>
          <w:szCs w:val="24"/>
          <w:lang w:val="es-ES"/>
        </w:rPr>
        <w:t>.</w:t>
      </w:r>
    </w:p>
    <w:p w14:paraId="2CCDB408" w14:textId="77777777" w:rsidR="004E191A" w:rsidRPr="002A599A" w:rsidRDefault="004E191A" w:rsidP="00E26669">
      <w:pPr>
        <w:pStyle w:val="NormalWeb"/>
        <w:numPr>
          <w:ilvl w:val="0"/>
          <w:numId w:val="2"/>
        </w:numPr>
        <w:rPr>
          <w:rFonts w:cs="Arial"/>
          <w:sz w:val="20"/>
          <w:szCs w:val="24"/>
          <w:lang w:val="es-ES"/>
        </w:rPr>
      </w:pPr>
      <w:proofErr w:type="spellStart"/>
      <w:r w:rsidRPr="002A599A">
        <w:rPr>
          <w:rFonts w:cs="Arial"/>
          <w:sz w:val="20"/>
          <w:szCs w:val="24"/>
          <w:lang w:val="es-ES"/>
        </w:rPr>
        <w:t>որպես</w:t>
      </w:r>
      <w:proofErr w:type="spellEnd"/>
      <w:r w:rsidRPr="002A599A">
        <w:rPr>
          <w:rFonts w:cs="Arial"/>
          <w:sz w:val="20"/>
          <w:szCs w:val="24"/>
          <w:lang w:val="es-ES"/>
        </w:rPr>
        <w:t xml:space="preserve"> </w:t>
      </w:r>
      <w:proofErr w:type="spellStart"/>
      <w:r w:rsidRPr="002A599A">
        <w:rPr>
          <w:rFonts w:cs="Arial"/>
          <w:sz w:val="20"/>
          <w:szCs w:val="24"/>
          <w:lang w:val="es-ES"/>
        </w:rPr>
        <w:t>ընտրված</w:t>
      </w:r>
      <w:proofErr w:type="spellEnd"/>
      <w:r w:rsidRPr="002A599A">
        <w:rPr>
          <w:rFonts w:cs="Arial"/>
          <w:sz w:val="20"/>
          <w:szCs w:val="24"/>
          <w:lang w:val="es-ES"/>
        </w:rPr>
        <w:t xml:space="preserve"> </w:t>
      </w:r>
      <w:proofErr w:type="spellStart"/>
      <w:r w:rsidRPr="002A599A">
        <w:rPr>
          <w:rFonts w:cs="Arial"/>
          <w:sz w:val="20"/>
          <w:szCs w:val="24"/>
          <w:lang w:val="es-ES"/>
        </w:rPr>
        <w:t>մասնակից</w:t>
      </w:r>
      <w:proofErr w:type="spellEnd"/>
      <w:r w:rsidRPr="002A599A">
        <w:rPr>
          <w:rFonts w:cs="Arial"/>
          <w:sz w:val="20"/>
          <w:szCs w:val="24"/>
          <w:lang w:val="es-ES"/>
        </w:rPr>
        <w:t xml:space="preserve"> </w:t>
      </w:r>
      <w:proofErr w:type="spellStart"/>
      <w:r w:rsidRPr="002A599A">
        <w:rPr>
          <w:rFonts w:cs="Arial"/>
          <w:sz w:val="20"/>
          <w:szCs w:val="24"/>
          <w:lang w:val="es-ES"/>
        </w:rPr>
        <w:t>հրաժարվել</w:t>
      </w:r>
      <w:proofErr w:type="spellEnd"/>
      <w:r w:rsidRPr="002A599A">
        <w:rPr>
          <w:rFonts w:cs="Arial"/>
          <w:sz w:val="20"/>
          <w:szCs w:val="24"/>
          <w:lang w:val="es-ES"/>
        </w:rPr>
        <w:t xml:space="preserve"> </w:t>
      </w:r>
      <w:proofErr w:type="spellStart"/>
      <w:r w:rsidRPr="002A599A">
        <w:rPr>
          <w:rFonts w:cs="Arial"/>
          <w:sz w:val="20"/>
          <w:szCs w:val="24"/>
          <w:lang w:val="es-ES"/>
        </w:rPr>
        <w:t>կամ</w:t>
      </w:r>
      <w:proofErr w:type="spellEnd"/>
      <w:r w:rsidRPr="002A599A">
        <w:rPr>
          <w:rFonts w:cs="Arial"/>
          <w:sz w:val="20"/>
          <w:szCs w:val="24"/>
          <w:lang w:val="es-ES"/>
        </w:rPr>
        <w:t xml:space="preserve"> </w:t>
      </w:r>
      <w:proofErr w:type="spellStart"/>
      <w:r w:rsidRPr="002A599A">
        <w:rPr>
          <w:rFonts w:cs="Arial"/>
          <w:sz w:val="20"/>
          <w:szCs w:val="24"/>
          <w:lang w:val="es-ES"/>
        </w:rPr>
        <w:t>զրկվել</w:t>
      </w:r>
      <w:proofErr w:type="spellEnd"/>
      <w:r w:rsidRPr="002A599A">
        <w:rPr>
          <w:rFonts w:cs="Arial"/>
          <w:sz w:val="20"/>
          <w:szCs w:val="24"/>
          <w:lang w:val="es-ES"/>
        </w:rPr>
        <w:t xml:space="preserve"> է </w:t>
      </w:r>
      <w:proofErr w:type="spellStart"/>
      <w:r w:rsidRPr="002A599A">
        <w:rPr>
          <w:rFonts w:cs="Arial"/>
          <w:sz w:val="20"/>
          <w:szCs w:val="24"/>
          <w:lang w:val="es-ES"/>
        </w:rPr>
        <w:t>պայմանագիր</w:t>
      </w:r>
      <w:proofErr w:type="spellEnd"/>
      <w:r w:rsidRPr="002A599A">
        <w:rPr>
          <w:rFonts w:cs="Arial"/>
          <w:sz w:val="20"/>
          <w:szCs w:val="24"/>
          <w:lang w:val="es-ES"/>
        </w:rPr>
        <w:t xml:space="preserve"> </w:t>
      </w:r>
      <w:proofErr w:type="spellStart"/>
      <w:r w:rsidRPr="002A599A">
        <w:rPr>
          <w:rFonts w:cs="Arial"/>
          <w:sz w:val="20"/>
          <w:szCs w:val="24"/>
          <w:lang w:val="es-ES"/>
        </w:rPr>
        <w:t>կնքելու</w:t>
      </w:r>
      <w:proofErr w:type="spellEnd"/>
      <w:r w:rsidRPr="002A599A">
        <w:rPr>
          <w:rFonts w:cs="Arial"/>
          <w:sz w:val="20"/>
          <w:szCs w:val="24"/>
          <w:lang w:val="es-ES"/>
        </w:rPr>
        <w:t xml:space="preserve"> </w:t>
      </w:r>
      <w:proofErr w:type="spellStart"/>
      <w:r w:rsidRPr="002A599A">
        <w:rPr>
          <w:rFonts w:cs="Arial"/>
          <w:sz w:val="20"/>
          <w:szCs w:val="24"/>
          <w:lang w:val="es-ES"/>
        </w:rPr>
        <w:t>իրավունքից</w:t>
      </w:r>
      <w:proofErr w:type="spellEnd"/>
      <w:r w:rsidRPr="002A599A">
        <w:rPr>
          <w:rFonts w:cs="Arial"/>
          <w:sz w:val="20"/>
          <w:szCs w:val="24"/>
          <w:lang w:val="es-ES"/>
        </w:rPr>
        <w:t>:</w:t>
      </w:r>
    </w:p>
    <w:p w14:paraId="5A9AB644" w14:textId="77777777" w:rsidR="004E191A" w:rsidRDefault="004E191A" w:rsidP="004E191A">
      <w:pPr>
        <w:ind w:firstLine="567"/>
        <w:jc w:val="both"/>
        <w:rPr>
          <w:rFonts w:ascii="GHEA Grapalat" w:hAnsi="GHEA Grapalat" w:cs="Sylfaen"/>
          <w:sz w:val="20"/>
          <w:lang w:val="es-ES"/>
        </w:rPr>
      </w:pPr>
      <w:r>
        <w:rPr>
          <w:rFonts w:ascii="GHEA Grapalat" w:hAnsi="GHEA Grapalat" w:cs="Sylfaen"/>
          <w:sz w:val="20"/>
          <w:lang w:val="es-ES"/>
        </w:rPr>
        <w:t xml:space="preserve">2.2 </w:t>
      </w:r>
      <w:proofErr w:type="spellStart"/>
      <w:r>
        <w:rPr>
          <w:rFonts w:ascii="GHEA Grapalat" w:hAnsi="GHEA Grapalat" w:cs="Sylfaen"/>
          <w:sz w:val="20"/>
          <w:lang w:val="es-ES"/>
        </w:rPr>
        <w:t>Մասնակցության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իրավունքի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գնահատման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հայտով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պետք</w:t>
      </w:r>
      <w:proofErr w:type="spellEnd"/>
      <w:r>
        <w:rPr>
          <w:rFonts w:ascii="GHEA Grapalat" w:hAnsi="GHEA Grapalat" w:cs="Sylfaen"/>
          <w:sz w:val="20"/>
          <w:lang w:val="es-ES"/>
        </w:rPr>
        <w:t xml:space="preserve"> է </w:t>
      </w:r>
      <w:proofErr w:type="spellStart"/>
      <w:r>
        <w:rPr>
          <w:rFonts w:ascii="GHEA Grapalat" w:hAnsi="GHEA Grapalat" w:cs="Sylfaen"/>
          <w:sz w:val="20"/>
          <w:lang w:val="es-ES"/>
        </w:rPr>
        <w:t>ներկայացնի</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իր</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կողմից</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հաստատված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սույն</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Arial"/>
          <w:sz w:val="20"/>
          <w:lang w:val="es-ES"/>
        </w:rPr>
        <w:t xml:space="preserve"> 2-րդ </w:t>
      </w:r>
      <w:proofErr w:type="spellStart"/>
      <w:r>
        <w:rPr>
          <w:rFonts w:ascii="GHEA Grapalat" w:hAnsi="GHEA Grapalat" w:cs="Sylfaen"/>
          <w:sz w:val="20"/>
          <w:lang w:val="es-ES"/>
        </w:rPr>
        <w:t>մասի</w:t>
      </w:r>
      <w:proofErr w:type="spellEnd"/>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proofErr w:type="spellStart"/>
      <w:r>
        <w:rPr>
          <w:rFonts w:ascii="GHEA Grapalat" w:hAnsi="GHEA Grapalat" w:cs="Sylfaen"/>
          <w:sz w:val="20"/>
          <w:lang w:val="es-ES"/>
        </w:rPr>
        <w:t>կետով</w:t>
      </w:r>
      <w:proofErr w:type="spellEnd"/>
      <w:r>
        <w:rPr>
          <w:rFonts w:ascii="GHEA Grapalat" w:hAnsi="GHEA Grapalat" w:cs="Arial"/>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Arial"/>
          <w:sz w:val="20"/>
          <w:lang w:val="es-ES"/>
        </w:rPr>
        <w:t xml:space="preserve"> </w:t>
      </w:r>
      <w:proofErr w:type="spellStart"/>
      <w:r>
        <w:rPr>
          <w:rFonts w:ascii="GHEA Grapalat" w:hAnsi="GHEA Grapalat" w:cs="Sylfaen"/>
          <w:sz w:val="20"/>
          <w:lang w:val="es-ES"/>
        </w:rPr>
        <w:t>գրավոր</w:t>
      </w:r>
      <w:proofErr w:type="spellEnd"/>
      <w:r>
        <w:rPr>
          <w:rFonts w:ascii="GHEA Grapalat" w:hAnsi="GHEA Grapalat" w:cs="Arial"/>
          <w:sz w:val="20"/>
          <w:lang w:val="es-ES"/>
        </w:rPr>
        <w:t xml:space="preserve"> </w:t>
      </w:r>
      <w:proofErr w:type="spellStart"/>
      <w:r>
        <w:rPr>
          <w:rFonts w:ascii="GHEA Grapalat" w:hAnsi="GHEA Grapalat" w:cs="Sylfaen"/>
          <w:sz w:val="20"/>
          <w:lang w:val="es-ES"/>
        </w:rPr>
        <w:t>հայտարարություն</w:t>
      </w:r>
      <w:proofErr w:type="spellEnd"/>
      <w:r>
        <w:rPr>
          <w:rFonts w:ascii="GHEA Grapalat" w:hAnsi="GHEA Grapalat" w:cs="Sylfaen"/>
          <w:sz w:val="20"/>
          <w:lang w:val="es-ES"/>
        </w:rPr>
        <w:t xml:space="preserve">: </w:t>
      </w:r>
      <w:r w:rsidRPr="00A04A3C">
        <w:rPr>
          <w:rFonts w:ascii="GHEA Grapalat" w:hAnsi="GHEA Grapalat" w:cs="Sylfaen"/>
          <w:sz w:val="20"/>
          <w:lang w:val="hy-AM"/>
        </w:rPr>
        <w:t>Բացի</w:t>
      </w:r>
      <w:r>
        <w:rPr>
          <w:rFonts w:ascii="GHEA Grapalat" w:hAnsi="GHEA Grapalat" w:cs="Sylfaen"/>
          <w:sz w:val="20"/>
          <w:lang w:val="es-ES"/>
        </w:rPr>
        <w:t xml:space="preserve"> </w:t>
      </w:r>
      <w:r w:rsidRPr="00A04A3C">
        <w:rPr>
          <w:rFonts w:ascii="GHEA Grapalat" w:hAnsi="GHEA Grapalat" w:cs="Sylfaen"/>
          <w:sz w:val="20"/>
          <w:lang w:val="hy-AM"/>
        </w:rPr>
        <w:t>սույն</w:t>
      </w:r>
      <w:r>
        <w:rPr>
          <w:rFonts w:ascii="GHEA Grapalat" w:hAnsi="GHEA Grapalat" w:cs="Sylfaen"/>
          <w:sz w:val="20"/>
          <w:lang w:val="es-ES"/>
        </w:rPr>
        <w:t xml:space="preserve"> </w:t>
      </w:r>
      <w:r w:rsidRPr="00A04A3C">
        <w:rPr>
          <w:rFonts w:ascii="GHEA Grapalat" w:hAnsi="GHEA Grapalat" w:cs="Sylfaen"/>
          <w:sz w:val="20"/>
          <w:lang w:val="hy-AM"/>
        </w:rPr>
        <w:t>կետով</w:t>
      </w:r>
      <w:r>
        <w:rPr>
          <w:rFonts w:ascii="GHEA Grapalat" w:hAnsi="GHEA Grapalat" w:cs="Sylfaen"/>
          <w:sz w:val="20"/>
          <w:lang w:val="es-ES"/>
        </w:rPr>
        <w:t xml:space="preserve"> </w:t>
      </w:r>
      <w:r w:rsidRPr="00A04A3C">
        <w:rPr>
          <w:rFonts w:ascii="GHEA Grapalat" w:hAnsi="GHEA Grapalat" w:cs="Sylfaen"/>
          <w:sz w:val="20"/>
          <w:lang w:val="hy-AM"/>
        </w:rPr>
        <w:t>նախատեսված</w:t>
      </w:r>
      <w:r>
        <w:rPr>
          <w:rFonts w:ascii="GHEA Grapalat" w:hAnsi="GHEA Grapalat" w:cs="Sylfaen"/>
          <w:sz w:val="20"/>
          <w:lang w:val="es-ES"/>
        </w:rPr>
        <w:t xml:space="preserve"> </w:t>
      </w:r>
      <w:r w:rsidRPr="00A04A3C">
        <w:rPr>
          <w:rFonts w:ascii="GHEA Grapalat" w:hAnsi="GHEA Grapalat" w:cs="Sylfaen"/>
          <w:sz w:val="20"/>
          <w:lang w:val="hy-AM"/>
        </w:rPr>
        <w:t>հայտարարությունից</w:t>
      </w:r>
      <w:r>
        <w:rPr>
          <w:rFonts w:ascii="GHEA Grapalat" w:hAnsi="GHEA Grapalat" w:cs="Sylfaen"/>
          <w:sz w:val="20"/>
          <w:lang w:val="es-ES"/>
        </w:rPr>
        <w:t xml:space="preserve"> </w:t>
      </w:r>
      <w:r w:rsidRPr="00A04A3C">
        <w:rPr>
          <w:rFonts w:ascii="GHEA Grapalat" w:hAnsi="GHEA Grapalat" w:cs="Sylfaen"/>
          <w:sz w:val="20"/>
          <w:lang w:val="hy-AM"/>
        </w:rPr>
        <w:t>մասնակցության</w:t>
      </w:r>
      <w:r>
        <w:rPr>
          <w:rFonts w:ascii="GHEA Grapalat" w:hAnsi="GHEA Grapalat" w:cs="Sylfaen"/>
          <w:sz w:val="20"/>
          <w:lang w:val="es-ES"/>
        </w:rPr>
        <w:t xml:space="preserve"> </w:t>
      </w:r>
      <w:r w:rsidRPr="00A04A3C">
        <w:rPr>
          <w:rFonts w:ascii="GHEA Grapalat" w:hAnsi="GHEA Grapalat" w:cs="Sylfaen"/>
          <w:sz w:val="20"/>
          <w:lang w:val="hy-AM"/>
        </w:rPr>
        <w:t>իրավունքի</w:t>
      </w:r>
      <w:r>
        <w:rPr>
          <w:rFonts w:ascii="GHEA Grapalat" w:hAnsi="GHEA Grapalat" w:cs="Sylfaen"/>
          <w:sz w:val="20"/>
          <w:lang w:val="es-ES"/>
        </w:rPr>
        <w:t xml:space="preserve"> </w:t>
      </w:r>
      <w:r w:rsidRPr="00A04A3C">
        <w:rPr>
          <w:rFonts w:ascii="GHEA Grapalat" w:hAnsi="GHEA Grapalat" w:cs="Sylfaen"/>
          <w:sz w:val="20"/>
          <w:lang w:val="hy-AM"/>
        </w:rPr>
        <w:t>գնահատման</w:t>
      </w:r>
      <w:r>
        <w:rPr>
          <w:rFonts w:ascii="GHEA Grapalat" w:hAnsi="GHEA Grapalat" w:cs="Sylfaen"/>
          <w:sz w:val="20"/>
          <w:lang w:val="es-ES"/>
        </w:rPr>
        <w:t xml:space="preserve"> </w:t>
      </w:r>
      <w:r w:rsidRPr="00A04A3C">
        <w:rPr>
          <w:rFonts w:ascii="GHEA Grapalat" w:hAnsi="GHEA Grapalat" w:cs="Sylfaen"/>
          <w:sz w:val="20"/>
          <w:lang w:val="hy-AM"/>
        </w:rPr>
        <w:t>համար</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այդ</w:t>
      </w:r>
      <w:r>
        <w:rPr>
          <w:rFonts w:ascii="GHEA Grapalat" w:hAnsi="GHEA Grapalat" w:cs="Sylfaen"/>
          <w:sz w:val="20"/>
          <w:lang w:val="es-ES"/>
        </w:rPr>
        <w:t xml:space="preserve"> </w:t>
      </w:r>
      <w:r w:rsidRPr="00A04A3C">
        <w:rPr>
          <w:rFonts w:ascii="GHEA Grapalat" w:hAnsi="GHEA Grapalat" w:cs="Sylfaen"/>
          <w:sz w:val="20"/>
          <w:lang w:val="hy-AM"/>
        </w:rPr>
        <w:t>թվում</w:t>
      </w:r>
      <w:r>
        <w:rPr>
          <w:rFonts w:ascii="GHEA Grapalat" w:hAnsi="GHEA Grapalat" w:cs="Sylfaen"/>
          <w:sz w:val="20"/>
          <w:lang w:val="es-ES"/>
        </w:rPr>
        <w:t xml:space="preserve"> </w:t>
      </w:r>
      <w:r w:rsidRPr="00A04A3C">
        <w:rPr>
          <w:rFonts w:ascii="GHEA Grapalat" w:hAnsi="GHEA Grapalat" w:cs="Sylfaen"/>
          <w:sz w:val="20"/>
          <w:lang w:val="hy-AM"/>
        </w:rPr>
        <w:t>ընտրված</w:t>
      </w:r>
      <w:r>
        <w:rPr>
          <w:rFonts w:ascii="GHEA Grapalat" w:hAnsi="GHEA Grapalat" w:cs="Sylfaen"/>
          <w:sz w:val="20"/>
          <w:lang w:val="es-ES"/>
        </w:rPr>
        <w:t xml:space="preserve"> </w:t>
      </w:r>
      <w:r w:rsidRPr="00A04A3C">
        <w:rPr>
          <w:rFonts w:ascii="GHEA Grapalat" w:hAnsi="GHEA Grapalat" w:cs="Sylfaen"/>
          <w:sz w:val="20"/>
          <w:lang w:val="hy-AM"/>
        </w:rPr>
        <w:t>մասնակցից</w:t>
      </w:r>
      <w:r>
        <w:rPr>
          <w:rFonts w:ascii="GHEA Grapalat" w:hAnsi="GHEA Grapalat" w:cs="Sylfaen"/>
          <w:sz w:val="20"/>
          <w:lang w:val="es-ES"/>
        </w:rPr>
        <w:t xml:space="preserve"> </w:t>
      </w:r>
      <w:r w:rsidRPr="00A04A3C">
        <w:rPr>
          <w:rFonts w:ascii="GHEA Grapalat" w:hAnsi="GHEA Grapalat" w:cs="Sylfaen"/>
          <w:sz w:val="20"/>
          <w:lang w:val="hy-AM"/>
        </w:rPr>
        <w:t>այլ</w:t>
      </w:r>
      <w:r>
        <w:rPr>
          <w:rFonts w:ascii="GHEA Grapalat" w:hAnsi="GHEA Grapalat" w:cs="Sylfaen"/>
          <w:sz w:val="20"/>
          <w:lang w:val="es-ES"/>
        </w:rPr>
        <w:t xml:space="preserve"> </w:t>
      </w:r>
      <w:r w:rsidRPr="00A04A3C">
        <w:rPr>
          <w:rFonts w:ascii="GHEA Grapalat" w:hAnsi="GHEA Grapalat" w:cs="Sylfaen"/>
          <w:sz w:val="20"/>
          <w:lang w:val="hy-AM"/>
        </w:rPr>
        <w:t>փաստաթղթեր</w:t>
      </w:r>
      <w:r>
        <w:rPr>
          <w:rFonts w:ascii="GHEA Grapalat" w:hAnsi="GHEA Grapalat" w:cs="Sylfaen"/>
          <w:sz w:val="20"/>
          <w:lang w:val="es-ES"/>
        </w:rPr>
        <w:t xml:space="preserve"> </w:t>
      </w:r>
      <w:r w:rsidRPr="00A04A3C">
        <w:rPr>
          <w:rFonts w:ascii="GHEA Grapalat" w:hAnsi="GHEA Grapalat" w:cs="Sylfaen"/>
          <w:sz w:val="20"/>
          <w:lang w:val="hy-AM"/>
        </w:rPr>
        <w:t>կամ</w:t>
      </w:r>
      <w:r>
        <w:rPr>
          <w:rFonts w:ascii="GHEA Grapalat" w:hAnsi="GHEA Grapalat" w:cs="Sylfaen"/>
          <w:sz w:val="20"/>
          <w:lang w:val="es-ES"/>
        </w:rPr>
        <w:t xml:space="preserve"> </w:t>
      </w:r>
      <w:r w:rsidRPr="00A04A3C">
        <w:rPr>
          <w:rFonts w:ascii="GHEA Grapalat" w:hAnsi="GHEA Grapalat" w:cs="Sylfaen"/>
          <w:sz w:val="20"/>
          <w:lang w:val="hy-AM"/>
        </w:rPr>
        <w:t>հիմնավորումներ</w:t>
      </w:r>
      <w:r>
        <w:rPr>
          <w:rFonts w:ascii="GHEA Grapalat" w:hAnsi="GHEA Grapalat" w:cs="Sylfaen"/>
          <w:sz w:val="20"/>
          <w:lang w:val="es-ES"/>
        </w:rPr>
        <w:t xml:space="preserve"> </w:t>
      </w:r>
      <w:r w:rsidRPr="00A04A3C">
        <w:rPr>
          <w:rFonts w:ascii="GHEA Grapalat" w:hAnsi="GHEA Grapalat" w:cs="Sylfaen"/>
          <w:sz w:val="20"/>
          <w:lang w:val="hy-AM"/>
        </w:rPr>
        <w:t>չեն</w:t>
      </w:r>
      <w:r>
        <w:rPr>
          <w:rFonts w:ascii="GHEA Grapalat" w:hAnsi="GHEA Grapalat" w:cs="Sylfaen"/>
          <w:sz w:val="20"/>
          <w:lang w:val="es-ES"/>
        </w:rPr>
        <w:t xml:space="preserve"> </w:t>
      </w:r>
      <w:r w:rsidRPr="00A04A3C">
        <w:rPr>
          <w:rFonts w:ascii="GHEA Grapalat" w:hAnsi="GHEA Grapalat" w:cs="Sylfaen"/>
          <w:sz w:val="20"/>
          <w:lang w:val="hy-AM"/>
        </w:rPr>
        <w:t>կարող</w:t>
      </w:r>
      <w:r>
        <w:rPr>
          <w:rFonts w:ascii="GHEA Grapalat" w:hAnsi="GHEA Grapalat" w:cs="Sylfaen"/>
          <w:sz w:val="20"/>
          <w:lang w:val="es-ES"/>
        </w:rPr>
        <w:t xml:space="preserve"> </w:t>
      </w:r>
      <w:r w:rsidRPr="00A04A3C">
        <w:rPr>
          <w:rFonts w:ascii="GHEA Grapalat" w:hAnsi="GHEA Grapalat" w:cs="Sylfaen"/>
          <w:sz w:val="20"/>
          <w:lang w:val="hy-AM"/>
        </w:rPr>
        <w:t>պահանջվել</w:t>
      </w:r>
      <w:r>
        <w:rPr>
          <w:rFonts w:ascii="GHEA Grapalat" w:hAnsi="GHEA Grapalat" w:cs="Sylfaen"/>
          <w:sz w:val="20"/>
          <w:lang w:val="es-ES"/>
        </w:rPr>
        <w:t>:</w:t>
      </w:r>
      <w:r>
        <w:rPr>
          <w:rFonts w:ascii="GHEA Grapalat" w:hAnsi="GHEA Grapalat" w:cs="Tahoma"/>
          <w:sz w:val="20"/>
          <w:lang w:val="hy-AM"/>
        </w:rPr>
        <w:t xml:space="preserve"> </w:t>
      </w:r>
      <w:r w:rsidRPr="00A04A3C">
        <w:rPr>
          <w:rFonts w:ascii="GHEA Grapalat" w:hAnsi="GHEA Grapalat" w:cs="Tahoma"/>
          <w:sz w:val="20"/>
          <w:lang w:val="hy-AM"/>
        </w:rPr>
        <w:t>Մասնակցի</w:t>
      </w:r>
      <w:r>
        <w:rPr>
          <w:rFonts w:ascii="GHEA Grapalat" w:hAnsi="GHEA Grapalat" w:cs="Tahoma"/>
          <w:sz w:val="20"/>
          <w:lang w:val="es-ES"/>
        </w:rPr>
        <w:t xml:space="preserve"> </w:t>
      </w:r>
      <w:r w:rsidRPr="00A04A3C">
        <w:rPr>
          <w:rFonts w:ascii="GHEA Grapalat" w:hAnsi="GHEA Grapalat" w:cs="Tahoma"/>
          <w:sz w:val="20"/>
          <w:lang w:val="hy-AM"/>
        </w:rPr>
        <w:t>հայտարարության</w:t>
      </w:r>
      <w:r>
        <w:rPr>
          <w:rFonts w:ascii="GHEA Grapalat" w:hAnsi="GHEA Grapalat" w:cs="Tahoma"/>
          <w:sz w:val="20"/>
          <w:lang w:val="es-ES"/>
        </w:rPr>
        <w:t xml:space="preserve"> </w:t>
      </w:r>
      <w:r w:rsidRPr="00A04A3C">
        <w:rPr>
          <w:rFonts w:ascii="GHEA Grapalat" w:hAnsi="GHEA Grapalat" w:cs="Tahoma"/>
          <w:sz w:val="20"/>
          <w:lang w:val="hy-AM"/>
        </w:rPr>
        <w:t>իսկությունը</w:t>
      </w:r>
      <w:r>
        <w:rPr>
          <w:rFonts w:ascii="GHEA Grapalat" w:hAnsi="GHEA Grapalat" w:cs="Tahoma"/>
          <w:sz w:val="20"/>
          <w:lang w:val="es-ES"/>
        </w:rPr>
        <w:t xml:space="preserve"> </w:t>
      </w:r>
      <w:r w:rsidRPr="00A04A3C">
        <w:rPr>
          <w:rFonts w:ascii="GHEA Grapalat" w:hAnsi="GHEA Grapalat" w:cs="Tahoma"/>
          <w:sz w:val="20"/>
          <w:lang w:val="hy-AM"/>
        </w:rPr>
        <w:t>գնահատող</w:t>
      </w:r>
      <w:r>
        <w:rPr>
          <w:rFonts w:ascii="GHEA Grapalat" w:hAnsi="GHEA Grapalat" w:cs="Tahoma"/>
          <w:sz w:val="20"/>
          <w:lang w:val="es-ES"/>
        </w:rPr>
        <w:t xml:space="preserve"> </w:t>
      </w:r>
      <w:r w:rsidRPr="00A04A3C">
        <w:rPr>
          <w:rFonts w:ascii="GHEA Grapalat" w:hAnsi="GHEA Grapalat" w:cs="Tahoma"/>
          <w:sz w:val="20"/>
          <w:lang w:val="hy-AM"/>
        </w:rPr>
        <w:t>հանձնաժողովը</w:t>
      </w:r>
      <w:r>
        <w:rPr>
          <w:rFonts w:ascii="GHEA Grapalat" w:hAnsi="GHEA Grapalat" w:cs="Tahoma"/>
          <w:sz w:val="20"/>
          <w:lang w:val="es-ES"/>
        </w:rPr>
        <w:t xml:space="preserve"> (</w:t>
      </w:r>
      <w:r w:rsidRPr="00A04A3C">
        <w:rPr>
          <w:rFonts w:ascii="GHEA Grapalat" w:hAnsi="GHEA Grapalat" w:cs="Tahoma"/>
          <w:sz w:val="20"/>
          <w:lang w:val="hy-AM"/>
        </w:rPr>
        <w:t>այսուհետ</w:t>
      </w:r>
      <w:r>
        <w:rPr>
          <w:rFonts w:ascii="GHEA Grapalat" w:hAnsi="GHEA Grapalat" w:cs="Tahoma"/>
          <w:sz w:val="20"/>
          <w:lang w:val="es-ES"/>
        </w:rPr>
        <w:t xml:space="preserve">` </w:t>
      </w:r>
      <w:r w:rsidRPr="00A04A3C">
        <w:rPr>
          <w:rFonts w:ascii="GHEA Grapalat" w:hAnsi="GHEA Grapalat" w:cs="Tahoma"/>
          <w:sz w:val="20"/>
          <w:lang w:val="hy-AM"/>
        </w:rPr>
        <w:t>հանձնաժողով</w:t>
      </w:r>
      <w:r>
        <w:rPr>
          <w:rFonts w:ascii="GHEA Grapalat" w:hAnsi="GHEA Grapalat" w:cs="Tahoma"/>
          <w:sz w:val="20"/>
          <w:lang w:val="es-ES"/>
        </w:rPr>
        <w:t xml:space="preserve">) </w:t>
      </w:r>
      <w:r w:rsidRPr="00A04A3C">
        <w:rPr>
          <w:rFonts w:ascii="GHEA Grapalat" w:hAnsi="GHEA Grapalat" w:cs="Tahoma"/>
          <w:sz w:val="20"/>
          <w:lang w:val="hy-AM"/>
        </w:rPr>
        <w:t>գնահատում</w:t>
      </w:r>
      <w:r>
        <w:rPr>
          <w:rFonts w:ascii="GHEA Grapalat" w:hAnsi="GHEA Grapalat" w:cs="Tahoma"/>
          <w:sz w:val="20"/>
          <w:lang w:val="es-ES"/>
        </w:rPr>
        <w:t xml:space="preserve"> </w:t>
      </w:r>
      <w:r w:rsidRPr="00A04A3C">
        <w:rPr>
          <w:rFonts w:ascii="GHEA Grapalat" w:hAnsi="GHEA Grapalat" w:cs="Tahoma"/>
          <w:sz w:val="20"/>
          <w:lang w:val="hy-AM"/>
        </w:rPr>
        <w:t>է</w:t>
      </w:r>
      <w:r>
        <w:rPr>
          <w:rFonts w:ascii="GHEA Grapalat" w:hAnsi="GHEA Grapalat" w:cs="Tahoma"/>
          <w:sz w:val="20"/>
          <w:lang w:val="es-ES"/>
        </w:rPr>
        <w:t xml:space="preserve"> </w:t>
      </w:r>
      <w:r w:rsidRPr="00A04A3C">
        <w:rPr>
          <w:rFonts w:ascii="GHEA Grapalat" w:hAnsi="GHEA Grapalat" w:cs="Tahoma"/>
          <w:sz w:val="20"/>
          <w:lang w:val="hy-AM"/>
        </w:rPr>
        <w:t>սույն</w:t>
      </w:r>
      <w:r>
        <w:rPr>
          <w:rFonts w:ascii="GHEA Grapalat" w:hAnsi="GHEA Grapalat" w:cs="Tahoma"/>
          <w:sz w:val="20"/>
          <w:lang w:val="es-ES"/>
        </w:rPr>
        <w:t xml:space="preserve"> </w:t>
      </w:r>
      <w:r w:rsidRPr="00A04A3C">
        <w:rPr>
          <w:rFonts w:ascii="GHEA Grapalat" w:hAnsi="GHEA Grapalat" w:cs="Tahoma"/>
          <w:sz w:val="20"/>
          <w:lang w:val="hy-AM"/>
        </w:rPr>
        <w:t>հրավերով</w:t>
      </w:r>
      <w:r>
        <w:rPr>
          <w:rFonts w:ascii="GHEA Grapalat" w:hAnsi="GHEA Grapalat" w:cs="Tahoma"/>
          <w:sz w:val="20"/>
          <w:lang w:val="es-ES"/>
        </w:rPr>
        <w:t xml:space="preserve"> </w:t>
      </w:r>
      <w:r w:rsidRPr="00A04A3C">
        <w:rPr>
          <w:rFonts w:ascii="GHEA Grapalat" w:hAnsi="GHEA Grapalat" w:cs="Tahoma"/>
          <w:sz w:val="20"/>
          <w:lang w:val="hy-AM"/>
        </w:rPr>
        <w:t>սահմանված</w:t>
      </w:r>
      <w:r>
        <w:rPr>
          <w:rFonts w:ascii="GHEA Grapalat" w:hAnsi="GHEA Grapalat" w:cs="Tahoma"/>
          <w:sz w:val="20"/>
          <w:lang w:val="es-ES"/>
        </w:rPr>
        <w:t xml:space="preserve"> </w:t>
      </w:r>
      <w:r w:rsidRPr="00A04A3C">
        <w:rPr>
          <w:rFonts w:ascii="GHEA Grapalat" w:hAnsi="GHEA Grapalat" w:cs="Tahoma"/>
          <w:sz w:val="20"/>
          <w:lang w:val="hy-AM"/>
        </w:rPr>
        <w:t>պայմաններով</w:t>
      </w:r>
      <w:r>
        <w:rPr>
          <w:rFonts w:ascii="GHEA Grapalat" w:hAnsi="GHEA Grapalat" w:cs="Tahoma"/>
          <w:sz w:val="20"/>
          <w:lang w:val="es-ES"/>
        </w:rPr>
        <w:t>:</w:t>
      </w:r>
    </w:p>
    <w:p w14:paraId="7C4F3FC4" w14:textId="77777777" w:rsidR="004E191A" w:rsidRPr="00613C0F" w:rsidRDefault="004E191A" w:rsidP="004E191A">
      <w:pPr>
        <w:ind w:firstLine="720"/>
        <w:jc w:val="both"/>
        <w:rPr>
          <w:rFonts w:ascii="GHEA Grapalat" w:hAnsi="GHEA Grapalat" w:cs="Tahoma"/>
          <w:sz w:val="20"/>
          <w:szCs w:val="20"/>
          <w:lang w:val="es-ES"/>
        </w:rPr>
      </w:pPr>
      <w:r>
        <w:rPr>
          <w:rFonts w:ascii="GHEA Grapalat" w:hAnsi="GHEA Grapalat" w:cs="Tahoma"/>
          <w:sz w:val="20"/>
          <w:szCs w:val="20"/>
          <w:lang w:val="es-ES"/>
        </w:rPr>
        <w:t>2.3</w:t>
      </w:r>
      <w:r>
        <w:rPr>
          <w:rFonts w:ascii="GHEA Grapalat" w:hAnsi="GHEA Grapalat" w:cs="Tahoma"/>
          <w:sz w:val="20"/>
          <w:szCs w:val="20"/>
          <w:lang w:val="hy-AM"/>
        </w:rPr>
        <w:t xml:space="preserve"> </w:t>
      </w:r>
      <w:proofErr w:type="spellStart"/>
      <w:r>
        <w:rPr>
          <w:rFonts w:ascii="GHEA Grapalat" w:hAnsi="GHEA Grapalat" w:cs="Sylfaen"/>
          <w:sz w:val="20"/>
          <w:szCs w:val="20"/>
        </w:rPr>
        <w:t>Մասնակիցի</w:t>
      </w:r>
      <w:proofErr w:type="spellEnd"/>
      <w:r>
        <w:rPr>
          <w:rFonts w:ascii="GHEA Grapalat" w:hAnsi="GHEA Grapalat" w:cs="Sylfaen"/>
          <w:sz w:val="20"/>
          <w:szCs w:val="20"/>
        </w:rPr>
        <w:t>՝</w:t>
      </w:r>
      <w:r>
        <w:rPr>
          <w:rFonts w:ascii="GHEA Grapalat" w:hAnsi="GHEA Grapalat" w:cs="Sylfaen"/>
          <w:sz w:val="20"/>
          <w:szCs w:val="20"/>
          <w:lang w:val="es-ES"/>
        </w:rPr>
        <w:t xml:space="preserve"> </w:t>
      </w:r>
      <w:r>
        <w:rPr>
          <w:rFonts w:ascii="GHEA Grapalat" w:hAnsi="GHEA Grapalat" w:cs="Sylfaen"/>
          <w:sz w:val="20"/>
          <w:szCs w:val="20"/>
          <w:lang w:val="hy-AM"/>
        </w:rPr>
        <w:t>Օ</w:t>
      </w:r>
      <w:proofErr w:type="spellStart"/>
      <w:r>
        <w:rPr>
          <w:rFonts w:ascii="GHEA Grapalat" w:hAnsi="GHEA Grapalat" w:cs="Sylfaen"/>
          <w:sz w:val="20"/>
          <w:szCs w:val="20"/>
        </w:rPr>
        <w:t>րենքի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հոդվածի</w:t>
      </w:r>
      <w:proofErr w:type="spellEnd"/>
      <w:r>
        <w:rPr>
          <w:rFonts w:ascii="GHEA Grapalat" w:hAnsi="GHEA Grapalat" w:cs="Sylfaen"/>
          <w:sz w:val="20"/>
          <w:szCs w:val="20"/>
          <w:lang w:val="es-ES"/>
        </w:rPr>
        <w:t xml:space="preserve"> 1-</w:t>
      </w:r>
      <w:proofErr w:type="spellStart"/>
      <w:r>
        <w:rPr>
          <w:rFonts w:ascii="GHEA Grapalat" w:hAnsi="GHEA Grapalat" w:cs="Sylfaen"/>
          <w:sz w:val="20"/>
          <w:szCs w:val="20"/>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մասի</w:t>
      </w:r>
      <w:proofErr w:type="spellEnd"/>
      <w:r>
        <w:rPr>
          <w:rFonts w:ascii="GHEA Grapalat" w:hAnsi="GHEA Grapalat" w:cs="Sylfaen"/>
          <w:sz w:val="20"/>
          <w:szCs w:val="20"/>
          <w:lang w:val="es-ES"/>
        </w:rPr>
        <w:t xml:space="preserve"> 6-</w:t>
      </w:r>
      <w:proofErr w:type="spellStart"/>
      <w:r>
        <w:rPr>
          <w:rFonts w:ascii="GHEA Grapalat" w:hAnsi="GHEA Grapalat" w:cs="Sylfaen"/>
          <w:sz w:val="20"/>
          <w:szCs w:val="20"/>
        </w:rPr>
        <w:t>րդ</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նախատեսված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ցուցակում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ներառվելը</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դրանում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գտնվելու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ժամանակահատվածում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ինքնաբերաբար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հանգեցնում</w:t>
      </w:r>
      <w:proofErr w:type="spellEnd"/>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proofErr w:type="spellStart"/>
      <w:r>
        <w:rPr>
          <w:rFonts w:ascii="GHEA Grapalat" w:hAnsi="GHEA Grapalat" w:cs="Sylfaen"/>
          <w:sz w:val="20"/>
          <w:szCs w:val="20"/>
        </w:rPr>
        <w:t>վերջինիս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փոխկապակցված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rPr>
        <w:t>անձանց</w:t>
      </w:r>
      <w:proofErr w:type="spellEnd"/>
      <w:r>
        <w:rPr>
          <w:rFonts w:ascii="GHEA Grapalat" w:hAnsi="GHEA Grapalat" w:cs="Sylfaen"/>
          <w:sz w:val="20"/>
          <w:szCs w:val="20"/>
          <w:lang w:val="es-ES"/>
        </w:rPr>
        <w:t xml:space="preserve"> </w:t>
      </w:r>
      <w:r>
        <w:rPr>
          <w:rFonts w:ascii="GHEA Grapalat" w:hAnsi="GHEA Grapalat" w:cs="Sylfaen"/>
          <w:sz w:val="20"/>
          <w:szCs w:val="20"/>
        </w:rPr>
        <w:t>գ</w:t>
      </w:r>
      <w:proofErr w:type="spellStart"/>
      <w:r w:rsidRPr="00613C0F">
        <w:rPr>
          <w:rFonts w:ascii="GHEA Grapalat" w:hAnsi="GHEA Grapalat" w:cs="Tahoma"/>
          <w:sz w:val="20"/>
          <w:szCs w:val="20"/>
          <w:lang w:val="es-ES"/>
        </w:rPr>
        <w:t>նումների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գործընթացին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մասնակցության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իրավունքի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սահմանափակման</w:t>
      </w:r>
      <w:proofErr w:type="spellEnd"/>
      <w:r w:rsidRPr="00613C0F">
        <w:rPr>
          <w:rFonts w:ascii="GHEA Grapalat" w:hAnsi="GHEA Grapalat" w:cs="Tahoma"/>
          <w:sz w:val="20"/>
          <w:szCs w:val="20"/>
          <w:lang w:val="es-ES"/>
        </w:rPr>
        <w:t xml:space="preserve">: </w:t>
      </w:r>
    </w:p>
    <w:p w14:paraId="074E4615" w14:textId="77777777" w:rsidR="004E191A" w:rsidRPr="00613C0F" w:rsidRDefault="004E191A" w:rsidP="00C639EC">
      <w:pPr>
        <w:ind w:firstLine="720"/>
        <w:jc w:val="both"/>
        <w:rPr>
          <w:rFonts w:ascii="GHEA Grapalat" w:hAnsi="GHEA Grapalat" w:cs="Tahoma"/>
          <w:sz w:val="20"/>
          <w:szCs w:val="20"/>
          <w:lang w:val="es-ES"/>
        </w:rPr>
      </w:pPr>
      <w:r>
        <w:rPr>
          <w:rFonts w:ascii="GHEA Grapalat" w:hAnsi="GHEA Grapalat" w:cs="Tahoma"/>
          <w:sz w:val="20"/>
          <w:szCs w:val="20"/>
          <w:lang w:val="es-ES"/>
        </w:rPr>
        <w:lastRenderedPageBreak/>
        <w:t xml:space="preserve"> </w:t>
      </w:r>
      <w:proofErr w:type="spellStart"/>
      <w:r w:rsidRPr="00613C0F">
        <w:rPr>
          <w:rFonts w:ascii="GHEA Grapalat" w:hAnsi="GHEA Grapalat" w:cs="Tahoma"/>
          <w:sz w:val="20"/>
          <w:szCs w:val="20"/>
          <w:lang w:val="es-ES"/>
        </w:rPr>
        <w:t>Արգելվում</w:t>
      </w:r>
      <w:proofErr w:type="spellEnd"/>
      <w:r w:rsidRPr="00613C0F">
        <w:rPr>
          <w:rFonts w:ascii="GHEA Grapalat" w:hAnsi="GHEA Grapalat" w:cs="Tahoma"/>
          <w:sz w:val="20"/>
          <w:szCs w:val="20"/>
          <w:lang w:val="es-ES"/>
        </w:rPr>
        <w:t xml:space="preserve"> է </w:t>
      </w:r>
      <w:proofErr w:type="spellStart"/>
      <w:r w:rsidRPr="00613C0F">
        <w:rPr>
          <w:rFonts w:ascii="GHEA Grapalat" w:hAnsi="GHEA Grapalat" w:cs="Tahoma"/>
          <w:sz w:val="20"/>
          <w:szCs w:val="20"/>
          <w:lang w:val="es-ES"/>
        </w:rPr>
        <w:t>սույն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կետով</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սահմանված</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փոխկապակցված</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անձանց</w:t>
      </w:r>
      <w:proofErr w:type="spellEnd"/>
      <w:r w:rsidRPr="00613C0F">
        <w:rPr>
          <w:rFonts w:ascii="GHEA Grapalat" w:hAnsi="GHEA Grapalat" w:cs="Tahoma"/>
          <w:sz w:val="20"/>
          <w:szCs w:val="20"/>
          <w:lang w:val="es-ES"/>
        </w:rPr>
        <w:t xml:space="preserve"> և (</w:t>
      </w:r>
      <w:proofErr w:type="spellStart"/>
      <w:r w:rsidRPr="00613C0F">
        <w:rPr>
          <w:rFonts w:ascii="GHEA Grapalat" w:hAnsi="GHEA Grapalat" w:cs="Tahoma"/>
          <w:sz w:val="20"/>
          <w:szCs w:val="20"/>
          <w:lang w:val="es-ES"/>
        </w:rPr>
        <w:t>կամ</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միևնույն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անձի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անձանց</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կողմից</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հիմնադրված</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կամ</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ավելի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քան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հիսուն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տոկոս</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միևնույն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անձի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անձանց</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պատկանող</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բաժնեմաս</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փայաբաժին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ունեցող</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կազմակերպությունների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միաժամանակյա</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մասնակցությունը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սույն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ընթացակարգին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միևնույն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չափաբաժնին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բացառությամբ</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պետության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կամ</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համայնքների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կողմից</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հիմնադրված</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կազմակերպությունների</w:t>
      </w:r>
      <w:proofErr w:type="spellEnd"/>
      <w:r w:rsidRPr="00613C0F">
        <w:rPr>
          <w:rFonts w:ascii="GHEA Grapalat" w:hAnsi="GHEA Grapalat" w:cs="Tahoma"/>
          <w:sz w:val="20"/>
          <w:szCs w:val="20"/>
          <w:lang w:val="es-ES"/>
        </w:rPr>
        <w:t xml:space="preserve"> և (</w:t>
      </w:r>
      <w:proofErr w:type="spellStart"/>
      <w:r w:rsidRPr="00613C0F">
        <w:rPr>
          <w:rFonts w:ascii="GHEA Grapalat" w:hAnsi="GHEA Grapalat" w:cs="Tahoma"/>
          <w:sz w:val="20"/>
          <w:szCs w:val="20"/>
          <w:lang w:val="es-ES"/>
        </w:rPr>
        <w:t>կամ</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համատեղ</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գործունեության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կարգով</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կոնսորցիումով</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գնումների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գործընթացին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մասնակցության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դեպքերի</w:t>
      </w:r>
      <w:proofErr w:type="spellEnd"/>
      <w:r w:rsidRPr="00613C0F">
        <w:rPr>
          <w:rFonts w:ascii="GHEA Grapalat" w:hAnsi="GHEA Grapalat" w:cs="Tahoma"/>
          <w:sz w:val="20"/>
          <w:szCs w:val="20"/>
          <w:lang w:val="es-ES"/>
        </w:rPr>
        <w:t>:</w:t>
      </w:r>
    </w:p>
    <w:p w14:paraId="60E33B1D" w14:textId="77777777" w:rsidR="004E191A" w:rsidRPr="00613C0F" w:rsidRDefault="004E191A" w:rsidP="00E26669">
      <w:pPr>
        <w:pStyle w:val="NormalWeb"/>
        <w:rPr>
          <w:rFonts w:cs="Tahoma"/>
          <w:sz w:val="20"/>
          <w:szCs w:val="20"/>
          <w:lang w:val="es-ES"/>
        </w:rPr>
      </w:pPr>
      <w:proofErr w:type="spellStart"/>
      <w:r w:rsidRPr="00613C0F">
        <w:rPr>
          <w:rFonts w:cs="Tahoma"/>
          <w:sz w:val="20"/>
          <w:szCs w:val="20"/>
          <w:lang w:val="es-ES"/>
        </w:rPr>
        <w:t>Կարգի</w:t>
      </w:r>
      <w:proofErr w:type="spellEnd"/>
      <w:r w:rsidRPr="00613C0F">
        <w:rPr>
          <w:rFonts w:cs="Tahoma"/>
          <w:sz w:val="20"/>
          <w:szCs w:val="20"/>
          <w:lang w:val="es-ES"/>
        </w:rPr>
        <w:t xml:space="preserve"> 119-րդ </w:t>
      </w:r>
      <w:proofErr w:type="spellStart"/>
      <w:r w:rsidRPr="00613C0F">
        <w:rPr>
          <w:rFonts w:cs="Tahoma"/>
          <w:sz w:val="20"/>
          <w:szCs w:val="20"/>
          <w:lang w:val="es-ES"/>
        </w:rPr>
        <w:t>կետի</w:t>
      </w:r>
      <w:proofErr w:type="spellEnd"/>
      <w:r w:rsidRPr="00613C0F">
        <w:rPr>
          <w:rFonts w:cs="Tahoma"/>
          <w:sz w:val="20"/>
          <w:szCs w:val="20"/>
          <w:lang w:val="es-ES"/>
        </w:rPr>
        <w:t xml:space="preserve"> </w:t>
      </w:r>
      <w:proofErr w:type="spellStart"/>
      <w:r w:rsidRPr="00613C0F">
        <w:rPr>
          <w:rFonts w:cs="Tahoma"/>
          <w:sz w:val="20"/>
          <w:szCs w:val="20"/>
          <w:lang w:val="es-ES"/>
        </w:rPr>
        <w:t>իմաստով</w:t>
      </w:r>
      <w:proofErr w:type="spellEnd"/>
      <w:r w:rsidRPr="00613C0F">
        <w:rPr>
          <w:rFonts w:cs="Tahoma"/>
          <w:sz w:val="20"/>
          <w:szCs w:val="20"/>
          <w:lang w:val="es-ES"/>
        </w:rPr>
        <w:t>`</w:t>
      </w:r>
    </w:p>
    <w:p w14:paraId="085FBD2D" w14:textId="77777777" w:rsidR="004E191A" w:rsidRPr="00613C0F" w:rsidRDefault="004E191A" w:rsidP="00E26669">
      <w:pPr>
        <w:pStyle w:val="NormalWeb"/>
        <w:rPr>
          <w:rFonts w:cs="Tahoma"/>
          <w:sz w:val="20"/>
          <w:szCs w:val="20"/>
          <w:lang w:val="es-ES"/>
        </w:rPr>
      </w:pPr>
      <w:r w:rsidRPr="00613C0F">
        <w:rPr>
          <w:rFonts w:cs="Tahoma"/>
          <w:sz w:val="20"/>
          <w:szCs w:val="20"/>
          <w:lang w:val="es-ES"/>
        </w:rPr>
        <w:t xml:space="preserve">1) </w:t>
      </w:r>
      <w:proofErr w:type="spellStart"/>
      <w:r w:rsidRPr="00613C0F">
        <w:rPr>
          <w:rFonts w:cs="Tahoma"/>
          <w:sz w:val="20"/>
          <w:szCs w:val="20"/>
          <w:lang w:val="es-ES"/>
        </w:rPr>
        <w:t>ֆիզիկական</w:t>
      </w:r>
      <w:proofErr w:type="spellEnd"/>
      <w:r w:rsidRPr="00613C0F">
        <w:rPr>
          <w:rFonts w:cs="Tahoma"/>
          <w:sz w:val="20"/>
          <w:szCs w:val="20"/>
          <w:lang w:val="es-ES"/>
        </w:rPr>
        <w:t xml:space="preserve"> </w:t>
      </w:r>
      <w:proofErr w:type="spellStart"/>
      <w:r w:rsidRPr="00613C0F">
        <w:rPr>
          <w:rFonts w:cs="Tahoma"/>
          <w:sz w:val="20"/>
          <w:szCs w:val="20"/>
          <w:lang w:val="es-ES"/>
        </w:rPr>
        <w:t>անձինք</w:t>
      </w:r>
      <w:proofErr w:type="spellEnd"/>
      <w:r w:rsidRPr="00613C0F">
        <w:rPr>
          <w:rFonts w:cs="Tahoma"/>
          <w:sz w:val="20"/>
          <w:szCs w:val="20"/>
          <w:lang w:val="es-ES"/>
        </w:rPr>
        <w:t xml:space="preserve"> </w:t>
      </w:r>
      <w:proofErr w:type="spellStart"/>
      <w:r w:rsidRPr="00613C0F">
        <w:rPr>
          <w:rFonts w:cs="Tahoma"/>
          <w:sz w:val="20"/>
          <w:szCs w:val="20"/>
          <w:lang w:val="es-ES"/>
        </w:rPr>
        <w:t>համարվում</w:t>
      </w:r>
      <w:proofErr w:type="spellEnd"/>
      <w:r w:rsidRPr="00613C0F">
        <w:rPr>
          <w:rFonts w:cs="Tahoma"/>
          <w:sz w:val="20"/>
          <w:szCs w:val="20"/>
          <w:lang w:val="es-ES"/>
        </w:rPr>
        <w:t xml:space="preserve"> </w:t>
      </w:r>
      <w:proofErr w:type="spellStart"/>
      <w:r w:rsidRPr="00613C0F">
        <w:rPr>
          <w:rFonts w:cs="Tahoma"/>
          <w:sz w:val="20"/>
          <w:szCs w:val="20"/>
          <w:lang w:val="es-ES"/>
        </w:rPr>
        <w:t>են</w:t>
      </w:r>
      <w:proofErr w:type="spellEnd"/>
      <w:r w:rsidRPr="00613C0F">
        <w:rPr>
          <w:rFonts w:cs="Tahoma"/>
          <w:sz w:val="20"/>
          <w:szCs w:val="20"/>
          <w:lang w:val="es-ES"/>
        </w:rPr>
        <w:t xml:space="preserve"> </w:t>
      </w:r>
      <w:proofErr w:type="spellStart"/>
      <w:r w:rsidRPr="00613C0F">
        <w:rPr>
          <w:rFonts w:cs="Tahoma"/>
          <w:sz w:val="20"/>
          <w:szCs w:val="20"/>
          <w:lang w:val="es-ES"/>
        </w:rPr>
        <w:t>փոխկապակցված</w:t>
      </w:r>
      <w:proofErr w:type="spellEnd"/>
      <w:r w:rsidRPr="00613C0F">
        <w:rPr>
          <w:rFonts w:cs="Tahoma"/>
          <w:sz w:val="20"/>
          <w:szCs w:val="20"/>
          <w:lang w:val="es-ES"/>
        </w:rPr>
        <w:t xml:space="preserve">, </w:t>
      </w:r>
      <w:proofErr w:type="spellStart"/>
      <w:r w:rsidRPr="00613C0F">
        <w:rPr>
          <w:rFonts w:cs="Tahoma"/>
          <w:sz w:val="20"/>
          <w:szCs w:val="20"/>
          <w:lang w:val="es-ES"/>
        </w:rPr>
        <w:t>եթե</w:t>
      </w:r>
      <w:proofErr w:type="spellEnd"/>
      <w:r w:rsidRPr="00613C0F">
        <w:rPr>
          <w:rFonts w:cs="Tahoma"/>
          <w:sz w:val="20"/>
          <w:szCs w:val="20"/>
          <w:lang w:val="es-ES"/>
        </w:rPr>
        <w:t xml:space="preserve"> </w:t>
      </w:r>
      <w:proofErr w:type="spellStart"/>
      <w:r w:rsidRPr="00613C0F">
        <w:rPr>
          <w:rFonts w:cs="Tahoma"/>
          <w:sz w:val="20"/>
          <w:szCs w:val="20"/>
          <w:lang w:val="es-ES"/>
        </w:rPr>
        <w:t>նրանք</w:t>
      </w:r>
      <w:proofErr w:type="spellEnd"/>
      <w:r w:rsidRPr="00613C0F">
        <w:rPr>
          <w:rFonts w:cs="Tahoma"/>
          <w:sz w:val="20"/>
          <w:szCs w:val="20"/>
          <w:lang w:val="es-ES"/>
        </w:rPr>
        <w:t xml:space="preserve"> </w:t>
      </w:r>
      <w:proofErr w:type="spellStart"/>
      <w:r w:rsidRPr="00613C0F">
        <w:rPr>
          <w:rFonts w:cs="Tahoma"/>
          <w:sz w:val="20"/>
          <w:szCs w:val="20"/>
          <w:lang w:val="es-ES"/>
        </w:rPr>
        <w:t>միևնույն</w:t>
      </w:r>
      <w:proofErr w:type="spellEnd"/>
      <w:r w:rsidRPr="00613C0F">
        <w:rPr>
          <w:rFonts w:cs="Tahoma"/>
          <w:sz w:val="20"/>
          <w:szCs w:val="20"/>
          <w:lang w:val="es-ES"/>
        </w:rPr>
        <w:t xml:space="preserve"> </w:t>
      </w:r>
      <w:proofErr w:type="spellStart"/>
      <w:r w:rsidRPr="00613C0F">
        <w:rPr>
          <w:rFonts w:cs="Tahoma"/>
          <w:sz w:val="20"/>
          <w:szCs w:val="20"/>
          <w:lang w:val="es-ES"/>
        </w:rPr>
        <w:t>ընտանիքի</w:t>
      </w:r>
      <w:proofErr w:type="spellEnd"/>
      <w:r w:rsidRPr="00613C0F">
        <w:rPr>
          <w:rFonts w:cs="Tahoma"/>
          <w:sz w:val="20"/>
          <w:szCs w:val="20"/>
          <w:lang w:val="es-ES"/>
        </w:rPr>
        <w:t xml:space="preserve"> </w:t>
      </w:r>
      <w:proofErr w:type="spellStart"/>
      <w:r w:rsidRPr="00613C0F">
        <w:rPr>
          <w:rFonts w:cs="Tahoma"/>
          <w:sz w:val="20"/>
          <w:szCs w:val="20"/>
          <w:lang w:val="es-ES"/>
        </w:rPr>
        <w:t>անդամ</w:t>
      </w:r>
      <w:proofErr w:type="spellEnd"/>
      <w:r w:rsidRPr="00613C0F">
        <w:rPr>
          <w:rFonts w:cs="Tahoma"/>
          <w:sz w:val="20"/>
          <w:szCs w:val="20"/>
          <w:lang w:val="es-ES"/>
        </w:rPr>
        <w:t xml:space="preserve"> </w:t>
      </w:r>
      <w:proofErr w:type="spellStart"/>
      <w:r w:rsidRPr="00613C0F">
        <w:rPr>
          <w:rFonts w:cs="Tahoma"/>
          <w:sz w:val="20"/>
          <w:szCs w:val="20"/>
          <w:lang w:val="es-ES"/>
        </w:rPr>
        <w:t>են</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վարում</w:t>
      </w:r>
      <w:proofErr w:type="spellEnd"/>
      <w:r w:rsidRPr="00613C0F">
        <w:rPr>
          <w:rFonts w:cs="Tahoma"/>
          <w:sz w:val="20"/>
          <w:szCs w:val="20"/>
          <w:lang w:val="es-ES"/>
        </w:rPr>
        <w:t xml:space="preserve"> </w:t>
      </w:r>
      <w:proofErr w:type="spellStart"/>
      <w:r w:rsidRPr="00613C0F">
        <w:rPr>
          <w:rFonts w:cs="Tahoma"/>
          <w:sz w:val="20"/>
          <w:szCs w:val="20"/>
          <w:lang w:val="es-ES"/>
        </w:rPr>
        <w:t>են</w:t>
      </w:r>
      <w:proofErr w:type="spellEnd"/>
      <w:r w:rsidRPr="00613C0F">
        <w:rPr>
          <w:rFonts w:cs="Tahoma"/>
          <w:sz w:val="20"/>
          <w:szCs w:val="20"/>
          <w:lang w:val="es-ES"/>
        </w:rPr>
        <w:t xml:space="preserve"> </w:t>
      </w:r>
      <w:proofErr w:type="spellStart"/>
      <w:r w:rsidRPr="00613C0F">
        <w:rPr>
          <w:rFonts w:cs="Tahoma"/>
          <w:sz w:val="20"/>
          <w:szCs w:val="20"/>
          <w:lang w:val="es-ES"/>
        </w:rPr>
        <w:t>ընդհանուր</w:t>
      </w:r>
      <w:proofErr w:type="spellEnd"/>
      <w:r w:rsidRPr="00613C0F">
        <w:rPr>
          <w:rFonts w:cs="Tahoma"/>
          <w:sz w:val="20"/>
          <w:szCs w:val="20"/>
          <w:lang w:val="es-ES"/>
        </w:rPr>
        <w:t xml:space="preserve"> </w:t>
      </w:r>
      <w:proofErr w:type="spellStart"/>
      <w:r w:rsidRPr="00613C0F">
        <w:rPr>
          <w:rFonts w:cs="Tahoma"/>
          <w:sz w:val="20"/>
          <w:szCs w:val="20"/>
          <w:lang w:val="es-ES"/>
        </w:rPr>
        <w:t>տնտեսություն</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համատեղ</w:t>
      </w:r>
      <w:proofErr w:type="spellEnd"/>
      <w:r w:rsidRPr="00613C0F">
        <w:rPr>
          <w:rFonts w:cs="Tahoma"/>
          <w:sz w:val="20"/>
          <w:szCs w:val="20"/>
          <w:lang w:val="es-ES"/>
        </w:rPr>
        <w:t xml:space="preserve"> </w:t>
      </w:r>
      <w:proofErr w:type="spellStart"/>
      <w:r w:rsidRPr="00613C0F">
        <w:rPr>
          <w:rFonts w:cs="Tahoma"/>
          <w:sz w:val="20"/>
          <w:szCs w:val="20"/>
          <w:lang w:val="es-ES"/>
        </w:rPr>
        <w:t>ձեռնարկատիրական</w:t>
      </w:r>
      <w:proofErr w:type="spellEnd"/>
      <w:r w:rsidRPr="00613C0F">
        <w:rPr>
          <w:rFonts w:cs="Tahoma"/>
          <w:sz w:val="20"/>
          <w:szCs w:val="20"/>
          <w:lang w:val="es-ES"/>
        </w:rPr>
        <w:t xml:space="preserve"> </w:t>
      </w:r>
      <w:proofErr w:type="spellStart"/>
      <w:r w:rsidRPr="00613C0F">
        <w:rPr>
          <w:rFonts w:cs="Tahoma"/>
          <w:sz w:val="20"/>
          <w:szCs w:val="20"/>
          <w:lang w:val="es-ES"/>
        </w:rPr>
        <w:t>գործունեություն</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գործել</w:t>
      </w:r>
      <w:proofErr w:type="spellEnd"/>
      <w:r w:rsidRPr="00613C0F">
        <w:rPr>
          <w:rFonts w:cs="Tahoma"/>
          <w:sz w:val="20"/>
          <w:szCs w:val="20"/>
          <w:lang w:val="es-ES"/>
        </w:rPr>
        <w:t xml:space="preserve"> </w:t>
      </w:r>
      <w:proofErr w:type="spellStart"/>
      <w:r w:rsidRPr="00613C0F">
        <w:rPr>
          <w:rFonts w:cs="Tahoma"/>
          <w:sz w:val="20"/>
          <w:szCs w:val="20"/>
          <w:lang w:val="es-ES"/>
        </w:rPr>
        <w:t>են</w:t>
      </w:r>
      <w:proofErr w:type="spellEnd"/>
      <w:r w:rsidRPr="00613C0F">
        <w:rPr>
          <w:rFonts w:cs="Tahoma"/>
          <w:sz w:val="20"/>
          <w:szCs w:val="20"/>
          <w:lang w:val="es-ES"/>
        </w:rPr>
        <w:t xml:space="preserve"> </w:t>
      </w:r>
      <w:proofErr w:type="spellStart"/>
      <w:r w:rsidRPr="00613C0F">
        <w:rPr>
          <w:rFonts w:cs="Tahoma"/>
          <w:sz w:val="20"/>
          <w:szCs w:val="20"/>
          <w:lang w:val="es-ES"/>
        </w:rPr>
        <w:t>համաձայնեցված</w:t>
      </w:r>
      <w:proofErr w:type="spellEnd"/>
      <w:r w:rsidRPr="00613C0F">
        <w:rPr>
          <w:rFonts w:cs="Tahoma"/>
          <w:sz w:val="20"/>
          <w:szCs w:val="20"/>
          <w:lang w:val="es-ES"/>
        </w:rPr>
        <w:t xml:space="preserve">` </w:t>
      </w:r>
      <w:proofErr w:type="spellStart"/>
      <w:r w:rsidRPr="00613C0F">
        <w:rPr>
          <w:rFonts w:cs="Tahoma"/>
          <w:sz w:val="20"/>
          <w:szCs w:val="20"/>
          <w:lang w:val="es-ES"/>
        </w:rPr>
        <w:t>ելնելով</w:t>
      </w:r>
      <w:proofErr w:type="spellEnd"/>
      <w:r w:rsidRPr="00613C0F">
        <w:rPr>
          <w:rFonts w:cs="Tahoma"/>
          <w:sz w:val="20"/>
          <w:szCs w:val="20"/>
          <w:lang w:val="es-ES"/>
        </w:rPr>
        <w:t xml:space="preserve"> </w:t>
      </w:r>
      <w:proofErr w:type="spellStart"/>
      <w:r w:rsidRPr="00613C0F">
        <w:rPr>
          <w:rFonts w:cs="Tahoma"/>
          <w:sz w:val="20"/>
          <w:szCs w:val="20"/>
          <w:lang w:val="es-ES"/>
        </w:rPr>
        <w:t>ընդհանուր</w:t>
      </w:r>
      <w:proofErr w:type="spellEnd"/>
      <w:r w:rsidRPr="00613C0F">
        <w:rPr>
          <w:rFonts w:cs="Tahoma"/>
          <w:sz w:val="20"/>
          <w:szCs w:val="20"/>
          <w:lang w:val="es-ES"/>
        </w:rPr>
        <w:t xml:space="preserve"> </w:t>
      </w:r>
      <w:proofErr w:type="spellStart"/>
      <w:r w:rsidRPr="00613C0F">
        <w:rPr>
          <w:rFonts w:cs="Tahoma"/>
          <w:sz w:val="20"/>
          <w:szCs w:val="20"/>
          <w:lang w:val="es-ES"/>
        </w:rPr>
        <w:t>տնտեսական</w:t>
      </w:r>
      <w:proofErr w:type="spellEnd"/>
      <w:r w:rsidRPr="00613C0F">
        <w:rPr>
          <w:rFonts w:cs="Tahoma"/>
          <w:sz w:val="20"/>
          <w:szCs w:val="20"/>
          <w:lang w:val="es-ES"/>
        </w:rPr>
        <w:t xml:space="preserve"> </w:t>
      </w:r>
      <w:proofErr w:type="spellStart"/>
      <w:r w:rsidRPr="00613C0F">
        <w:rPr>
          <w:rFonts w:cs="Tahoma"/>
          <w:sz w:val="20"/>
          <w:szCs w:val="20"/>
          <w:lang w:val="es-ES"/>
        </w:rPr>
        <w:t>շահերից</w:t>
      </w:r>
      <w:proofErr w:type="spellEnd"/>
      <w:r w:rsidRPr="00613C0F">
        <w:rPr>
          <w:rFonts w:cs="Tahoma"/>
          <w:sz w:val="20"/>
          <w:szCs w:val="20"/>
          <w:lang w:val="es-ES"/>
        </w:rPr>
        <w:t xml:space="preserve">, </w:t>
      </w:r>
    </w:p>
    <w:p w14:paraId="5BE92191" w14:textId="77777777" w:rsidR="004E191A" w:rsidRPr="00613C0F" w:rsidRDefault="004E191A" w:rsidP="00E26669">
      <w:pPr>
        <w:pStyle w:val="NormalWeb"/>
        <w:rPr>
          <w:rFonts w:cs="Tahoma"/>
          <w:sz w:val="20"/>
          <w:szCs w:val="20"/>
          <w:lang w:val="es-ES"/>
        </w:rPr>
      </w:pPr>
      <w:r w:rsidRPr="00613C0F">
        <w:rPr>
          <w:rFonts w:cs="Tahoma"/>
          <w:sz w:val="20"/>
          <w:szCs w:val="20"/>
          <w:lang w:val="es-ES"/>
        </w:rPr>
        <w:t xml:space="preserve">2) </w:t>
      </w:r>
      <w:proofErr w:type="spellStart"/>
      <w:r w:rsidRPr="00613C0F">
        <w:rPr>
          <w:rFonts w:cs="Tahoma"/>
          <w:sz w:val="20"/>
          <w:szCs w:val="20"/>
          <w:lang w:val="es-ES"/>
        </w:rPr>
        <w:t>ֆիզիկական</w:t>
      </w:r>
      <w:proofErr w:type="spellEnd"/>
      <w:r w:rsidRPr="00613C0F">
        <w:rPr>
          <w:rFonts w:cs="Tahoma"/>
          <w:sz w:val="20"/>
          <w:szCs w:val="20"/>
          <w:lang w:val="es-ES"/>
        </w:rPr>
        <w:t xml:space="preserve"> և </w:t>
      </w:r>
      <w:proofErr w:type="spellStart"/>
      <w:r w:rsidRPr="00613C0F">
        <w:rPr>
          <w:rFonts w:cs="Tahoma"/>
          <w:sz w:val="20"/>
          <w:szCs w:val="20"/>
          <w:lang w:val="es-ES"/>
        </w:rPr>
        <w:t>իրավաբանական</w:t>
      </w:r>
      <w:proofErr w:type="spellEnd"/>
      <w:r w:rsidRPr="00613C0F">
        <w:rPr>
          <w:rFonts w:cs="Tahoma"/>
          <w:sz w:val="20"/>
          <w:szCs w:val="20"/>
          <w:lang w:val="es-ES"/>
        </w:rPr>
        <w:t xml:space="preserve"> </w:t>
      </w:r>
      <w:proofErr w:type="spellStart"/>
      <w:r w:rsidRPr="00613C0F">
        <w:rPr>
          <w:rFonts w:cs="Tahoma"/>
          <w:sz w:val="20"/>
          <w:szCs w:val="20"/>
          <w:lang w:val="es-ES"/>
        </w:rPr>
        <w:t>անձինք</w:t>
      </w:r>
      <w:proofErr w:type="spellEnd"/>
      <w:r w:rsidRPr="00613C0F">
        <w:rPr>
          <w:rFonts w:cs="Tahoma"/>
          <w:sz w:val="20"/>
          <w:szCs w:val="20"/>
          <w:lang w:val="es-ES"/>
        </w:rPr>
        <w:t xml:space="preserve"> </w:t>
      </w:r>
      <w:proofErr w:type="spellStart"/>
      <w:r w:rsidRPr="00613C0F">
        <w:rPr>
          <w:rFonts w:cs="Tahoma"/>
          <w:sz w:val="20"/>
          <w:szCs w:val="20"/>
          <w:lang w:val="es-ES"/>
        </w:rPr>
        <w:t>համարվում</w:t>
      </w:r>
      <w:proofErr w:type="spellEnd"/>
      <w:r w:rsidRPr="00613C0F">
        <w:rPr>
          <w:rFonts w:cs="Tahoma"/>
          <w:sz w:val="20"/>
          <w:szCs w:val="20"/>
          <w:lang w:val="es-ES"/>
        </w:rPr>
        <w:t xml:space="preserve"> </w:t>
      </w:r>
      <w:proofErr w:type="spellStart"/>
      <w:r w:rsidRPr="00613C0F">
        <w:rPr>
          <w:rFonts w:cs="Tahoma"/>
          <w:sz w:val="20"/>
          <w:szCs w:val="20"/>
          <w:lang w:val="es-ES"/>
        </w:rPr>
        <w:t>են</w:t>
      </w:r>
      <w:proofErr w:type="spellEnd"/>
      <w:r w:rsidRPr="00613C0F">
        <w:rPr>
          <w:rFonts w:cs="Tahoma"/>
          <w:sz w:val="20"/>
          <w:szCs w:val="20"/>
          <w:lang w:val="es-ES"/>
        </w:rPr>
        <w:t xml:space="preserve"> </w:t>
      </w:r>
      <w:proofErr w:type="spellStart"/>
      <w:r w:rsidRPr="00613C0F">
        <w:rPr>
          <w:rFonts w:cs="Tahoma"/>
          <w:sz w:val="20"/>
          <w:szCs w:val="20"/>
          <w:lang w:val="es-ES"/>
        </w:rPr>
        <w:t>փոխկապակցված</w:t>
      </w:r>
      <w:proofErr w:type="spellEnd"/>
      <w:r w:rsidRPr="00613C0F">
        <w:rPr>
          <w:rFonts w:cs="Tahoma"/>
          <w:sz w:val="20"/>
          <w:szCs w:val="20"/>
          <w:lang w:val="es-ES"/>
        </w:rPr>
        <w:t xml:space="preserve">, </w:t>
      </w:r>
      <w:proofErr w:type="spellStart"/>
      <w:r w:rsidRPr="00613C0F">
        <w:rPr>
          <w:rFonts w:cs="Tahoma"/>
          <w:sz w:val="20"/>
          <w:szCs w:val="20"/>
          <w:lang w:val="es-ES"/>
        </w:rPr>
        <w:t>եթե</w:t>
      </w:r>
      <w:proofErr w:type="spellEnd"/>
      <w:r w:rsidRPr="00613C0F">
        <w:rPr>
          <w:rFonts w:cs="Tahoma"/>
          <w:sz w:val="20"/>
          <w:szCs w:val="20"/>
          <w:lang w:val="es-ES"/>
        </w:rPr>
        <w:t xml:space="preserve"> </w:t>
      </w:r>
      <w:proofErr w:type="spellStart"/>
      <w:r w:rsidRPr="00613C0F">
        <w:rPr>
          <w:rFonts w:cs="Tahoma"/>
          <w:sz w:val="20"/>
          <w:szCs w:val="20"/>
          <w:lang w:val="es-ES"/>
        </w:rPr>
        <w:t>նրանք</w:t>
      </w:r>
      <w:proofErr w:type="spellEnd"/>
      <w:r w:rsidRPr="00613C0F">
        <w:rPr>
          <w:rFonts w:cs="Tahoma"/>
          <w:sz w:val="20"/>
          <w:szCs w:val="20"/>
          <w:lang w:val="es-ES"/>
        </w:rPr>
        <w:t xml:space="preserve"> </w:t>
      </w:r>
      <w:proofErr w:type="spellStart"/>
      <w:r w:rsidRPr="00613C0F">
        <w:rPr>
          <w:rFonts w:cs="Tahoma"/>
          <w:sz w:val="20"/>
          <w:szCs w:val="20"/>
          <w:lang w:val="es-ES"/>
        </w:rPr>
        <w:t>գործել</w:t>
      </w:r>
      <w:proofErr w:type="spellEnd"/>
      <w:r w:rsidRPr="00613C0F">
        <w:rPr>
          <w:rFonts w:cs="Tahoma"/>
          <w:sz w:val="20"/>
          <w:szCs w:val="20"/>
          <w:lang w:val="es-ES"/>
        </w:rPr>
        <w:t xml:space="preserve"> </w:t>
      </w:r>
      <w:proofErr w:type="spellStart"/>
      <w:r w:rsidRPr="00613C0F">
        <w:rPr>
          <w:rFonts w:cs="Tahoma"/>
          <w:sz w:val="20"/>
          <w:szCs w:val="20"/>
          <w:lang w:val="es-ES"/>
        </w:rPr>
        <w:t>են</w:t>
      </w:r>
      <w:proofErr w:type="spellEnd"/>
      <w:r w:rsidRPr="00613C0F">
        <w:rPr>
          <w:rFonts w:cs="Tahoma"/>
          <w:sz w:val="20"/>
          <w:szCs w:val="20"/>
          <w:lang w:val="es-ES"/>
        </w:rPr>
        <w:t xml:space="preserve"> </w:t>
      </w:r>
      <w:proofErr w:type="spellStart"/>
      <w:r w:rsidRPr="00613C0F">
        <w:rPr>
          <w:rFonts w:cs="Tahoma"/>
          <w:sz w:val="20"/>
          <w:szCs w:val="20"/>
          <w:lang w:val="es-ES"/>
        </w:rPr>
        <w:t>համաձայնեցված</w:t>
      </w:r>
      <w:proofErr w:type="spellEnd"/>
      <w:r w:rsidRPr="00613C0F">
        <w:rPr>
          <w:rFonts w:cs="Tahoma"/>
          <w:sz w:val="20"/>
          <w:szCs w:val="20"/>
          <w:lang w:val="es-ES"/>
        </w:rPr>
        <w:t xml:space="preserve">՝ </w:t>
      </w:r>
      <w:proofErr w:type="spellStart"/>
      <w:r w:rsidRPr="00613C0F">
        <w:rPr>
          <w:rFonts w:cs="Tahoma"/>
          <w:sz w:val="20"/>
          <w:szCs w:val="20"/>
          <w:lang w:val="es-ES"/>
        </w:rPr>
        <w:t>ելնելով</w:t>
      </w:r>
      <w:proofErr w:type="spellEnd"/>
      <w:r w:rsidRPr="00613C0F">
        <w:rPr>
          <w:rFonts w:cs="Tahoma"/>
          <w:sz w:val="20"/>
          <w:szCs w:val="20"/>
          <w:lang w:val="es-ES"/>
        </w:rPr>
        <w:t xml:space="preserve"> </w:t>
      </w:r>
      <w:proofErr w:type="spellStart"/>
      <w:r w:rsidRPr="00613C0F">
        <w:rPr>
          <w:rFonts w:cs="Tahoma"/>
          <w:sz w:val="20"/>
          <w:szCs w:val="20"/>
          <w:lang w:val="es-ES"/>
        </w:rPr>
        <w:t>ընդհանուր</w:t>
      </w:r>
      <w:proofErr w:type="spellEnd"/>
      <w:r w:rsidRPr="00613C0F">
        <w:rPr>
          <w:rFonts w:cs="Tahoma"/>
          <w:sz w:val="20"/>
          <w:szCs w:val="20"/>
          <w:lang w:val="es-ES"/>
        </w:rPr>
        <w:t xml:space="preserve"> </w:t>
      </w:r>
      <w:proofErr w:type="spellStart"/>
      <w:r w:rsidRPr="00613C0F">
        <w:rPr>
          <w:rFonts w:cs="Tahoma"/>
          <w:sz w:val="20"/>
          <w:szCs w:val="20"/>
          <w:lang w:val="es-ES"/>
        </w:rPr>
        <w:t>տնտեսական</w:t>
      </w:r>
      <w:proofErr w:type="spellEnd"/>
      <w:r w:rsidRPr="00613C0F">
        <w:rPr>
          <w:rFonts w:cs="Tahoma"/>
          <w:sz w:val="20"/>
          <w:szCs w:val="20"/>
          <w:lang w:val="es-ES"/>
        </w:rPr>
        <w:t xml:space="preserve"> </w:t>
      </w:r>
      <w:proofErr w:type="spellStart"/>
      <w:r w:rsidRPr="00613C0F">
        <w:rPr>
          <w:rFonts w:cs="Tahoma"/>
          <w:sz w:val="20"/>
          <w:szCs w:val="20"/>
          <w:lang w:val="es-ES"/>
        </w:rPr>
        <w:t>շահերից</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եթե</w:t>
      </w:r>
      <w:proofErr w:type="spellEnd"/>
      <w:r w:rsidRPr="00613C0F">
        <w:rPr>
          <w:rFonts w:cs="Tahoma"/>
          <w:sz w:val="20"/>
          <w:szCs w:val="20"/>
          <w:lang w:val="es-ES"/>
        </w:rPr>
        <w:t xml:space="preserve"> </w:t>
      </w:r>
      <w:proofErr w:type="spellStart"/>
      <w:r w:rsidRPr="00613C0F">
        <w:rPr>
          <w:rFonts w:cs="Tahoma"/>
          <w:sz w:val="20"/>
          <w:szCs w:val="20"/>
          <w:lang w:val="es-ES"/>
        </w:rPr>
        <w:t>տվյալ</w:t>
      </w:r>
      <w:proofErr w:type="spellEnd"/>
      <w:r w:rsidRPr="00613C0F">
        <w:rPr>
          <w:rFonts w:cs="Tahoma"/>
          <w:sz w:val="20"/>
          <w:szCs w:val="20"/>
          <w:lang w:val="es-ES"/>
        </w:rPr>
        <w:t xml:space="preserve"> </w:t>
      </w:r>
      <w:proofErr w:type="spellStart"/>
      <w:r w:rsidRPr="00613C0F">
        <w:rPr>
          <w:rFonts w:cs="Tahoma"/>
          <w:sz w:val="20"/>
          <w:szCs w:val="20"/>
          <w:lang w:val="es-ES"/>
        </w:rPr>
        <w:t>ֆիզիկական</w:t>
      </w:r>
      <w:proofErr w:type="spellEnd"/>
      <w:r w:rsidRPr="00613C0F">
        <w:rPr>
          <w:rFonts w:cs="Tahoma"/>
          <w:sz w:val="20"/>
          <w:szCs w:val="20"/>
          <w:lang w:val="es-ES"/>
        </w:rPr>
        <w:t xml:space="preserve"> </w:t>
      </w:r>
      <w:proofErr w:type="spellStart"/>
      <w:r w:rsidRPr="00613C0F">
        <w:rPr>
          <w:rFonts w:cs="Tahoma"/>
          <w:sz w:val="20"/>
          <w:szCs w:val="20"/>
          <w:lang w:val="es-ES"/>
        </w:rPr>
        <w:t>անձը</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նրա</w:t>
      </w:r>
      <w:proofErr w:type="spellEnd"/>
      <w:r w:rsidRPr="00613C0F">
        <w:rPr>
          <w:rFonts w:cs="Tahoma"/>
          <w:sz w:val="20"/>
          <w:szCs w:val="20"/>
          <w:lang w:val="es-ES"/>
        </w:rPr>
        <w:t xml:space="preserve"> </w:t>
      </w:r>
      <w:proofErr w:type="spellStart"/>
      <w:r w:rsidRPr="00613C0F">
        <w:rPr>
          <w:rFonts w:cs="Tahoma"/>
          <w:sz w:val="20"/>
          <w:szCs w:val="20"/>
          <w:lang w:val="es-ES"/>
        </w:rPr>
        <w:t>ընտանիքի</w:t>
      </w:r>
      <w:proofErr w:type="spellEnd"/>
      <w:r w:rsidRPr="00613C0F">
        <w:rPr>
          <w:rFonts w:cs="Tahoma"/>
          <w:sz w:val="20"/>
          <w:szCs w:val="20"/>
          <w:lang w:val="es-ES"/>
        </w:rPr>
        <w:t xml:space="preserve"> </w:t>
      </w:r>
      <w:proofErr w:type="spellStart"/>
      <w:r w:rsidRPr="00613C0F">
        <w:rPr>
          <w:rFonts w:cs="Tahoma"/>
          <w:sz w:val="20"/>
          <w:szCs w:val="20"/>
          <w:lang w:val="es-ES"/>
        </w:rPr>
        <w:t>անդամը</w:t>
      </w:r>
      <w:proofErr w:type="spellEnd"/>
      <w:r w:rsidRPr="00613C0F">
        <w:rPr>
          <w:rFonts w:cs="Tahoma"/>
          <w:sz w:val="20"/>
          <w:szCs w:val="20"/>
          <w:lang w:val="es-ES"/>
        </w:rPr>
        <w:t xml:space="preserve"> </w:t>
      </w:r>
      <w:proofErr w:type="spellStart"/>
      <w:r w:rsidRPr="00613C0F">
        <w:rPr>
          <w:rFonts w:cs="Tahoma"/>
          <w:sz w:val="20"/>
          <w:szCs w:val="20"/>
          <w:lang w:val="es-ES"/>
        </w:rPr>
        <w:t>հանդիսանում</w:t>
      </w:r>
      <w:proofErr w:type="spellEnd"/>
      <w:r w:rsidRPr="00613C0F">
        <w:rPr>
          <w:rFonts w:cs="Tahoma"/>
          <w:sz w:val="20"/>
          <w:szCs w:val="20"/>
          <w:lang w:val="es-ES"/>
        </w:rPr>
        <w:t xml:space="preserve"> է՝</w:t>
      </w:r>
    </w:p>
    <w:p w14:paraId="19B996B0" w14:textId="77777777" w:rsidR="004E191A" w:rsidRPr="00613C0F" w:rsidRDefault="004E191A" w:rsidP="00E26669">
      <w:pPr>
        <w:pStyle w:val="NormalWeb"/>
        <w:rPr>
          <w:rFonts w:cs="Tahoma"/>
          <w:sz w:val="20"/>
          <w:szCs w:val="20"/>
          <w:lang w:val="es-ES"/>
        </w:rPr>
      </w:pPr>
      <w:r w:rsidRPr="00613C0F">
        <w:rPr>
          <w:rFonts w:cs="Tahoma"/>
          <w:sz w:val="20"/>
          <w:szCs w:val="20"/>
          <w:lang w:val="es-ES"/>
        </w:rPr>
        <w:t xml:space="preserve">ա. </w:t>
      </w:r>
      <w:proofErr w:type="spellStart"/>
      <w:r w:rsidRPr="00613C0F">
        <w:rPr>
          <w:rFonts w:cs="Tahoma"/>
          <w:sz w:val="20"/>
          <w:szCs w:val="20"/>
          <w:lang w:val="es-ES"/>
        </w:rPr>
        <w:t>տվյալ</w:t>
      </w:r>
      <w:proofErr w:type="spellEnd"/>
      <w:r w:rsidRPr="00613C0F">
        <w:rPr>
          <w:rFonts w:cs="Tahoma"/>
          <w:sz w:val="20"/>
          <w:szCs w:val="20"/>
          <w:lang w:val="es-ES"/>
        </w:rPr>
        <w:t xml:space="preserve"> </w:t>
      </w:r>
      <w:proofErr w:type="spellStart"/>
      <w:r w:rsidRPr="00613C0F">
        <w:rPr>
          <w:rFonts w:cs="Tahoma"/>
          <w:sz w:val="20"/>
          <w:szCs w:val="20"/>
          <w:lang w:val="es-ES"/>
        </w:rPr>
        <w:t>իրավաբանական</w:t>
      </w:r>
      <w:proofErr w:type="spellEnd"/>
      <w:r w:rsidRPr="00613C0F">
        <w:rPr>
          <w:rFonts w:cs="Tahoma"/>
          <w:sz w:val="20"/>
          <w:szCs w:val="20"/>
          <w:lang w:val="es-ES"/>
        </w:rPr>
        <w:t xml:space="preserve"> </w:t>
      </w:r>
      <w:proofErr w:type="spellStart"/>
      <w:r w:rsidRPr="00613C0F">
        <w:rPr>
          <w:rFonts w:cs="Tahoma"/>
          <w:sz w:val="20"/>
          <w:szCs w:val="20"/>
          <w:lang w:val="es-ES"/>
        </w:rPr>
        <w:t>անձի</w:t>
      </w:r>
      <w:proofErr w:type="spellEnd"/>
      <w:r w:rsidRPr="00613C0F">
        <w:rPr>
          <w:rFonts w:cs="Tahoma"/>
          <w:sz w:val="20"/>
          <w:szCs w:val="20"/>
          <w:lang w:val="es-ES"/>
        </w:rPr>
        <w:t xml:space="preserve"> </w:t>
      </w:r>
      <w:proofErr w:type="spellStart"/>
      <w:r w:rsidRPr="00613C0F">
        <w:rPr>
          <w:rFonts w:cs="Tahoma"/>
          <w:sz w:val="20"/>
          <w:szCs w:val="20"/>
          <w:lang w:val="es-ES"/>
        </w:rPr>
        <w:t>բաժնետոմսերի</w:t>
      </w:r>
      <w:proofErr w:type="spellEnd"/>
      <w:r w:rsidRPr="00613C0F">
        <w:rPr>
          <w:rFonts w:cs="Tahoma"/>
          <w:sz w:val="20"/>
          <w:szCs w:val="20"/>
          <w:lang w:val="es-ES"/>
        </w:rPr>
        <w:t xml:space="preserve"> </w:t>
      </w:r>
      <w:proofErr w:type="spellStart"/>
      <w:r w:rsidRPr="00613C0F">
        <w:rPr>
          <w:rFonts w:cs="Tahoma"/>
          <w:sz w:val="20"/>
          <w:szCs w:val="20"/>
          <w:lang w:val="es-ES"/>
        </w:rPr>
        <w:t>տաս</w:t>
      </w:r>
      <w:proofErr w:type="spellEnd"/>
      <w:r w:rsidRPr="00613C0F">
        <w:rPr>
          <w:rFonts w:cs="Tahoma"/>
          <w:sz w:val="20"/>
          <w:szCs w:val="20"/>
          <w:lang w:val="es-ES"/>
        </w:rPr>
        <w:t xml:space="preserve"> </w:t>
      </w:r>
      <w:proofErr w:type="spellStart"/>
      <w:r w:rsidRPr="00613C0F">
        <w:rPr>
          <w:rFonts w:cs="Tahoma"/>
          <w:sz w:val="20"/>
          <w:szCs w:val="20"/>
          <w:lang w:val="es-ES"/>
        </w:rPr>
        <w:t>տոկոսից</w:t>
      </w:r>
      <w:proofErr w:type="spellEnd"/>
      <w:r w:rsidRPr="00613C0F">
        <w:rPr>
          <w:rFonts w:cs="Tahoma"/>
          <w:sz w:val="20"/>
          <w:szCs w:val="20"/>
          <w:lang w:val="es-ES"/>
        </w:rPr>
        <w:t xml:space="preserve"> </w:t>
      </w:r>
      <w:proofErr w:type="spellStart"/>
      <w:r w:rsidRPr="00613C0F">
        <w:rPr>
          <w:rFonts w:cs="Tahoma"/>
          <w:sz w:val="20"/>
          <w:szCs w:val="20"/>
          <w:lang w:val="es-ES"/>
        </w:rPr>
        <w:t>ավելին</w:t>
      </w:r>
      <w:proofErr w:type="spellEnd"/>
      <w:r w:rsidRPr="00613C0F">
        <w:rPr>
          <w:rFonts w:cs="Tahoma"/>
          <w:sz w:val="20"/>
          <w:szCs w:val="20"/>
          <w:lang w:val="es-ES"/>
        </w:rPr>
        <w:t xml:space="preserve"> </w:t>
      </w:r>
      <w:proofErr w:type="spellStart"/>
      <w:r w:rsidRPr="00613C0F">
        <w:rPr>
          <w:rFonts w:cs="Tahoma"/>
          <w:sz w:val="20"/>
          <w:szCs w:val="20"/>
          <w:lang w:val="es-ES"/>
        </w:rPr>
        <w:t>տնօրինող</w:t>
      </w:r>
      <w:proofErr w:type="spellEnd"/>
      <w:r w:rsidRPr="00613C0F">
        <w:rPr>
          <w:rFonts w:cs="Tahoma"/>
          <w:sz w:val="20"/>
          <w:szCs w:val="20"/>
          <w:lang w:val="es-ES"/>
        </w:rPr>
        <w:t xml:space="preserve"> </w:t>
      </w:r>
      <w:proofErr w:type="spellStart"/>
      <w:r w:rsidRPr="00613C0F">
        <w:rPr>
          <w:rFonts w:cs="Tahoma"/>
          <w:sz w:val="20"/>
          <w:szCs w:val="20"/>
          <w:lang w:val="es-ES"/>
        </w:rPr>
        <w:t>մասնակից</w:t>
      </w:r>
      <w:proofErr w:type="spellEnd"/>
      <w:r w:rsidRPr="00613C0F">
        <w:rPr>
          <w:rFonts w:cs="Tahoma"/>
          <w:sz w:val="20"/>
          <w:szCs w:val="20"/>
          <w:lang w:val="es-ES"/>
        </w:rPr>
        <w:t>.</w:t>
      </w:r>
    </w:p>
    <w:p w14:paraId="7FD69DB3" w14:textId="77777777" w:rsidR="004E191A" w:rsidRPr="00613C0F" w:rsidRDefault="004E191A" w:rsidP="00E26669">
      <w:pPr>
        <w:pStyle w:val="NormalWeb"/>
        <w:rPr>
          <w:rFonts w:cs="Tahoma"/>
          <w:sz w:val="20"/>
          <w:szCs w:val="20"/>
          <w:lang w:val="es-ES"/>
        </w:rPr>
      </w:pPr>
      <w:r w:rsidRPr="00613C0F">
        <w:rPr>
          <w:rFonts w:cs="Tahoma"/>
          <w:sz w:val="20"/>
          <w:szCs w:val="20"/>
          <w:lang w:val="es-ES"/>
        </w:rPr>
        <w:t xml:space="preserve">բ. </w:t>
      </w:r>
      <w:proofErr w:type="spellStart"/>
      <w:r w:rsidRPr="00613C0F">
        <w:rPr>
          <w:rFonts w:cs="Tahoma"/>
          <w:sz w:val="20"/>
          <w:szCs w:val="20"/>
          <w:lang w:val="es-ES"/>
        </w:rPr>
        <w:t>Հայաստանի</w:t>
      </w:r>
      <w:proofErr w:type="spellEnd"/>
      <w:r w:rsidRPr="00613C0F">
        <w:rPr>
          <w:rFonts w:cs="Tahoma"/>
          <w:sz w:val="20"/>
          <w:szCs w:val="20"/>
          <w:lang w:val="es-ES"/>
        </w:rPr>
        <w:t xml:space="preserve"> </w:t>
      </w:r>
      <w:proofErr w:type="spellStart"/>
      <w:r w:rsidRPr="00613C0F">
        <w:rPr>
          <w:rFonts w:cs="Tahoma"/>
          <w:sz w:val="20"/>
          <w:szCs w:val="20"/>
          <w:lang w:val="es-ES"/>
        </w:rPr>
        <w:t>Հանրապետության</w:t>
      </w:r>
      <w:proofErr w:type="spellEnd"/>
      <w:r w:rsidRPr="00613C0F">
        <w:rPr>
          <w:rFonts w:cs="Tahoma"/>
          <w:sz w:val="20"/>
          <w:szCs w:val="20"/>
          <w:lang w:val="es-ES"/>
        </w:rPr>
        <w:t xml:space="preserve"> </w:t>
      </w:r>
      <w:proofErr w:type="spellStart"/>
      <w:r w:rsidRPr="00613C0F">
        <w:rPr>
          <w:rFonts w:cs="Tahoma"/>
          <w:sz w:val="20"/>
          <w:szCs w:val="20"/>
          <w:lang w:val="es-ES"/>
        </w:rPr>
        <w:t>օրենսդրությամբ</w:t>
      </w:r>
      <w:proofErr w:type="spellEnd"/>
      <w:r w:rsidRPr="00613C0F">
        <w:rPr>
          <w:rFonts w:cs="Tahoma"/>
          <w:sz w:val="20"/>
          <w:szCs w:val="20"/>
          <w:lang w:val="es-ES"/>
        </w:rPr>
        <w:t xml:space="preserve"> </w:t>
      </w:r>
      <w:proofErr w:type="spellStart"/>
      <w:r w:rsidRPr="00613C0F">
        <w:rPr>
          <w:rFonts w:cs="Tahoma"/>
          <w:sz w:val="20"/>
          <w:szCs w:val="20"/>
          <w:lang w:val="es-ES"/>
        </w:rPr>
        <w:t>չարգելված</w:t>
      </w:r>
      <w:proofErr w:type="spellEnd"/>
      <w:r w:rsidRPr="00613C0F">
        <w:rPr>
          <w:rFonts w:cs="Tahoma"/>
          <w:sz w:val="20"/>
          <w:szCs w:val="20"/>
          <w:lang w:val="es-ES"/>
        </w:rPr>
        <w:t xml:space="preserve"> </w:t>
      </w:r>
      <w:proofErr w:type="spellStart"/>
      <w:r w:rsidRPr="00613C0F">
        <w:rPr>
          <w:rFonts w:cs="Tahoma"/>
          <w:sz w:val="20"/>
          <w:szCs w:val="20"/>
          <w:lang w:val="es-ES"/>
        </w:rPr>
        <w:t>այլ</w:t>
      </w:r>
      <w:proofErr w:type="spellEnd"/>
      <w:r w:rsidRPr="00613C0F">
        <w:rPr>
          <w:rFonts w:cs="Tahoma"/>
          <w:sz w:val="20"/>
          <w:szCs w:val="20"/>
          <w:lang w:val="es-ES"/>
        </w:rPr>
        <w:t xml:space="preserve"> </w:t>
      </w:r>
      <w:proofErr w:type="spellStart"/>
      <w:r w:rsidRPr="00613C0F">
        <w:rPr>
          <w:rFonts w:cs="Tahoma"/>
          <w:sz w:val="20"/>
          <w:szCs w:val="20"/>
          <w:lang w:val="es-ES"/>
        </w:rPr>
        <w:t>ձևով</w:t>
      </w:r>
      <w:proofErr w:type="spellEnd"/>
      <w:r w:rsidRPr="00613C0F">
        <w:rPr>
          <w:rFonts w:cs="Tahoma"/>
          <w:sz w:val="20"/>
          <w:szCs w:val="20"/>
          <w:lang w:val="es-ES"/>
        </w:rPr>
        <w:t xml:space="preserve"> </w:t>
      </w:r>
      <w:proofErr w:type="spellStart"/>
      <w:r w:rsidRPr="00613C0F">
        <w:rPr>
          <w:rFonts w:cs="Tahoma"/>
          <w:sz w:val="20"/>
          <w:szCs w:val="20"/>
          <w:lang w:val="es-ES"/>
        </w:rPr>
        <w:t>իրավաբանական</w:t>
      </w:r>
      <w:proofErr w:type="spellEnd"/>
      <w:r w:rsidRPr="00613C0F">
        <w:rPr>
          <w:rFonts w:cs="Tahoma"/>
          <w:sz w:val="20"/>
          <w:szCs w:val="20"/>
          <w:lang w:val="es-ES"/>
        </w:rPr>
        <w:t xml:space="preserve"> </w:t>
      </w:r>
      <w:proofErr w:type="spellStart"/>
      <w:r w:rsidRPr="00613C0F">
        <w:rPr>
          <w:rFonts w:cs="Tahoma"/>
          <w:sz w:val="20"/>
          <w:szCs w:val="20"/>
          <w:lang w:val="es-ES"/>
        </w:rPr>
        <w:t>անձի</w:t>
      </w:r>
      <w:proofErr w:type="spellEnd"/>
      <w:r w:rsidRPr="00613C0F">
        <w:rPr>
          <w:rFonts w:cs="Tahoma"/>
          <w:sz w:val="20"/>
          <w:szCs w:val="20"/>
          <w:lang w:val="es-ES"/>
        </w:rPr>
        <w:t xml:space="preserve"> </w:t>
      </w:r>
      <w:proofErr w:type="spellStart"/>
      <w:r w:rsidRPr="00613C0F">
        <w:rPr>
          <w:rFonts w:cs="Tahoma"/>
          <w:sz w:val="20"/>
          <w:szCs w:val="20"/>
          <w:lang w:val="es-ES"/>
        </w:rPr>
        <w:t>որոշումները</w:t>
      </w:r>
      <w:proofErr w:type="spellEnd"/>
      <w:r w:rsidRPr="00613C0F">
        <w:rPr>
          <w:rFonts w:cs="Tahoma"/>
          <w:sz w:val="20"/>
          <w:szCs w:val="20"/>
          <w:lang w:val="es-ES"/>
        </w:rPr>
        <w:t xml:space="preserve"> </w:t>
      </w:r>
      <w:proofErr w:type="spellStart"/>
      <w:r w:rsidRPr="00613C0F">
        <w:rPr>
          <w:rFonts w:cs="Tahoma"/>
          <w:sz w:val="20"/>
          <w:szCs w:val="20"/>
          <w:lang w:val="es-ES"/>
        </w:rPr>
        <w:t>կանխորոշելու</w:t>
      </w:r>
      <w:proofErr w:type="spellEnd"/>
      <w:r w:rsidRPr="00613C0F">
        <w:rPr>
          <w:rFonts w:cs="Tahoma"/>
          <w:sz w:val="20"/>
          <w:szCs w:val="20"/>
          <w:lang w:val="es-ES"/>
        </w:rPr>
        <w:t xml:space="preserve"> </w:t>
      </w:r>
      <w:proofErr w:type="spellStart"/>
      <w:r w:rsidRPr="00613C0F">
        <w:rPr>
          <w:rFonts w:cs="Tahoma"/>
          <w:sz w:val="20"/>
          <w:szCs w:val="20"/>
          <w:lang w:val="es-ES"/>
        </w:rPr>
        <w:t>հնարավորություն</w:t>
      </w:r>
      <w:proofErr w:type="spellEnd"/>
      <w:r w:rsidRPr="00613C0F">
        <w:rPr>
          <w:rFonts w:cs="Tahoma"/>
          <w:sz w:val="20"/>
          <w:szCs w:val="20"/>
          <w:lang w:val="es-ES"/>
        </w:rPr>
        <w:t xml:space="preserve"> </w:t>
      </w:r>
      <w:proofErr w:type="spellStart"/>
      <w:r w:rsidRPr="00613C0F">
        <w:rPr>
          <w:rFonts w:cs="Tahoma"/>
          <w:sz w:val="20"/>
          <w:szCs w:val="20"/>
          <w:lang w:val="es-ES"/>
        </w:rPr>
        <w:t>ունեցող</w:t>
      </w:r>
      <w:proofErr w:type="spellEnd"/>
      <w:r w:rsidRPr="00613C0F">
        <w:rPr>
          <w:rFonts w:cs="Tahoma"/>
          <w:sz w:val="20"/>
          <w:szCs w:val="20"/>
          <w:lang w:val="es-ES"/>
        </w:rPr>
        <w:t xml:space="preserve"> </w:t>
      </w:r>
      <w:proofErr w:type="spellStart"/>
      <w:r w:rsidRPr="00613C0F">
        <w:rPr>
          <w:rFonts w:cs="Tahoma"/>
          <w:sz w:val="20"/>
          <w:szCs w:val="20"/>
          <w:lang w:val="es-ES"/>
        </w:rPr>
        <w:t>անձ</w:t>
      </w:r>
      <w:proofErr w:type="spellEnd"/>
      <w:r w:rsidRPr="00613C0F">
        <w:rPr>
          <w:rFonts w:cs="Tahoma"/>
          <w:sz w:val="20"/>
          <w:szCs w:val="20"/>
          <w:lang w:val="es-ES"/>
        </w:rPr>
        <w:t>.</w:t>
      </w:r>
    </w:p>
    <w:p w14:paraId="676CCBF8" w14:textId="77777777" w:rsidR="004E191A" w:rsidRPr="00613C0F" w:rsidRDefault="004E191A" w:rsidP="00E26669">
      <w:pPr>
        <w:pStyle w:val="NormalWeb"/>
        <w:rPr>
          <w:rFonts w:cs="Tahoma"/>
          <w:sz w:val="20"/>
          <w:szCs w:val="20"/>
          <w:lang w:val="es-ES"/>
        </w:rPr>
      </w:pPr>
      <w:r w:rsidRPr="00613C0F">
        <w:rPr>
          <w:rFonts w:cs="Tahoma"/>
          <w:sz w:val="20"/>
          <w:szCs w:val="20"/>
          <w:lang w:val="es-ES"/>
        </w:rPr>
        <w:t xml:space="preserve">գ. </w:t>
      </w:r>
      <w:proofErr w:type="spellStart"/>
      <w:r w:rsidRPr="00613C0F">
        <w:rPr>
          <w:rFonts w:cs="Tahoma"/>
          <w:sz w:val="20"/>
          <w:szCs w:val="20"/>
          <w:lang w:val="es-ES"/>
        </w:rPr>
        <w:t>տվյալ</w:t>
      </w:r>
      <w:proofErr w:type="spellEnd"/>
      <w:r w:rsidRPr="00613C0F">
        <w:rPr>
          <w:rFonts w:cs="Tahoma"/>
          <w:sz w:val="20"/>
          <w:szCs w:val="20"/>
          <w:lang w:val="es-ES"/>
        </w:rPr>
        <w:t xml:space="preserve"> </w:t>
      </w:r>
      <w:proofErr w:type="spellStart"/>
      <w:r w:rsidRPr="00613C0F">
        <w:rPr>
          <w:rFonts w:cs="Tahoma"/>
          <w:sz w:val="20"/>
          <w:szCs w:val="20"/>
          <w:lang w:val="es-ES"/>
        </w:rPr>
        <w:t>իրավաբանական</w:t>
      </w:r>
      <w:proofErr w:type="spellEnd"/>
      <w:r w:rsidRPr="00613C0F">
        <w:rPr>
          <w:rFonts w:cs="Tahoma"/>
          <w:sz w:val="20"/>
          <w:szCs w:val="20"/>
          <w:lang w:val="es-ES"/>
        </w:rPr>
        <w:t xml:space="preserve"> </w:t>
      </w:r>
      <w:proofErr w:type="spellStart"/>
      <w:r w:rsidRPr="00613C0F">
        <w:rPr>
          <w:rFonts w:cs="Tahoma"/>
          <w:sz w:val="20"/>
          <w:szCs w:val="20"/>
          <w:lang w:val="es-ES"/>
        </w:rPr>
        <w:t>անձի</w:t>
      </w:r>
      <w:proofErr w:type="spellEnd"/>
      <w:r w:rsidRPr="00613C0F">
        <w:rPr>
          <w:rFonts w:cs="Tahoma"/>
          <w:sz w:val="20"/>
          <w:szCs w:val="20"/>
          <w:lang w:val="es-ES"/>
        </w:rPr>
        <w:t xml:space="preserve"> </w:t>
      </w:r>
      <w:proofErr w:type="spellStart"/>
      <w:r w:rsidRPr="00613C0F">
        <w:rPr>
          <w:rFonts w:cs="Tahoma"/>
          <w:sz w:val="20"/>
          <w:szCs w:val="20"/>
          <w:lang w:val="es-ES"/>
        </w:rPr>
        <w:t>խորհրդի</w:t>
      </w:r>
      <w:proofErr w:type="spellEnd"/>
      <w:r w:rsidRPr="00613C0F">
        <w:rPr>
          <w:rFonts w:cs="Tahoma"/>
          <w:sz w:val="20"/>
          <w:szCs w:val="20"/>
          <w:lang w:val="es-ES"/>
        </w:rPr>
        <w:t xml:space="preserve"> </w:t>
      </w:r>
      <w:proofErr w:type="spellStart"/>
      <w:r w:rsidRPr="00613C0F">
        <w:rPr>
          <w:rFonts w:cs="Tahoma"/>
          <w:sz w:val="20"/>
          <w:szCs w:val="20"/>
          <w:lang w:val="es-ES"/>
        </w:rPr>
        <w:t>նախագահ</w:t>
      </w:r>
      <w:proofErr w:type="spellEnd"/>
      <w:r w:rsidRPr="00613C0F">
        <w:rPr>
          <w:rFonts w:cs="Tahoma"/>
          <w:sz w:val="20"/>
          <w:szCs w:val="20"/>
          <w:lang w:val="es-ES"/>
        </w:rPr>
        <w:t xml:space="preserve">, </w:t>
      </w:r>
      <w:proofErr w:type="spellStart"/>
      <w:r w:rsidRPr="00613C0F">
        <w:rPr>
          <w:rFonts w:cs="Tahoma"/>
          <w:sz w:val="20"/>
          <w:szCs w:val="20"/>
          <w:lang w:val="es-ES"/>
        </w:rPr>
        <w:t>խորհրդի</w:t>
      </w:r>
      <w:proofErr w:type="spellEnd"/>
      <w:r w:rsidRPr="00613C0F">
        <w:rPr>
          <w:rFonts w:cs="Tahoma"/>
          <w:sz w:val="20"/>
          <w:szCs w:val="20"/>
          <w:lang w:val="es-ES"/>
        </w:rPr>
        <w:t xml:space="preserve"> </w:t>
      </w:r>
      <w:proofErr w:type="spellStart"/>
      <w:r w:rsidRPr="00613C0F">
        <w:rPr>
          <w:rFonts w:cs="Tahoma"/>
          <w:sz w:val="20"/>
          <w:szCs w:val="20"/>
          <w:lang w:val="es-ES"/>
        </w:rPr>
        <w:t>նախագահի</w:t>
      </w:r>
      <w:proofErr w:type="spellEnd"/>
      <w:r w:rsidRPr="00613C0F">
        <w:rPr>
          <w:rFonts w:cs="Tahoma"/>
          <w:sz w:val="20"/>
          <w:szCs w:val="20"/>
          <w:lang w:val="es-ES"/>
        </w:rPr>
        <w:t xml:space="preserve"> </w:t>
      </w:r>
      <w:proofErr w:type="spellStart"/>
      <w:r w:rsidRPr="00613C0F">
        <w:rPr>
          <w:rFonts w:cs="Tahoma"/>
          <w:sz w:val="20"/>
          <w:szCs w:val="20"/>
          <w:lang w:val="es-ES"/>
        </w:rPr>
        <w:t>տեղակալ</w:t>
      </w:r>
      <w:proofErr w:type="spellEnd"/>
      <w:r w:rsidRPr="00613C0F">
        <w:rPr>
          <w:rFonts w:cs="Tahoma"/>
          <w:sz w:val="20"/>
          <w:szCs w:val="20"/>
          <w:lang w:val="es-ES"/>
        </w:rPr>
        <w:t xml:space="preserve">, </w:t>
      </w:r>
      <w:proofErr w:type="spellStart"/>
      <w:r w:rsidRPr="00613C0F">
        <w:rPr>
          <w:rFonts w:cs="Tahoma"/>
          <w:sz w:val="20"/>
          <w:szCs w:val="20"/>
          <w:lang w:val="es-ES"/>
        </w:rPr>
        <w:t>խորհրդի</w:t>
      </w:r>
      <w:proofErr w:type="spellEnd"/>
      <w:r w:rsidRPr="00613C0F">
        <w:rPr>
          <w:rFonts w:cs="Tahoma"/>
          <w:sz w:val="20"/>
          <w:szCs w:val="20"/>
          <w:lang w:val="es-ES"/>
        </w:rPr>
        <w:t xml:space="preserve"> </w:t>
      </w:r>
      <w:proofErr w:type="spellStart"/>
      <w:r w:rsidRPr="00613C0F">
        <w:rPr>
          <w:rFonts w:cs="Tahoma"/>
          <w:sz w:val="20"/>
          <w:szCs w:val="20"/>
          <w:lang w:val="es-ES"/>
        </w:rPr>
        <w:t>անդամ</w:t>
      </w:r>
      <w:proofErr w:type="spellEnd"/>
      <w:r w:rsidRPr="00613C0F">
        <w:rPr>
          <w:rFonts w:cs="Tahoma"/>
          <w:sz w:val="20"/>
          <w:szCs w:val="20"/>
          <w:lang w:val="es-ES"/>
        </w:rPr>
        <w:t xml:space="preserve">, </w:t>
      </w:r>
      <w:proofErr w:type="spellStart"/>
      <w:r w:rsidRPr="00613C0F">
        <w:rPr>
          <w:rFonts w:cs="Tahoma"/>
          <w:sz w:val="20"/>
          <w:szCs w:val="20"/>
          <w:lang w:val="es-ES"/>
        </w:rPr>
        <w:t>գործադիր</w:t>
      </w:r>
      <w:proofErr w:type="spellEnd"/>
      <w:r w:rsidRPr="00613C0F">
        <w:rPr>
          <w:rFonts w:cs="Tahoma"/>
          <w:sz w:val="20"/>
          <w:szCs w:val="20"/>
          <w:lang w:val="es-ES"/>
        </w:rPr>
        <w:t xml:space="preserve"> </w:t>
      </w:r>
      <w:proofErr w:type="spellStart"/>
      <w:r w:rsidRPr="00613C0F">
        <w:rPr>
          <w:rFonts w:cs="Tahoma"/>
          <w:sz w:val="20"/>
          <w:szCs w:val="20"/>
          <w:lang w:val="es-ES"/>
        </w:rPr>
        <w:t>տնօրեն</w:t>
      </w:r>
      <w:proofErr w:type="spellEnd"/>
      <w:r w:rsidRPr="00613C0F">
        <w:rPr>
          <w:rFonts w:cs="Tahoma"/>
          <w:sz w:val="20"/>
          <w:szCs w:val="20"/>
          <w:lang w:val="es-ES"/>
        </w:rPr>
        <w:t xml:space="preserve">, </w:t>
      </w:r>
      <w:proofErr w:type="spellStart"/>
      <w:r w:rsidRPr="00613C0F">
        <w:rPr>
          <w:rFonts w:cs="Tahoma"/>
          <w:sz w:val="20"/>
          <w:szCs w:val="20"/>
          <w:lang w:val="es-ES"/>
        </w:rPr>
        <w:t>նրա</w:t>
      </w:r>
      <w:proofErr w:type="spellEnd"/>
      <w:r w:rsidRPr="00613C0F">
        <w:rPr>
          <w:rFonts w:cs="Tahoma"/>
          <w:sz w:val="20"/>
          <w:szCs w:val="20"/>
          <w:lang w:val="es-ES"/>
        </w:rPr>
        <w:t xml:space="preserve"> </w:t>
      </w:r>
      <w:proofErr w:type="spellStart"/>
      <w:r w:rsidRPr="00613C0F">
        <w:rPr>
          <w:rFonts w:cs="Tahoma"/>
          <w:sz w:val="20"/>
          <w:szCs w:val="20"/>
          <w:lang w:val="es-ES"/>
        </w:rPr>
        <w:t>տեղակալ</w:t>
      </w:r>
      <w:proofErr w:type="spellEnd"/>
      <w:r w:rsidRPr="00613C0F">
        <w:rPr>
          <w:rFonts w:cs="Tahoma"/>
          <w:sz w:val="20"/>
          <w:szCs w:val="20"/>
          <w:lang w:val="es-ES"/>
        </w:rPr>
        <w:t xml:space="preserve">, </w:t>
      </w:r>
      <w:proofErr w:type="spellStart"/>
      <w:r w:rsidRPr="00613C0F">
        <w:rPr>
          <w:rFonts w:cs="Tahoma"/>
          <w:sz w:val="20"/>
          <w:szCs w:val="20"/>
          <w:lang w:val="es-ES"/>
        </w:rPr>
        <w:t>գործադիր</w:t>
      </w:r>
      <w:proofErr w:type="spellEnd"/>
      <w:r w:rsidRPr="00613C0F">
        <w:rPr>
          <w:rFonts w:cs="Tahoma"/>
          <w:sz w:val="20"/>
          <w:szCs w:val="20"/>
          <w:lang w:val="es-ES"/>
        </w:rPr>
        <w:t xml:space="preserve"> </w:t>
      </w:r>
      <w:proofErr w:type="spellStart"/>
      <w:r w:rsidRPr="00613C0F">
        <w:rPr>
          <w:rFonts w:cs="Tahoma"/>
          <w:sz w:val="20"/>
          <w:szCs w:val="20"/>
          <w:lang w:val="es-ES"/>
        </w:rPr>
        <w:t>մարմնի</w:t>
      </w:r>
      <w:proofErr w:type="spellEnd"/>
      <w:r w:rsidRPr="00613C0F">
        <w:rPr>
          <w:rFonts w:cs="Tahoma"/>
          <w:sz w:val="20"/>
          <w:szCs w:val="20"/>
          <w:lang w:val="es-ES"/>
        </w:rPr>
        <w:t xml:space="preserve"> </w:t>
      </w:r>
      <w:proofErr w:type="spellStart"/>
      <w:r w:rsidRPr="00613C0F">
        <w:rPr>
          <w:rFonts w:cs="Tahoma"/>
          <w:sz w:val="20"/>
          <w:szCs w:val="20"/>
          <w:lang w:val="es-ES"/>
        </w:rPr>
        <w:t>գործառույթներ</w:t>
      </w:r>
      <w:proofErr w:type="spellEnd"/>
      <w:r w:rsidRPr="00613C0F">
        <w:rPr>
          <w:rFonts w:cs="Tahoma"/>
          <w:sz w:val="20"/>
          <w:szCs w:val="20"/>
          <w:lang w:val="es-ES"/>
        </w:rPr>
        <w:t xml:space="preserve"> </w:t>
      </w:r>
      <w:proofErr w:type="spellStart"/>
      <w:r w:rsidRPr="00613C0F">
        <w:rPr>
          <w:rFonts w:cs="Tahoma"/>
          <w:sz w:val="20"/>
          <w:szCs w:val="20"/>
          <w:lang w:val="es-ES"/>
        </w:rPr>
        <w:t>իրականացնող</w:t>
      </w:r>
      <w:proofErr w:type="spellEnd"/>
      <w:r w:rsidRPr="00613C0F">
        <w:rPr>
          <w:rFonts w:cs="Tahoma"/>
          <w:sz w:val="20"/>
          <w:szCs w:val="20"/>
          <w:lang w:val="es-ES"/>
        </w:rPr>
        <w:t xml:space="preserve"> </w:t>
      </w:r>
      <w:proofErr w:type="spellStart"/>
      <w:r w:rsidRPr="00613C0F">
        <w:rPr>
          <w:rFonts w:cs="Tahoma"/>
          <w:sz w:val="20"/>
          <w:szCs w:val="20"/>
          <w:lang w:val="es-ES"/>
        </w:rPr>
        <w:t>կոլեգիալ</w:t>
      </w:r>
      <w:proofErr w:type="spellEnd"/>
      <w:r w:rsidRPr="00613C0F">
        <w:rPr>
          <w:rFonts w:cs="Tahoma"/>
          <w:sz w:val="20"/>
          <w:szCs w:val="20"/>
          <w:lang w:val="es-ES"/>
        </w:rPr>
        <w:t xml:space="preserve"> </w:t>
      </w:r>
      <w:proofErr w:type="spellStart"/>
      <w:r w:rsidRPr="00613C0F">
        <w:rPr>
          <w:rFonts w:cs="Tahoma"/>
          <w:sz w:val="20"/>
          <w:szCs w:val="20"/>
          <w:lang w:val="es-ES"/>
        </w:rPr>
        <w:t>մարմնի</w:t>
      </w:r>
      <w:proofErr w:type="spellEnd"/>
      <w:r w:rsidRPr="00613C0F">
        <w:rPr>
          <w:rFonts w:cs="Tahoma"/>
          <w:sz w:val="20"/>
          <w:szCs w:val="20"/>
          <w:lang w:val="es-ES"/>
        </w:rPr>
        <w:t xml:space="preserve"> </w:t>
      </w:r>
      <w:proofErr w:type="spellStart"/>
      <w:r w:rsidRPr="00613C0F">
        <w:rPr>
          <w:rFonts w:cs="Tahoma"/>
          <w:sz w:val="20"/>
          <w:szCs w:val="20"/>
          <w:lang w:val="es-ES"/>
        </w:rPr>
        <w:t>նախագահ</w:t>
      </w:r>
      <w:proofErr w:type="spellEnd"/>
      <w:r w:rsidRPr="00613C0F">
        <w:rPr>
          <w:rFonts w:cs="Tahoma"/>
          <w:sz w:val="20"/>
          <w:szCs w:val="20"/>
          <w:lang w:val="es-ES"/>
        </w:rPr>
        <w:t xml:space="preserve">, </w:t>
      </w:r>
      <w:proofErr w:type="spellStart"/>
      <w:r w:rsidRPr="00613C0F">
        <w:rPr>
          <w:rFonts w:cs="Tahoma"/>
          <w:sz w:val="20"/>
          <w:szCs w:val="20"/>
          <w:lang w:val="es-ES"/>
        </w:rPr>
        <w:t>անդամ</w:t>
      </w:r>
      <w:proofErr w:type="spellEnd"/>
      <w:r w:rsidRPr="00613C0F">
        <w:rPr>
          <w:rFonts w:cs="Tahoma"/>
          <w:sz w:val="20"/>
          <w:szCs w:val="20"/>
          <w:lang w:val="es-ES"/>
        </w:rPr>
        <w:t>.</w:t>
      </w:r>
    </w:p>
    <w:p w14:paraId="53D9D151" w14:textId="77777777" w:rsidR="004E191A" w:rsidRPr="00613C0F" w:rsidRDefault="004E191A" w:rsidP="00E26669">
      <w:pPr>
        <w:pStyle w:val="NormalWeb"/>
        <w:rPr>
          <w:rFonts w:cs="Tahoma"/>
          <w:sz w:val="20"/>
          <w:szCs w:val="20"/>
          <w:lang w:val="es-ES"/>
        </w:rPr>
      </w:pPr>
      <w:r w:rsidRPr="00613C0F">
        <w:rPr>
          <w:rFonts w:cs="Tahoma"/>
          <w:sz w:val="20"/>
          <w:szCs w:val="20"/>
          <w:lang w:val="es-ES"/>
        </w:rPr>
        <w:t xml:space="preserve">դ. </w:t>
      </w:r>
      <w:proofErr w:type="spellStart"/>
      <w:r w:rsidRPr="00613C0F">
        <w:rPr>
          <w:rFonts w:cs="Tahoma"/>
          <w:sz w:val="20"/>
          <w:szCs w:val="20"/>
          <w:lang w:val="es-ES"/>
        </w:rPr>
        <w:t>իրավաբանական</w:t>
      </w:r>
      <w:proofErr w:type="spellEnd"/>
      <w:r w:rsidRPr="00613C0F">
        <w:rPr>
          <w:rFonts w:cs="Tahoma"/>
          <w:sz w:val="20"/>
          <w:szCs w:val="20"/>
          <w:lang w:val="es-ES"/>
        </w:rPr>
        <w:t xml:space="preserve"> </w:t>
      </w:r>
      <w:proofErr w:type="spellStart"/>
      <w:r w:rsidRPr="00613C0F">
        <w:rPr>
          <w:rFonts w:cs="Tahoma"/>
          <w:sz w:val="20"/>
          <w:szCs w:val="20"/>
          <w:lang w:val="es-ES"/>
        </w:rPr>
        <w:t>անձի</w:t>
      </w:r>
      <w:proofErr w:type="spellEnd"/>
      <w:r w:rsidRPr="00613C0F">
        <w:rPr>
          <w:rFonts w:cs="Tahoma"/>
          <w:sz w:val="20"/>
          <w:szCs w:val="20"/>
          <w:lang w:val="es-ES"/>
        </w:rPr>
        <w:t xml:space="preserve"> </w:t>
      </w:r>
      <w:proofErr w:type="spellStart"/>
      <w:r w:rsidRPr="00613C0F">
        <w:rPr>
          <w:rFonts w:cs="Tahoma"/>
          <w:sz w:val="20"/>
          <w:szCs w:val="20"/>
          <w:lang w:val="es-ES"/>
        </w:rPr>
        <w:t>այնպիսի</w:t>
      </w:r>
      <w:proofErr w:type="spellEnd"/>
      <w:r w:rsidRPr="00613C0F">
        <w:rPr>
          <w:rFonts w:cs="Tahoma"/>
          <w:sz w:val="20"/>
          <w:szCs w:val="20"/>
          <w:lang w:val="es-ES"/>
        </w:rPr>
        <w:t xml:space="preserve"> </w:t>
      </w:r>
      <w:proofErr w:type="spellStart"/>
      <w:r w:rsidRPr="00613C0F">
        <w:rPr>
          <w:rFonts w:cs="Tahoma"/>
          <w:sz w:val="20"/>
          <w:szCs w:val="20"/>
          <w:lang w:val="es-ES"/>
        </w:rPr>
        <w:t>աշխատակից</w:t>
      </w:r>
      <w:proofErr w:type="spellEnd"/>
      <w:r w:rsidRPr="00613C0F">
        <w:rPr>
          <w:rFonts w:cs="Tahoma"/>
          <w:sz w:val="20"/>
          <w:szCs w:val="20"/>
          <w:lang w:val="es-ES"/>
        </w:rPr>
        <w:t xml:space="preserve">, </w:t>
      </w:r>
      <w:proofErr w:type="spellStart"/>
      <w:r w:rsidRPr="00613C0F">
        <w:rPr>
          <w:rFonts w:cs="Tahoma"/>
          <w:sz w:val="20"/>
          <w:szCs w:val="20"/>
          <w:lang w:val="es-ES"/>
        </w:rPr>
        <w:t>որն</w:t>
      </w:r>
      <w:proofErr w:type="spellEnd"/>
      <w:r w:rsidRPr="00613C0F">
        <w:rPr>
          <w:rFonts w:cs="Tahoma"/>
          <w:sz w:val="20"/>
          <w:szCs w:val="20"/>
          <w:lang w:val="es-ES"/>
        </w:rPr>
        <w:t xml:space="preserve"> </w:t>
      </w:r>
      <w:proofErr w:type="spellStart"/>
      <w:r w:rsidRPr="00613C0F">
        <w:rPr>
          <w:rFonts w:cs="Tahoma"/>
          <w:sz w:val="20"/>
          <w:szCs w:val="20"/>
          <w:lang w:val="es-ES"/>
        </w:rPr>
        <w:t>աշխատում</w:t>
      </w:r>
      <w:proofErr w:type="spellEnd"/>
      <w:r w:rsidRPr="00613C0F">
        <w:rPr>
          <w:rFonts w:cs="Tahoma"/>
          <w:sz w:val="20"/>
          <w:szCs w:val="20"/>
          <w:lang w:val="es-ES"/>
        </w:rPr>
        <w:t xml:space="preserve"> է </w:t>
      </w:r>
      <w:proofErr w:type="spellStart"/>
      <w:r w:rsidRPr="00613C0F">
        <w:rPr>
          <w:rFonts w:cs="Tahoma"/>
          <w:sz w:val="20"/>
          <w:szCs w:val="20"/>
          <w:lang w:val="es-ES"/>
        </w:rPr>
        <w:t>գործադիր</w:t>
      </w:r>
      <w:proofErr w:type="spellEnd"/>
      <w:r w:rsidRPr="00613C0F">
        <w:rPr>
          <w:rFonts w:cs="Tahoma"/>
          <w:sz w:val="20"/>
          <w:szCs w:val="20"/>
          <w:lang w:val="es-ES"/>
        </w:rPr>
        <w:t xml:space="preserve"> </w:t>
      </w:r>
      <w:proofErr w:type="spellStart"/>
      <w:r w:rsidRPr="00613C0F">
        <w:rPr>
          <w:rFonts w:cs="Tahoma"/>
          <w:sz w:val="20"/>
          <w:szCs w:val="20"/>
          <w:lang w:val="es-ES"/>
        </w:rPr>
        <w:t>տնօրենի</w:t>
      </w:r>
      <w:proofErr w:type="spellEnd"/>
      <w:r w:rsidRPr="00613C0F">
        <w:rPr>
          <w:rFonts w:cs="Tahoma"/>
          <w:sz w:val="20"/>
          <w:szCs w:val="20"/>
          <w:lang w:val="es-ES"/>
        </w:rPr>
        <w:t xml:space="preserve"> </w:t>
      </w:r>
      <w:proofErr w:type="spellStart"/>
      <w:r w:rsidRPr="00613C0F">
        <w:rPr>
          <w:rFonts w:cs="Tahoma"/>
          <w:sz w:val="20"/>
          <w:szCs w:val="20"/>
          <w:lang w:val="es-ES"/>
        </w:rPr>
        <w:t>անմիջական</w:t>
      </w:r>
      <w:proofErr w:type="spellEnd"/>
      <w:r w:rsidRPr="00613C0F">
        <w:rPr>
          <w:rFonts w:cs="Tahoma"/>
          <w:sz w:val="20"/>
          <w:szCs w:val="20"/>
          <w:lang w:val="es-ES"/>
        </w:rPr>
        <w:t xml:space="preserve"> </w:t>
      </w:r>
      <w:proofErr w:type="spellStart"/>
      <w:r w:rsidRPr="00613C0F">
        <w:rPr>
          <w:rFonts w:cs="Tahoma"/>
          <w:sz w:val="20"/>
          <w:szCs w:val="20"/>
          <w:lang w:val="es-ES"/>
        </w:rPr>
        <w:t>ղեկավարության</w:t>
      </w:r>
      <w:proofErr w:type="spellEnd"/>
      <w:r w:rsidRPr="00613C0F">
        <w:rPr>
          <w:rFonts w:cs="Tahoma"/>
          <w:sz w:val="20"/>
          <w:szCs w:val="20"/>
          <w:lang w:val="es-ES"/>
        </w:rPr>
        <w:t xml:space="preserve"> </w:t>
      </w:r>
      <w:proofErr w:type="spellStart"/>
      <w:r w:rsidRPr="00613C0F">
        <w:rPr>
          <w:rFonts w:cs="Tahoma"/>
          <w:sz w:val="20"/>
          <w:szCs w:val="20"/>
          <w:lang w:val="es-ES"/>
        </w:rPr>
        <w:t>ներքո</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իրավաբանական</w:t>
      </w:r>
      <w:proofErr w:type="spellEnd"/>
      <w:r w:rsidRPr="00613C0F">
        <w:rPr>
          <w:rFonts w:cs="Tahoma"/>
          <w:sz w:val="20"/>
          <w:szCs w:val="20"/>
          <w:lang w:val="es-ES"/>
        </w:rPr>
        <w:t xml:space="preserve"> </w:t>
      </w:r>
      <w:proofErr w:type="spellStart"/>
      <w:r w:rsidRPr="00613C0F">
        <w:rPr>
          <w:rFonts w:cs="Tahoma"/>
          <w:sz w:val="20"/>
          <w:szCs w:val="20"/>
          <w:lang w:val="es-ES"/>
        </w:rPr>
        <w:t>անձի</w:t>
      </w:r>
      <w:proofErr w:type="spellEnd"/>
      <w:r w:rsidRPr="00613C0F">
        <w:rPr>
          <w:rFonts w:cs="Tahoma"/>
          <w:sz w:val="20"/>
          <w:szCs w:val="20"/>
          <w:lang w:val="es-ES"/>
        </w:rPr>
        <w:t xml:space="preserve"> </w:t>
      </w:r>
      <w:proofErr w:type="spellStart"/>
      <w:r w:rsidRPr="00613C0F">
        <w:rPr>
          <w:rFonts w:cs="Tahoma"/>
          <w:sz w:val="20"/>
          <w:szCs w:val="20"/>
          <w:lang w:val="es-ES"/>
        </w:rPr>
        <w:t>կառավարման</w:t>
      </w:r>
      <w:proofErr w:type="spellEnd"/>
      <w:r w:rsidRPr="00613C0F">
        <w:rPr>
          <w:rFonts w:cs="Tahoma"/>
          <w:sz w:val="20"/>
          <w:szCs w:val="20"/>
          <w:lang w:val="es-ES"/>
        </w:rPr>
        <w:t xml:space="preserve"> </w:t>
      </w:r>
      <w:proofErr w:type="spellStart"/>
      <w:r w:rsidRPr="00613C0F">
        <w:rPr>
          <w:rFonts w:cs="Tahoma"/>
          <w:sz w:val="20"/>
          <w:szCs w:val="20"/>
          <w:lang w:val="es-ES"/>
        </w:rPr>
        <w:t>մարմինների</w:t>
      </w:r>
      <w:proofErr w:type="spellEnd"/>
      <w:r w:rsidRPr="00613C0F">
        <w:rPr>
          <w:rFonts w:cs="Tahoma"/>
          <w:sz w:val="20"/>
          <w:szCs w:val="20"/>
          <w:lang w:val="es-ES"/>
        </w:rPr>
        <w:t xml:space="preserve"> </w:t>
      </w:r>
      <w:proofErr w:type="spellStart"/>
      <w:r w:rsidRPr="00613C0F">
        <w:rPr>
          <w:rFonts w:cs="Tahoma"/>
          <w:sz w:val="20"/>
          <w:szCs w:val="20"/>
          <w:lang w:val="es-ES"/>
        </w:rPr>
        <w:t>կողմից</w:t>
      </w:r>
      <w:proofErr w:type="spellEnd"/>
      <w:r w:rsidRPr="00613C0F">
        <w:rPr>
          <w:rFonts w:cs="Tahoma"/>
          <w:sz w:val="20"/>
          <w:szCs w:val="20"/>
          <w:lang w:val="es-ES"/>
        </w:rPr>
        <w:t xml:space="preserve"> </w:t>
      </w:r>
      <w:proofErr w:type="spellStart"/>
      <w:r w:rsidRPr="00613C0F">
        <w:rPr>
          <w:rFonts w:cs="Tahoma"/>
          <w:sz w:val="20"/>
          <w:szCs w:val="20"/>
          <w:lang w:val="es-ES"/>
        </w:rPr>
        <w:t>որոշումների</w:t>
      </w:r>
      <w:proofErr w:type="spellEnd"/>
      <w:r w:rsidRPr="00613C0F">
        <w:rPr>
          <w:rFonts w:cs="Tahoma"/>
          <w:sz w:val="20"/>
          <w:szCs w:val="20"/>
          <w:lang w:val="es-ES"/>
        </w:rPr>
        <w:t xml:space="preserve"> </w:t>
      </w:r>
      <w:proofErr w:type="spellStart"/>
      <w:r w:rsidRPr="00613C0F">
        <w:rPr>
          <w:rFonts w:cs="Tahoma"/>
          <w:sz w:val="20"/>
          <w:szCs w:val="20"/>
          <w:lang w:val="es-ES"/>
        </w:rPr>
        <w:t>կայացման</w:t>
      </w:r>
      <w:proofErr w:type="spellEnd"/>
      <w:r w:rsidRPr="00613C0F">
        <w:rPr>
          <w:rFonts w:cs="Tahoma"/>
          <w:sz w:val="20"/>
          <w:szCs w:val="20"/>
          <w:lang w:val="es-ES"/>
        </w:rPr>
        <w:t xml:space="preserve"> </w:t>
      </w:r>
      <w:proofErr w:type="spellStart"/>
      <w:r w:rsidRPr="00613C0F">
        <w:rPr>
          <w:rFonts w:cs="Tahoma"/>
          <w:sz w:val="20"/>
          <w:szCs w:val="20"/>
          <w:lang w:val="es-ES"/>
        </w:rPr>
        <w:t>հարցում</w:t>
      </w:r>
      <w:proofErr w:type="spellEnd"/>
      <w:r w:rsidRPr="00613C0F">
        <w:rPr>
          <w:rFonts w:cs="Tahoma"/>
          <w:sz w:val="20"/>
          <w:szCs w:val="20"/>
          <w:lang w:val="es-ES"/>
        </w:rPr>
        <w:t xml:space="preserve"> </w:t>
      </w:r>
      <w:proofErr w:type="spellStart"/>
      <w:r w:rsidRPr="00613C0F">
        <w:rPr>
          <w:rFonts w:cs="Tahoma"/>
          <w:sz w:val="20"/>
          <w:szCs w:val="20"/>
          <w:lang w:val="es-ES"/>
        </w:rPr>
        <w:t>որևէ</w:t>
      </w:r>
      <w:proofErr w:type="spellEnd"/>
      <w:r w:rsidRPr="00613C0F">
        <w:rPr>
          <w:rFonts w:cs="Tahoma"/>
          <w:sz w:val="20"/>
          <w:szCs w:val="20"/>
          <w:lang w:val="es-ES"/>
        </w:rPr>
        <w:t xml:space="preserve"> </w:t>
      </w:r>
      <w:proofErr w:type="spellStart"/>
      <w:r w:rsidRPr="00613C0F">
        <w:rPr>
          <w:rFonts w:cs="Tahoma"/>
          <w:sz w:val="20"/>
          <w:szCs w:val="20"/>
          <w:lang w:val="es-ES"/>
        </w:rPr>
        <w:t>էական</w:t>
      </w:r>
      <w:proofErr w:type="spellEnd"/>
      <w:r w:rsidRPr="00613C0F">
        <w:rPr>
          <w:rFonts w:cs="Tahoma"/>
          <w:sz w:val="20"/>
          <w:szCs w:val="20"/>
          <w:lang w:val="es-ES"/>
        </w:rPr>
        <w:t xml:space="preserve"> </w:t>
      </w:r>
      <w:proofErr w:type="spellStart"/>
      <w:r w:rsidRPr="00613C0F">
        <w:rPr>
          <w:rFonts w:cs="Tahoma"/>
          <w:sz w:val="20"/>
          <w:szCs w:val="20"/>
          <w:lang w:val="es-ES"/>
        </w:rPr>
        <w:t>ազդեցություն</w:t>
      </w:r>
      <w:proofErr w:type="spellEnd"/>
      <w:r w:rsidRPr="00613C0F">
        <w:rPr>
          <w:rFonts w:cs="Tahoma"/>
          <w:sz w:val="20"/>
          <w:szCs w:val="20"/>
          <w:lang w:val="es-ES"/>
        </w:rPr>
        <w:t xml:space="preserve"> </w:t>
      </w:r>
      <w:proofErr w:type="spellStart"/>
      <w:r w:rsidRPr="00613C0F">
        <w:rPr>
          <w:rFonts w:cs="Tahoma"/>
          <w:sz w:val="20"/>
          <w:szCs w:val="20"/>
          <w:lang w:val="es-ES"/>
        </w:rPr>
        <w:t>ունի</w:t>
      </w:r>
      <w:proofErr w:type="spellEnd"/>
      <w:r w:rsidRPr="00613C0F">
        <w:rPr>
          <w:rFonts w:cs="Tahoma"/>
          <w:sz w:val="20"/>
          <w:szCs w:val="20"/>
          <w:lang w:val="es-ES"/>
        </w:rPr>
        <w:t>.</w:t>
      </w:r>
    </w:p>
    <w:p w14:paraId="664003AA" w14:textId="77777777" w:rsidR="004E191A" w:rsidRPr="00613C0F" w:rsidRDefault="004E191A" w:rsidP="00E26669">
      <w:pPr>
        <w:pStyle w:val="NormalWeb"/>
        <w:rPr>
          <w:rFonts w:cs="Tahoma"/>
          <w:sz w:val="20"/>
          <w:szCs w:val="20"/>
          <w:lang w:val="es-ES"/>
        </w:rPr>
      </w:pPr>
      <w:r w:rsidRPr="00613C0F">
        <w:rPr>
          <w:rFonts w:cs="Tahoma"/>
          <w:sz w:val="20"/>
          <w:szCs w:val="20"/>
          <w:lang w:val="es-ES"/>
        </w:rPr>
        <w:t xml:space="preserve">3) </w:t>
      </w:r>
      <w:proofErr w:type="spellStart"/>
      <w:r w:rsidRPr="00613C0F">
        <w:rPr>
          <w:rFonts w:cs="Tahoma"/>
          <w:sz w:val="20"/>
          <w:szCs w:val="20"/>
          <w:lang w:val="es-ES"/>
        </w:rPr>
        <w:t>ֆիզիկական</w:t>
      </w:r>
      <w:proofErr w:type="spellEnd"/>
      <w:r w:rsidRPr="00613C0F">
        <w:rPr>
          <w:rFonts w:cs="Tahoma"/>
          <w:sz w:val="20"/>
          <w:szCs w:val="20"/>
          <w:lang w:val="es-ES"/>
        </w:rPr>
        <w:t xml:space="preserve"> </w:t>
      </w:r>
      <w:proofErr w:type="spellStart"/>
      <w:r w:rsidRPr="00613C0F">
        <w:rPr>
          <w:rFonts w:cs="Tahoma"/>
          <w:sz w:val="20"/>
          <w:szCs w:val="20"/>
          <w:lang w:val="es-ES"/>
        </w:rPr>
        <w:t>անձի</w:t>
      </w:r>
      <w:proofErr w:type="spellEnd"/>
      <w:r w:rsidRPr="00613C0F">
        <w:rPr>
          <w:rFonts w:cs="Tahoma"/>
          <w:sz w:val="20"/>
          <w:szCs w:val="20"/>
          <w:lang w:val="es-ES"/>
        </w:rPr>
        <w:t xml:space="preserve"> </w:t>
      </w:r>
      <w:proofErr w:type="spellStart"/>
      <w:r w:rsidRPr="00613C0F">
        <w:rPr>
          <w:rFonts w:cs="Tahoma"/>
          <w:sz w:val="20"/>
          <w:szCs w:val="20"/>
          <w:lang w:val="es-ES"/>
        </w:rPr>
        <w:t>կարգավիճակ</w:t>
      </w:r>
      <w:proofErr w:type="spellEnd"/>
      <w:r w:rsidRPr="00613C0F">
        <w:rPr>
          <w:rFonts w:cs="Tahoma"/>
          <w:sz w:val="20"/>
          <w:szCs w:val="20"/>
          <w:lang w:val="es-ES"/>
        </w:rPr>
        <w:t xml:space="preserve"> </w:t>
      </w:r>
      <w:proofErr w:type="spellStart"/>
      <w:r w:rsidRPr="00613C0F">
        <w:rPr>
          <w:rFonts w:cs="Tahoma"/>
          <w:sz w:val="20"/>
          <w:szCs w:val="20"/>
          <w:lang w:val="es-ES"/>
        </w:rPr>
        <w:t>չունեցող</w:t>
      </w:r>
      <w:proofErr w:type="spellEnd"/>
      <w:r w:rsidRPr="00613C0F">
        <w:rPr>
          <w:rFonts w:cs="Tahoma"/>
          <w:sz w:val="20"/>
          <w:szCs w:val="20"/>
          <w:lang w:val="es-ES"/>
        </w:rPr>
        <w:t xml:space="preserve"> </w:t>
      </w:r>
      <w:proofErr w:type="spellStart"/>
      <w:r w:rsidRPr="00613C0F">
        <w:rPr>
          <w:rFonts w:cs="Tahoma"/>
          <w:sz w:val="20"/>
          <w:szCs w:val="20"/>
          <w:lang w:val="es-ES"/>
        </w:rPr>
        <w:t>մասնակիցները</w:t>
      </w:r>
      <w:proofErr w:type="spellEnd"/>
      <w:r w:rsidRPr="00613C0F">
        <w:rPr>
          <w:rFonts w:cs="Tahoma"/>
          <w:sz w:val="20"/>
          <w:szCs w:val="20"/>
          <w:lang w:val="es-ES"/>
        </w:rPr>
        <w:t xml:space="preserve"> </w:t>
      </w:r>
      <w:proofErr w:type="spellStart"/>
      <w:r w:rsidRPr="00613C0F">
        <w:rPr>
          <w:rFonts w:cs="Tahoma"/>
          <w:sz w:val="20"/>
          <w:szCs w:val="20"/>
          <w:lang w:val="es-ES"/>
        </w:rPr>
        <w:t>համարվում</w:t>
      </w:r>
      <w:proofErr w:type="spellEnd"/>
      <w:r w:rsidRPr="00613C0F">
        <w:rPr>
          <w:rFonts w:cs="Tahoma"/>
          <w:sz w:val="20"/>
          <w:szCs w:val="20"/>
          <w:lang w:val="es-ES"/>
        </w:rPr>
        <w:t xml:space="preserve"> </w:t>
      </w:r>
      <w:proofErr w:type="spellStart"/>
      <w:r w:rsidRPr="00613C0F">
        <w:rPr>
          <w:rFonts w:cs="Tahoma"/>
          <w:sz w:val="20"/>
          <w:szCs w:val="20"/>
          <w:lang w:val="es-ES"/>
        </w:rPr>
        <w:t>են</w:t>
      </w:r>
      <w:proofErr w:type="spellEnd"/>
      <w:r w:rsidRPr="00613C0F">
        <w:rPr>
          <w:rFonts w:cs="Tahoma"/>
          <w:sz w:val="20"/>
          <w:szCs w:val="20"/>
          <w:lang w:val="es-ES"/>
        </w:rPr>
        <w:t xml:space="preserve"> </w:t>
      </w:r>
      <w:proofErr w:type="spellStart"/>
      <w:r w:rsidRPr="00613C0F">
        <w:rPr>
          <w:rFonts w:cs="Tahoma"/>
          <w:sz w:val="20"/>
          <w:szCs w:val="20"/>
          <w:lang w:val="es-ES"/>
        </w:rPr>
        <w:t>փոխկապակցված</w:t>
      </w:r>
      <w:proofErr w:type="spellEnd"/>
      <w:r w:rsidRPr="00613C0F">
        <w:rPr>
          <w:rFonts w:cs="Tahoma"/>
          <w:sz w:val="20"/>
          <w:szCs w:val="20"/>
          <w:lang w:val="es-ES"/>
        </w:rPr>
        <w:t xml:space="preserve">, </w:t>
      </w:r>
      <w:proofErr w:type="spellStart"/>
      <w:r w:rsidRPr="00613C0F">
        <w:rPr>
          <w:rFonts w:cs="Tahoma"/>
          <w:sz w:val="20"/>
          <w:szCs w:val="20"/>
          <w:lang w:val="es-ES"/>
        </w:rPr>
        <w:t>եթե</w:t>
      </w:r>
      <w:proofErr w:type="spellEnd"/>
      <w:r w:rsidRPr="00613C0F">
        <w:rPr>
          <w:rFonts w:cs="Tahoma"/>
          <w:sz w:val="20"/>
          <w:szCs w:val="20"/>
          <w:lang w:val="es-ES"/>
        </w:rPr>
        <w:t xml:space="preserve">` </w:t>
      </w:r>
    </w:p>
    <w:p w14:paraId="40D97889" w14:textId="77777777" w:rsidR="004E191A" w:rsidRPr="00613C0F" w:rsidRDefault="004E191A" w:rsidP="00E26669">
      <w:pPr>
        <w:pStyle w:val="NormalWeb"/>
        <w:rPr>
          <w:rFonts w:cs="Tahoma"/>
          <w:sz w:val="20"/>
          <w:szCs w:val="20"/>
          <w:lang w:val="es-ES"/>
        </w:rPr>
      </w:pPr>
      <w:r w:rsidRPr="00613C0F">
        <w:rPr>
          <w:rFonts w:cs="Tahoma"/>
          <w:sz w:val="20"/>
          <w:szCs w:val="20"/>
          <w:lang w:val="es-ES"/>
        </w:rPr>
        <w:tab/>
        <w:t xml:space="preserve">ա. </w:t>
      </w:r>
      <w:proofErr w:type="spellStart"/>
      <w:r w:rsidRPr="00613C0F">
        <w:rPr>
          <w:rFonts w:cs="Tahoma"/>
          <w:sz w:val="20"/>
          <w:szCs w:val="20"/>
          <w:lang w:val="es-ES"/>
        </w:rPr>
        <w:t>տվյալ</w:t>
      </w:r>
      <w:proofErr w:type="spellEnd"/>
      <w:r w:rsidRPr="00613C0F">
        <w:rPr>
          <w:rFonts w:cs="Tahoma"/>
          <w:sz w:val="20"/>
          <w:szCs w:val="20"/>
          <w:lang w:val="es-ES"/>
        </w:rPr>
        <w:t xml:space="preserve"> </w:t>
      </w:r>
      <w:proofErr w:type="spellStart"/>
      <w:r w:rsidRPr="00613C0F">
        <w:rPr>
          <w:rFonts w:cs="Tahoma"/>
          <w:sz w:val="20"/>
          <w:szCs w:val="20"/>
          <w:lang w:val="es-ES"/>
        </w:rPr>
        <w:t>անձը</w:t>
      </w:r>
      <w:proofErr w:type="spellEnd"/>
      <w:r w:rsidRPr="00613C0F">
        <w:rPr>
          <w:rFonts w:cs="Tahoma"/>
          <w:sz w:val="20"/>
          <w:szCs w:val="20"/>
          <w:lang w:val="es-ES"/>
        </w:rPr>
        <w:t xml:space="preserve"> </w:t>
      </w:r>
      <w:proofErr w:type="spellStart"/>
      <w:r w:rsidRPr="00613C0F">
        <w:rPr>
          <w:rFonts w:cs="Tahoma"/>
          <w:sz w:val="20"/>
          <w:szCs w:val="20"/>
          <w:lang w:val="es-ES"/>
        </w:rPr>
        <w:t>քվեարկելու</w:t>
      </w:r>
      <w:proofErr w:type="spellEnd"/>
      <w:r w:rsidRPr="00613C0F">
        <w:rPr>
          <w:rFonts w:cs="Tahoma"/>
          <w:sz w:val="20"/>
          <w:szCs w:val="20"/>
          <w:lang w:val="es-ES"/>
        </w:rPr>
        <w:t xml:space="preserve"> </w:t>
      </w:r>
      <w:proofErr w:type="spellStart"/>
      <w:r w:rsidRPr="00613C0F">
        <w:rPr>
          <w:rFonts w:cs="Tahoma"/>
          <w:sz w:val="20"/>
          <w:szCs w:val="20"/>
          <w:lang w:val="es-ES"/>
        </w:rPr>
        <w:t>իրավունքով</w:t>
      </w:r>
      <w:proofErr w:type="spellEnd"/>
      <w:r w:rsidRPr="00613C0F">
        <w:rPr>
          <w:rFonts w:cs="Tahoma"/>
          <w:sz w:val="20"/>
          <w:szCs w:val="20"/>
          <w:lang w:val="es-ES"/>
        </w:rPr>
        <w:t xml:space="preserve"> </w:t>
      </w:r>
      <w:proofErr w:type="spellStart"/>
      <w:r w:rsidRPr="00613C0F">
        <w:rPr>
          <w:rFonts w:cs="Tahoma"/>
          <w:sz w:val="20"/>
          <w:szCs w:val="20"/>
          <w:lang w:val="es-ES"/>
        </w:rPr>
        <w:t>տիրապետում</w:t>
      </w:r>
      <w:proofErr w:type="spellEnd"/>
      <w:r w:rsidRPr="00613C0F">
        <w:rPr>
          <w:rFonts w:cs="Tahoma"/>
          <w:sz w:val="20"/>
          <w:szCs w:val="20"/>
          <w:lang w:val="es-ES"/>
        </w:rPr>
        <w:t xml:space="preserve"> է </w:t>
      </w:r>
      <w:proofErr w:type="spellStart"/>
      <w:r w:rsidRPr="00613C0F">
        <w:rPr>
          <w:rFonts w:cs="Tahoma"/>
          <w:sz w:val="20"/>
          <w:szCs w:val="20"/>
          <w:lang w:val="es-ES"/>
        </w:rPr>
        <w:t>մյուսի</w:t>
      </w:r>
      <w:proofErr w:type="spellEnd"/>
      <w:r w:rsidRPr="00613C0F">
        <w:rPr>
          <w:rFonts w:cs="Tahoma"/>
          <w:sz w:val="20"/>
          <w:szCs w:val="20"/>
          <w:lang w:val="es-ES"/>
        </w:rPr>
        <w:t xml:space="preserve">` </w:t>
      </w:r>
      <w:proofErr w:type="spellStart"/>
      <w:r w:rsidRPr="00613C0F">
        <w:rPr>
          <w:rFonts w:cs="Tahoma"/>
          <w:sz w:val="20"/>
          <w:szCs w:val="20"/>
          <w:lang w:val="es-ES"/>
        </w:rPr>
        <w:t>ձայնի</w:t>
      </w:r>
      <w:proofErr w:type="spellEnd"/>
      <w:r w:rsidRPr="00613C0F">
        <w:rPr>
          <w:rFonts w:cs="Tahoma"/>
          <w:sz w:val="20"/>
          <w:szCs w:val="20"/>
          <w:lang w:val="es-ES"/>
        </w:rPr>
        <w:t xml:space="preserve"> </w:t>
      </w:r>
      <w:proofErr w:type="spellStart"/>
      <w:r w:rsidRPr="00613C0F">
        <w:rPr>
          <w:rFonts w:cs="Tahoma"/>
          <w:sz w:val="20"/>
          <w:szCs w:val="20"/>
          <w:lang w:val="es-ES"/>
        </w:rPr>
        <w:t>իրավունք</w:t>
      </w:r>
      <w:proofErr w:type="spellEnd"/>
      <w:r w:rsidRPr="00613C0F">
        <w:rPr>
          <w:rFonts w:cs="Tahoma"/>
          <w:sz w:val="20"/>
          <w:szCs w:val="20"/>
          <w:lang w:val="es-ES"/>
        </w:rPr>
        <w:t xml:space="preserve"> </w:t>
      </w:r>
      <w:proofErr w:type="spellStart"/>
      <w:r w:rsidRPr="00613C0F">
        <w:rPr>
          <w:rFonts w:cs="Tahoma"/>
          <w:sz w:val="20"/>
          <w:szCs w:val="20"/>
          <w:lang w:val="es-ES"/>
        </w:rPr>
        <w:t>տվող</w:t>
      </w:r>
      <w:proofErr w:type="spellEnd"/>
      <w:r w:rsidRPr="00613C0F">
        <w:rPr>
          <w:rFonts w:cs="Tahoma"/>
          <w:sz w:val="20"/>
          <w:szCs w:val="20"/>
          <w:lang w:val="es-ES"/>
        </w:rPr>
        <w:t xml:space="preserve"> </w:t>
      </w:r>
      <w:proofErr w:type="spellStart"/>
      <w:r w:rsidRPr="00613C0F">
        <w:rPr>
          <w:rFonts w:cs="Tahoma"/>
          <w:sz w:val="20"/>
          <w:szCs w:val="20"/>
          <w:lang w:val="es-ES"/>
        </w:rPr>
        <w:t>բաժնետոմսերի</w:t>
      </w:r>
      <w:proofErr w:type="spellEnd"/>
      <w:r w:rsidRPr="00613C0F">
        <w:rPr>
          <w:rFonts w:cs="Tahoma"/>
          <w:sz w:val="20"/>
          <w:szCs w:val="20"/>
          <w:lang w:val="es-ES"/>
        </w:rPr>
        <w:t xml:space="preserve"> (</w:t>
      </w:r>
      <w:proofErr w:type="spellStart"/>
      <w:r w:rsidRPr="00613C0F">
        <w:rPr>
          <w:rFonts w:cs="Tahoma"/>
          <w:sz w:val="20"/>
          <w:szCs w:val="20"/>
          <w:lang w:val="es-ES"/>
        </w:rPr>
        <w:t>բաժնեմասերի</w:t>
      </w:r>
      <w:proofErr w:type="spellEnd"/>
      <w:r w:rsidRPr="00613C0F">
        <w:rPr>
          <w:rFonts w:cs="Tahoma"/>
          <w:sz w:val="20"/>
          <w:szCs w:val="20"/>
          <w:lang w:val="es-ES"/>
        </w:rPr>
        <w:t xml:space="preserve">, </w:t>
      </w:r>
      <w:proofErr w:type="spellStart"/>
      <w:r w:rsidRPr="00613C0F">
        <w:rPr>
          <w:rFonts w:cs="Tahoma"/>
          <w:sz w:val="20"/>
          <w:szCs w:val="20"/>
          <w:lang w:val="es-ES"/>
        </w:rPr>
        <w:t>փայերի</w:t>
      </w:r>
      <w:proofErr w:type="spellEnd"/>
      <w:r w:rsidRPr="00613C0F">
        <w:rPr>
          <w:rFonts w:cs="Tahoma"/>
          <w:sz w:val="20"/>
          <w:szCs w:val="20"/>
          <w:lang w:val="es-ES"/>
        </w:rPr>
        <w:t xml:space="preserve">, </w:t>
      </w:r>
      <w:proofErr w:type="spellStart"/>
      <w:r w:rsidRPr="00613C0F">
        <w:rPr>
          <w:rFonts w:cs="Tahoma"/>
          <w:sz w:val="20"/>
          <w:szCs w:val="20"/>
          <w:lang w:val="es-ES"/>
        </w:rPr>
        <w:t>այսուհետ</w:t>
      </w:r>
      <w:proofErr w:type="spellEnd"/>
      <w:r w:rsidRPr="00613C0F">
        <w:rPr>
          <w:rFonts w:cs="Tahoma"/>
          <w:sz w:val="20"/>
          <w:szCs w:val="20"/>
          <w:lang w:val="es-ES"/>
        </w:rPr>
        <w:t xml:space="preserve">` </w:t>
      </w:r>
      <w:proofErr w:type="spellStart"/>
      <w:r w:rsidRPr="00613C0F">
        <w:rPr>
          <w:rFonts w:cs="Tahoma"/>
          <w:sz w:val="20"/>
          <w:szCs w:val="20"/>
          <w:lang w:val="es-ES"/>
        </w:rPr>
        <w:t>բաժնետոմս</w:t>
      </w:r>
      <w:proofErr w:type="spellEnd"/>
      <w:r w:rsidRPr="00613C0F">
        <w:rPr>
          <w:rFonts w:cs="Tahoma"/>
          <w:sz w:val="20"/>
          <w:szCs w:val="20"/>
          <w:lang w:val="es-ES"/>
        </w:rPr>
        <w:t xml:space="preserve">) </w:t>
      </w:r>
      <w:proofErr w:type="spellStart"/>
      <w:r w:rsidRPr="00613C0F">
        <w:rPr>
          <w:rFonts w:cs="Tahoma"/>
          <w:sz w:val="20"/>
          <w:szCs w:val="20"/>
          <w:lang w:val="es-ES"/>
        </w:rPr>
        <w:t>տաս</w:t>
      </w:r>
      <w:proofErr w:type="spellEnd"/>
      <w:r w:rsidRPr="00613C0F">
        <w:rPr>
          <w:rFonts w:cs="Tahoma"/>
          <w:sz w:val="20"/>
          <w:szCs w:val="20"/>
          <w:lang w:val="es-ES"/>
        </w:rPr>
        <w:t xml:space="preserve"> և </w:t>
      </w:r>
      <w:proofErr w:type="spellStart"/>
      <w:r w:rsidRPr="00613C0F">
        <w:rPr>
          <w:rFonts w:cs="Tahoma"/>
          <w:sz w:val="20"/>
          <w:szCs w:val="20"/>
          <w:lang w:val="es-ES"/>
        </w:rPr>
        <w:t>ավելի</w:t>
      </w:r>
      <w:proofErr w:type="spellEnd"/>
      <w:r w:rsidRPr="00613C0F">
        <w:rPr>
          <w:rFonts w:cs="Tahoma"/>
          <w:sz w:val="20"/>
          <w:szCs w:val="20"/>
          <w:lang w:val="es-ES"/>
        </w:rPr>
        <w:t xml:space="preserve"> </w:t>
      </w:r>
      <w:proofErr w:type="spellStart"/>
      <w:r w:rsidRPr="00613C0F">
        <w:rPr>
          <w:rFonts w:cs="Tahoma"/>
          <w:sz w:val="20"/>
          <w:szCs w:val="20"/>
          <w:lang w:val="es-ES"/>
        </w:rPr>
        <w:t>տոկոսին</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իր</w:t>
      </w:r>
      <w:proofErr w:type="spellEnd"/>
      <w:r w:rsidRPr="00613C0F">
        <w:rPr>
          <w:rFonts w:cs="Tahoma"/>
          <w:sz w:val="20"/>
          <w:szCs w:val="20"/>
          <w:lang w:val="es-ES"/>
        </w:rPr>
        <w:t xml:space="preserve"> </w:t>
      </w:r>
      <w:proofErr w:type="spellStart"/>
      <w:r w:rsidRPr="00613C0F">
        <w:rPr>
          <w:rFonts w:cs="Tahoma"/>
          <w:sz w:val="20"/>
          <w:szCs w:val="20"/>
          <w:lang w:val="es-ES"/>
        </w:rPr>
        <w:t>մասնակցության</w:t>
      </w:r>
      <w:proofErr w:type="spellEnd"/>
      <w:r w:rsidRPr="00613C0F">
        <w:rPr>
          <w:rFonts w:cs="Tahoma"/>
          <w:sz w:val="20"/>
          <w:szCs w:val="20"/>
          <w:lang w:val="es-ES"/>
        </w:rPr>
        <w:t xml:space="preserve"> </w:t>
      </w:r>
      <w:proofErr w:type="spellStart"/>
      <w:r w:rsidRPr="00613C0F">
        <w:rPr>
          <w:rFonts w:cs="Tahoma"/>
          <w:sz w:val="20"/>
          <w:szCs w:val="20"/>
          <w:lang w:val="es-ES"/>
        </w:rPr>
        <w:t>ուժով</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տվյալ</w:t>
      </w:r>
      <w:proofErr w:type="spellEnd"/>
      <w:r w:rsidRPr="00613C0F">
        <w:rPr>
          <w:rFonts w:cs="Tahoma"/>
          <w:sz w:val="20"/>
          <w:szCs w:val="20"/>
          <w:lang w:val="es-ES"/>
        </w:rPr>
        <w:t xml:space="preserve"> </w:t>
      </w:r>
      <w:proofErr w:type="spellStart"/>
      <w:r w:rsidRPr="00613C0F">
        <w:rPr>
          <w:rFonts w:cs="Tahoma"/>
          <w:sz w:val="20"/>
          <w:szCs w:val="20"/>
          <w:lang w:val="es-ES"/>
        </w:rPr>
        <w:t>անձանց</w:t>
      </w:r>
      <w:proofErr w:type="spellEnd"/>
      <w:r w:rsidRPr="00613C0F">
        <w:rPr>
          <w:rFonts w:cs="Tahoma"/>
          <w:sz w:val="20"/>
          <w:szCs w:val="20"/>
          <w:lang w:val="es-ES"/>
        </w:rPr>
        <w:t xml:space="preserve"> </w:t>
      </w:r>
      <w:proofErr w:type="spellStart"/>
      <w:r w:rsidRPr="00613C0F">
        <w:rPr>
          <w:rFonts w:cs="Tahoma"/>
          <w:sz w:val="20"/>
          <w:szCs w:val="20"/>
          <w:lang w:val="es-ES"/>
        </w:rPr>
        <w:t>միջև</w:t>
      </w:r>
      <w:proofErr w:type="spellEnd"/>
      <w:r w:rsidRPr="00613C0F">
        <w:rPr>
          <w:rFonts w:cs="Tahoma"/>
          <w:sz w:val="20"/>
          <w:szCs w:val="20"/>
          <w:lang w:val="es-ES"/>
        </w:rPr>
        <w:t xml:space="preserve"> </w:t>
      </w:r>
      <w:proofErr w:type="spellStart"/>
      <w:r w:rsidRPr="00613C0F">
        <w:rPr>
          <w:rFonts w:cs="Tahoma"/>
          <w:sz w:val="20"/>
          <w:szCs w:val="20"/>
          <w:lang w:val="es-ES"/>
        </w:rPr>
        <w:t>կնքված</w:t>
      </w:r>
      <w:proofErr w:type="spellEnd"/>
      <w:r w:rsidRPr="00613C0F">
        <w:rPr>
          <w:rFonts w:cs="Tahoma"/>
          <w:sz w:val="20"/>
          <w:szCs w:val="20"/>
          <w:lang w:val="es-ES"/>
        </w:rPr>
        <w:t xml:space="preserve"> </w:t>
      </w:r>
      <w:proofErr w:type="spellStart"/>
      <w:r w:rsidRPr="00613C0F">
        <w:rPr>
          <w:rFonts w:cs="Tahoma"/>
          <w:sz w:val="20"/>
          <w:szCs w:val="20"/>
          <w:lang w:val="es-ES"/>
        </w:rPr>
        <w:t>պայմանագրին</w:t>
      </w:r>
      <w:proofErr w:type="spellEnd"/>
      <w:r w:rsidRPr="00613C0F">
        <w:rPr>
          <w:rFonts w:cs="Tahoma"/>
          <w:sz w:val="20"/>
          <w:szCs w:val="20"/>
          <w:lang w:val="es-ES"/>
        </w:rPr>
        <w:t xml:space="preserve"> </w:t>
      </w:r>
      <w:proofErr w:type="spellStart"/>
      <w:r w:rsidRPr="00613C0F">
        <w:rPr>
          <w:rFonts w:cs="Tahoma"/>
          <w:sz w:val="20"/>
          <w:szCs w:val="20"/>
          <w:lang w:val="es-ES"/>
        </w:rPr>
        <w:t>համապատասխան</w:t>
      </w:r>
      <w:proofErr w:type="spellEnd"/>
      <w:r w:rsidRPr="00613C0F">
        <w:rPr>
          <w:rFonts w:cs="Tahoma"/>
          <w:sz w:val="20"/>
          <w:szCs w:val="20"/>
          <w:lang w:val="es-ES"/>
        </w:rPr>
        <w:t xml:space="preserve"> </w:t>
      </w:r>
      <w:proofErr w:type="spellStart"/>
      <w:r w:rsidRPr="00613C0F">
        <w:rPr>
          <w:rFonts w:cs="Tahoma"/>
          <w:sz w:val="20"/>
          <w:szCs w:val="20"/>
          <w:lang w:val="es-ES"/>
        </w:rPr>
        <w:t>հնարավորություն</w:t>
      </w:r>
      <w:proofErr w:type="spellEnd"/>
      <w:r w:rsidRPr="00613C0F">
        <w:rPr>
          <w:rFonts w:cs="Tahoma"/>
          <w:sz w:val="20"/>
          <w:szCs w:val="20"/>
          <w:lang w:val="es-ES"/>
        </w:rPr>
        <w:t xml:space="preserve"> </w:t>
      </w:r>
      <w:proofErr w:type="spellStart"/>
      <w:r w:rsidRPr="00613C0F">
        <w:rPr>
          <w:rFonts w:cs="Tahoma"/>
          <w:sz w:val="20"/>
          <w:szCs w:val="20"/>
          <w:lang w:val="es-ES"/>
        </w:rPr>
        <w:t>ունի</w:t>
      </w:r>
      <w:proofErr w:type="spellEnd"/>
      <w:r w:rsidRPr="00613C0F">
        <w:rPr>
          <w:rFonts w:cs="Tahoma"/>
          <w:sz w:val="20"/>
          <w:szCs w:val="20"/>
          <w:lang w:val="es-ES"/>
        </w:rPr>
        <w:t xml:space="preserve"> </w:t>
      </w:r>
      <w:proofErr w:type="spellStart"/>
      <w:r w:rsidRPr="00613C0F">
        <w:rPr>
          <w:rFonts w:cs="Tahoma"/>
          <w:sz w:val="20"/>
          <w:szCs w:val="20"/>
          <w:lang w:val="es-ES"/>
        </w:rPr>
        <w:t>կանխորոշել</w:t>
      </w:r>
      <w:proofErr w:type="spellEnd"/>
      <w:r w:rsidRPr="00613C0F">
        <w:rPr>
          <w:rFonts w:cs="Tahoma"/>
          <w:sz w:val="20"/>
          <w:szCs w:val="20"/>
          <w:lang w:val="es-ES"/>
        </w:rPr>
        <w:t xml:space="preserve"> </w:t>
      </w:r>
      <w:proofErr w:type="spellStart"/>
      <w:r w:rsidRPr="00613C0F">
        <w:rPr>
          <w:rFonts w:cs="Tahoma"/>
          <w:sz w:val="20"/>
          <w:szCs w:val="20"/>
          <w:lang w:val="es-ES"/>
        </w:rPr>
        <w:t>մյուսի</w:t>
      </w:r>
      <w:proofErr w:type="spellEnd"/>
      <w:r w:rsidRPr="00613C0F">
        <w:rPr>
          <w:rFonts w:cs="Tahoma"/>
          <w:sz w:val="20"/>
          <w:szCs w:val="20"/>
          <w:lang w:val="es-ES"/>
        </w:rPr>
        <w:t xml:space="preserve"> </w:t>
      </w:r>
      <w:proofErr w:type="spellStart"/>
      <w:r w:rsidRPr="00613C0F">
        <w:rPr>
          <w:rFonts w:cs="Tahoma"/>
          <w:sz w:val="20"/>
          <w:szCs w:val="20"/>
          <w:lang w:val="es-ES"/>
        </w:rPr>
        <w:t>որոշումները</w:t>
      </w:r>
      <w:proofErr w:type="spellEnd"/>
      <w:r w:rsidRPr="00613C0F">
        <w:rPr>
          <w:rFonts w:cs="Tahoma"/>
          <w:sz w:val="20"/>
          <w:szCs w:val="20"/>
          <w:lang w:val="es-ES"/>
        </w:rPr>
        <w:t>.</w:t>
      </w:r>
    </w:p>
    <w:p w14:paraId="71F1E932" w14:textId="77777777" w:rsidR="004E191A" w:rsidRPr="00613C0F" w:rsidRDefault="004E191A" w:rsidP="00E26669">
      <w:pPr>
        <w:pStyle w:val="NormalWeb"/>
        <w:rPr>
          <w:rFonts w:cs="Tahoma"/>
          <w:sz w:val="20"/>
          <w:szCs w:val="20"/>
          <w:lang w:val="es-ES"/>
        </w:rPr>
      </w:pPr>
      <w:r w:rsidRPr="00613C0F">
        <w:rPr>
          <w:rFonts w:cs="Tahoma"/>
          <w:sz w:val="20"/>
          <w:szCs w:val="20"/>
          <w:lang w:val="es-ES"/>
        </w:rPr>
        <w:tab/>
        <w:t xml:space="preserve">բ. </w:t>
      </w:r>
      <w:proofErr w:type="spellStart"/>
      <w:r w:rsidRPr="00613C0F">
        <w:rPr>
          <w:rFonts w:cs="Tahoma"/>
          <w:sz w:val="20"/>
          <w:szCs w:val="20"/>
          <w:lang w:val="es-ES"/>
        </w:rPr>
        <w:t>նրանցից</w:t>
      </w:r>
      <w:proofErr w:type="spellEnd"/>
      <w:r w:rsidRPr="00613C0F">
        <w:rPr>
          <w:rFonts w:cs="Tahoma"/>
          <w:sz w:val="20"/>
          <w:szCs w:val="20"/>
          <w:lang w:val="es-ES"/>
        </w:rPr>
        <w:t xml:space="preserve"> </w:t>
      </w:r>
      <w:proofErr w:type="spellStart"/>
      <w:r w:rsidRPr="00613C0F">
        <w:rPr>
          <w:rFonts w:cs="Tahoma"/>
          <w:sz w:val="20"/>
          <w:szCs w:val="20"/>
          <w:lang w:val="es-ES"/>
        </w:rPr>
        <w:t>մեկի</w:t>
      </w:r>
      <w:proofErr w:type="spellEnd"/>
      <w:r w:rsidRPr="00613C0F">
        <w:rPr>
          <w:rFonts w:cs="Tahoma"/>
          <w:sz w:val="20"/>
          <w:szCs w:val="20"/>
          <w:lang w:val="es-ES"/>
        </w:rPr>
        <w:t xml:space="preserve"> </w:t>
      </w:r>
      <w:proofErr w:type="spellStart"/>
      <w:r w:rsidRPr="00613C0F">
        <w:rPr>
          <w:rFonts w:cs="Tahoma"/>
          <w:sz w:val="20"/>
          <w:szCs w:val="20"/>
          <w:lang w:val="es-ES"/>
        </w:rPr>
        <w:t>ձայնի</w:t>
      </w:r>
      <w:proofErr w:type="spellEnd"/>
      <w:r w:rsidRPr="00613C0F">
        <w:rPr>
          <w:rFonts w:cs="Tahoma"/>
          <w:sz w:val="20"/>
          <w:szCs w:val="20"/>
          <w:lang w:val="es-ES"/>
        </w:rPr>
        <w:t xml:space="preserve"> </w:t>
      </w:r>
      <w:proofErr w:type="spellStart"/>
      <w:r w:rsidRPr="00613C0F">
        <w:rPr>
          <w:rFonts w:cs="Tahoma"/>
          <w:sz w:val="20"/>
          <w:szCs w:val="20"/>
          <w:lang w:val="es-ES"/>
        </w:rPr>
        <w:t>իրավունք</w:t>
      </w:r>
      <w:proofErr w:type="spellEnd"/>
      <w:r w:rsidRPr="00613C0F">
        <w:rPr>
          <w:rFonts w:cs="Tahoma"/>
          <w:sz w:val="20"/>
          <w:szCs w:val="20"/>
          <w:lang w:val="es-ES"/>
        </w:rPr>
        <w:t xml:space="preserve"> </w:t>
      </w:r>
      <w:proofErr w:type="spellStart"/>
      <w:r w:rsidRPr="00613C0F">
        <w:rPr>
          <w:rFonts w:cs="Tahoma"/>
          <w:sz w:val="20"/>
          <w:szCs w:val="20"/>
          <w:lang w:val="es-ES"/>
        </w:rPr>
        <w:t>տվող</w:t>
      </w:r>
      <w:proofErr w:type="spellEnd"/>
      <w:r w:rsidRPr="00613C0F">
        <w:rPr>
          <w:rFonts w:cs="Tahoma"/>
          <w:sz w:val="20"/>
          <w:szCs w:val="20"/>
          <w:lang w:val="es-ES"/>
        </w:rPr>
        <w:t xml:space="preserve"> </w:t>
      </w:r>
      <w:proofErr w:type="spellStart"/>
      <w:r w:rsidRPr="00613C0F">
        <w:rPr>
          <w:rFonts w:cs="Tahoma"/>
          <w:sz w:val="20"/>
          <w:szCs w:val="20"/>
          <w:lang w:val="es-ES"/>
        </w:rPr>
        <w:t>բաժնետոմսերի</w:t>
      </w:r>
      <w:proofErr w:type="spellEnd"/>
      <w:r w:rsidRPr="00613C0F">
        <w:rPr>
          <w:rFonts w:cs="Tahoma"/>
          <w:sz w:val="20"/>
          <w:szCs w:val="20"/>
          <w:lang w:val="es-ES"/>
        </w:rPr>
        <w:t xml:space="preserve"> </w:t>
      </w:r>
      <w:proofErr w:type="spellStart"/>
      <w:r w:rsidRPr="00613C0F">
        <w:rPr>
          <w:rFonts w:cs="Tahoma"/>
          <w:sz w:val="20"/>
          <w:szCs w:val="20"/>
          <w:lang w:val="es-ES"/>
        </w:rPr>
        <w:t>տաս</w:t>
      </w:r>
      <w:proofErr w:type="spellEnd"/>
      <w:r w:rsidRPr="00613C0F">
        <w:rPr>
          <w:rFonts w:cs="Tahoma"/>
          <w:sz w:val="20"/>
          <w:szCs w:val="20"/>
          <w:lang w:val="es-ES"/>
        </w:rPr>
        <w:t xml:space="preserve"> </w:t>
      </w:r>
      <w:proofErr w:type="spellStart"/>
      <w:r w:rsidRPr="00613C0F">
        <w:rPr>
          <w:rFonts w:cs="Tahoma"/>
          <w:sz w:val="20"/>
          <w:szCs w:val="20"/>
          <w:lang w:val="es-ES"/>
        </w:rPr>
        <w:t>տոկոսից</w:t>
      </w:r>
      <w:proofErr w:type="spellEnd"/>
      <w:r w:rsidRPr="00613C0F">
        <w:rPr>
          <w:rFonts w:cs="Tahoma"/>
          <w:sz w:val="20"/>
          <w:szCs w:val="20"/>
          <w:lang w:val="es-ES"/>
        </w:rPr>
        <w:t xml:space="preserve"> </w:t>
      </w:r>
      <w:proofErr w:type="spellStart"/>
      <w:r w:rsidRPr="00613C0F">
        <w:rPr>
          <w:rFonts w:cs="Tahoma"/>
          <w:sz w:val="20"/>
          <w:szCs w:val="20"/>
          <w:lang w:val="es-ES"/>
        </w:rPr>
        <w:t>ավելիին</w:t>
      </w:r>
      <w:proofErr w:type="spellEnd"/>
      <w:r w:rsidRPr="00613C0F">
        <w:rPr>
          <w:rFonts w:cs="Tahoma"/>
          <w:sz w:val="20"/>
          <w:szCs w:val="20"/>
          <w:lang w:val="es-ES"/>
        </w:rPr>
        <w:t xml:space="preserve"> </w:t>
      </w:r>
      <w:proofErr w:type="spellStart"/>
      <w:r w:rsidRPr="00613C0F">
        <w:rPr>
          <w:rFonts w:cs="Tahoma"/>
          <w:sz w:val="20"/>
          <w:szCs w:val="20"/>
          <w:lang w:val="es-ES"/>
        </w:rPr>
        <w:t>տիրապետող</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օրենքով</w:t>
      </w:r>
      <w:proofErr w:type="spellEnd"/>
      <w:r w:rsidRPr="00613C0F">
        <w:rPr>
          <w:rFonts w:cs="Tahoma"/>
          <w:sz w:val="20"/>
          <w:szCs w:val="20"/>
          <w:lang w:val="es-ES"/>
        </w:rPr>
        <w:t xml:space="preserve"> </w:t>
      </w:r>
      <w:proofErr w:type="spellStart"/>
      <w:r w:rsidRPr="00613C0F">
        <w:rPr>
          <w:rFonts w:cs="Tahoma"/>
          <w:sz w:val="20"/>
          <w:szCs w:val="20"/>
          <w:lang w:val="es-ES"/>
        </w:rPr>
        <w:t>չարգելված</w:t>
      </w:r>
      <w:proofErr w:type="spellEnd"/>
      <w:r w:rsidRPr="00613C0F">
        <w:rPr>
          <w:rFonts w:cs="Tahoma"/>
          <w:sz w:val="20"/>
          <w:szCs w:val="20"/>
          <w:lang w:val="es-ES"/>
        </w:rPr>
        <w:t xml:space="preserve"> </w:t>
      </w:r>
      <w:proofErr w:type="spellStart"/>
      <w:r w:rsidRPr="00613C0F">
        <w:rPr>
          <w:rFonts w:cs="Tahoma"/>
          <w:sz w:val="20"/>
          <w:szCs w:val="20"/>
          <w:lang w:val="es-ES"/>
        </w:rPr>
        <w:t>այլ</w:t>
      </w:r>
      <w:proofErr w:type="spellEnd"/>
      <w:r w:rsidRPr="00613C0F">
        <w:rPr>
          <w:rFonts w:cs="Tahoma"/>
          <w:sz w:val="20"/>
          <w:szCs w:val="20"/>
          <w:lang w:val="es-ES"/>
        </w:rPr>
        <w:t xml:space="preserve"> </w:t>
      </w:r>
      <w:proofErr w:type="spellStart"/>
      <w:r w:rsidRPr="00613C0F">
        <w:rPr>
          <w:rFonts w:cs="Tahoma"/>
          <w:sz w:val="20"/>
          <w:szCs w:val="20"/>
          <w:lang w:val="es-ES"/>
        </w:rPr>
        <w:t>ձևով</w:t>
      </w:r>
      <w:proofErr w:type="spellEnd"/>
      <w:r w:rsidRPr="00613C0F">
        <w:rPr>
          <w:rFonts w:cs="Tahoma"/>
          <w:sz w:val="20"/>
          <w:szCs w:val="20"/>
          <w:lang w:val="es-ES"/>
        </w:rPr>
        <w:t xml:space="preserve"> </w:t>
      </w:r>
      <w:proofErr w:type="spellStart"/>
      <w:r w:rsidRPr="00613C0F">
        <w:rPr>
          <w:rFonts w:cs="Tahoma"/>
          <w:sz w:val="20"/>
          <w:szCs w:val="20"/>
          <w:lang w:val="es-ES"/>
        </w:rPr>
        <w:t>նրա</w:t>
      </w:r>
      <w:proofErr w:type="spellEnd"/>
      <w:r w:rsidRPr="00613C0F">
        <w:rPr>
          <w:rFonts w:cs="Tahoma"/>
          <w:sz w:val="20"/>
          <w:szCs w:val="20"/>
          <w:lang w:val="es-ES"/>
        </w:rPr>
        <w:t xml:space="preserve"> </w:t>
      </w:r>
      <w:proofErr w:type="spellStart"/>
      <w:r w:rsidRPr="00613C0F">
        <w:rPr>
          <w:rFonts w:cs="Tahoma"/>
          <w:sz w:val="20"/>
          <w:szCs w:val="20"/>
          <w:lang w:val="es-ES"/>
        </w:rPr>
        <w:t>որոշումները</w:t>
      </w:r>
      <w:proofErr w:type="spellEnd"/>
      <w:r w:rsidRPr="00613C0F">
        <w:rPr>
          <w:rFonts w:cs="Tahoma"/>
          <w:sz w:val="20"/>
          <w:szCs w:val="20"/>
          <w:lang w:val="es-ES"/>
        </w:rPr>
        <w:t xml:space="preserve"> </w:t>
      </w:r>
      <w:proofErr w:type="spellStart"/>
      <w:r w:rsidRPr="00613C0F">
        <w:rPr>
          <w:rFonts w:cs="Tahoma"/>
          <w:sz w:val="20"/>
          <w:szCs w:val="20"/>
          <w:lang w:val="es-ES"/>
        </w:rPr>
        <w:t>կանխորոշելու</w:t>
      </w:r>
      <w:proofErr w:type="spellEnd"/>
      <w:r w:rsidRPr="00613C0F">
        <w:rPr>
          <w:rFonts w:cs="Tahoma"/>
          <w:sz w:val="20"/>
          <w:szCs w:val="20"/>
          <w:lang w:val="es-ES"/>
        </w:rPr>
        <w:t xml:space="preserve"> </w:t>
      </w:r>
      <w:proofErr w:type="spellStart"/>
      <w:r w:rsidRPr="00613C0F">
        <w:rPr>
          <w:rFonts w:cs="Tahoma"/>
          <w:sz w:val="20"/>
          <w:szCs w:val="20"/>
          <w:lang w:val="es-ES"/>
        </w:rPr>
        <w:t>հնարավորություն</w:t>
      </w:r>
      <w:proofErr w:type="spellEnd"/>
      <w:r w:rsidRPr="00613C0F">
        <w:rPr>
          <w:rFonts w:cs="Tahoma"/>
          <w:sz w:val="20"/>
          <w:szCs w:val="20"/>
          <w:lang w:val="es-ES"/>
        </w:rPr>
        <w:t xml:space="preserve"> </w:t>
      </w:r>
      <w:proofErr w:type="spellStart"/>
      <w:r w:rsidRPr="00613C0F">
        <w:rPr>
          <w:rFonts w:cs="Tahoma"/>
          <w:sz w:val="20"/>
          <w:szCs w:val="20"/>
          <w:lang w:val="es-ES"/>
        </w:rPr>
        <w:t>ունեցող</w:t>
      </w:r>
      <w:proofErr w:type="spellEnd"/>
      <w:r w:rsidRPr="00613C0F">
        <w:rPr>
          <w:rFonts w:cs="Tahoma"/>
          <w:sz w:val="20"/>
          <w:szCs w:val="20"/>
          <w:lang w:val="es-ES"/>
        </w:rPr>
        <w:t xml:space="preserve"> </w:t>
      </w:r>
      <w:proofErr w:type="spellStart"/>
      <w:r w:rsidRPr="00613C0F">
        <w:rPr>
          <w:rFonts w:cs="Tahoma"/>
          <w:sz w:val="20"/>
          <w:szCs w:val="20"/>
          <w:lang w:val="es-ES"/>
        </w:rPr>
        <w:t>մասնակիցը</w:t>
      </w:r>
      <w:proofErr w:type="spellEnd"/>
      <w:r w:rsidRPr="00613C0F">
        <w:rPr>
          <w:rFonts w:cs="Tahoma"/>
          <w:sz w:val="20"/>
          <w:szCs w:val="20"/>
          <w:lang w:val="es-ES"/>
        </w:rPr>
        <w:t xml:space="preserve"> (</w:t>
      </w:r>
      <w:proofErr w:type="spellStart"/>
      <w:r w:rsidRPr="00613C0F">
        <w:rPr>
          <w:rFonts w:cs="Tahoma"/>
          <w:sz w:val="20"/>
          <w:szCs w:val="20"/>
          <w:lang w:val="es-ES"/>
        </w:rPr>
        <w:t>բաժնետերը</w:t>
      </w:r>
      <w:proofErr w:type="spellEnd"/>
      <w:r w:rsidRPr="00613C0F">
        <w:rPr>
          <w:rFonts w:cs="Tahoma"/>
          <w:sz w:val="20"/>
          <w:szCs w:val="20"/>
          <w:lang w:val="es-ES"/>
        </w:rPr>
        <w:t>) և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մասնակիցները</w:t>
      </w:r>
      <w:proofErr w:type="spellEnd"/>
      <w:r w:rsidRPr="00613C0F">
        <w:rPr>
          <w:rFonts w:cs="Tahoma"/>
          <w:sz w:val="20"/>
          <w:szCs w:val="20"/>
          <w:lang w:val="es-ES"/>
        </w:rPr>
        <w:t xml:space="preserve"> (</w:t>
      </w:r>
      <w:proofErr w:type="spellStart"/>
      <w:r w:rsidRPr="00613C0F">
        <w:rPr>
          <w:rFonts w:cs="Tahoma"/>
          <w:sz w:val="20"/>
          <w:szCs w:val="20"/>
          <w:lang w:val="es-ES"/>
        </w:rPr>
        <w:t>բաժնետերերը</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նրանց</w:t>
      </w:r>
      <w:proofErr w:type="spellEnd"/>
      <w:r w:rsidRPr="00613C0F">
        <w:rPr>
          <w:rFonts w:cs="Tahoma"/>
          <w:sz w:val="20"/>
          <w:szCs w:val="20"/>
          <w:lang w:val="es-ES"/>
        </w:rPr>
        <w:t xml:space="preserve"> </w:t>
      </w:r>
      <w:proofErr w:type="spellStart"/>
      <w:r w:rsidRPr="00613C0F">
        <w:rPr>
          <w:rFonts w:cs="Tahoma"/>
          <w:sz w:val="20"/>
          <w:szCs w:val="20"/>
          <w:lang w:val="es-ES"/>
        </w:rPr>
        <w:t>ընտանիքի</w:t>
      </w:r>
      <w:proofErr w:type="spellEnd"/>
      <w:r w:rsidRPr="00613C0F">
        <w:rPr>
          <w:rFonts w:cs="Tahoma"/>
          <w:sz w:val="20"/>
          <w:szCs w:val="20"/>
          <w:lang w:val="es-ES"/>
        </w:rPr>
        <w:t xml:space="preserve"> </w:t>
      </w:r>
      <w:proofErr w:type="spellStart"/>
      <w:r w:rsidRPr="00613C0F">
        <w:rPr>
          <w:rFonts w:cs="Tahoma"/>
          <w:sz w:val="20"/>
          <w:szCs w:val="20"/>
          <w:lang w:val="es-ES"/>
        </w:rPr>
        <w:t>անդամները</w:t>
      </w:r>
      <w:proofErr w:type="spellEnd"/>
      <w:r w:rsidRPr="00613C0F">
        <w:rPr>
          <w:rFonts w:cs="Tahoma"/>
          <w:sz w:val="20"/>
          <w:szCs w:val="20"/>
          <w:lang w:val="es-ES"/>
        </w:rPr>
        <w:t xml:space="preserve"> (</w:t>
      </w:r>
      <w:proofErr w:type="spellStart"/>
      <w:r w:rsidRPr="00613C0F">
        <w:rPr>
          <w:rFonts w:cs="Tahoma"/>
          <w:sz w:val="20"/>
          <w:szCs w:val="20"/>
          <w:lang w:val="es-ES"/>
        </w:rPr>
        <w:t>եթե</w:t>
      </w:r>
      <w:proofErr w:type="spellEnd"/>
      <w:r w:rsidRPr="00613C0F">
        <w:rPr>
          <w:rFonts w:cs="Tahoma"/>
          <w:sz w:val="20"/>
          <w:szCs w:val="20"/>
          <w:lang w:val="es-ES"/>
        </w:rPr>
        <w:t xml:space="preserve"> </w:t>
      </w:r>
      <w:proofErr w:type="spellStart"/>
      <w:r w:rsidRPr="00613C0F">
        <w:rPr>
          <w:rFonts w:cs="Tahoma"/>
          <w:sz w:val="20"/>
          <w:szCs w:val="20"/>
          <w:lang w:val="es-ES"/>
        </w:rPr>
        <w:t>մասնակիցը</w:t>
      </w:r>
      <w:proofErr w:type="spellEnd"/>
      <w:r w:rsidRPr="00613C0F">
        <w:rPr>
          <w:rFonts w:cs="Tahoma"/>
          <w:sz w:val="20"/>
          <w:szCs w:val="20"/>
          <w:lang w:val="es-ES"/>
        </w:rPr>
        <w:t xml:space="preserve"> </w:t>
      </w:r>
      <w:proofErr w:type="spellStart"/>
      <w:r w:rsidRPr="00613C0F">
        <w:rPr>
          <w:rFonts w:cs="Tahoma"/>
          <w:sz w:val="20"/>
          <w:szCs w:val="20"/>
          <w:lang w:val="es-ES"/>
        </w:rPr>
        <w:t>ֆիզիկական</w:t>
      </w:r>
      <w:proofErr w:type="spellEnd"/>
      <w:r w:rsidRPr="00613C0F">
        <w:rPr>
          <w:rFonts w:cs="Tahoma"/>
          <w:sz w:val="20"/>
          <w:szCs w:val="20"/>
          <w:lang w:val="es-ES"/>
        </w:rPr>
        <w:t xml:space="preserve"> </w:t>
      </w:r>
      <w:proofErr w:type="spellStart"/>
      <w:r w:rsidRPr="00613C0F">
        <w:rPr>
          <w:rFonts w:cs="Tahoma"/>
          <w:sz w:val="20"/>
          <w:szCs w:val="20"/>
          <w:lang w:val="es-ES"/>
        </w:rPr>
        <w:t>անձ</w:t>
      </w:r>
      <w:proofErr w:type="spellEnd"/>
      <w:r w:rsidRPr="00613C0F">
        <w:rPr>
          <w:rFonts w:cs="Tahoma"/>
          <w:sz w:val="20"/>
          <w:szCs w:val="20"/>
          <w:lang w:val="es-ES"/>
        </w:rPr>
        <w:t xml:space="preserve"> է) </w:t>
      </w:r>
      <w:proofErr w:type="spellStart"/>
      <w:r w:rsidRPr="00613C0F">
        <w:rPr>
          <w:rFonts w:cs="Tahoma"/>
          <w:sz w:val="20"/>
          <w:szCs w:val="20"/>
          <w:lang w:val="es-ES"/>
        </w:rPr>
        <w:t>իրավունք</w:t>
      </w:r>
      <w:proofErr w:type="spellEnd"/>
      <w:r w:rsidRPr="00613C0F">
        <w:rPr>
          <w:rFonts w:cs="Tahoma"/>
          <w:sz w:val="20"/>
          <w:szCs w:val="20"/>
          <w:lang w:val="es-ES"/>
        </w:rPr>
        <w:t xml:space="preserve"> </w:t>
      </w:r>
      <w:proofErr w:type="spellStart"/>
      <w:r w:rsidRPr="00613C0F">
        <w:rPr>
          <w:rFonts w:cs="Tahoma"/>
          <w:sz w:val="20"/>
          <w:szCs w:val="20"/>
          <w:lang w:val="es-ES"/>
        </w:rPr>
        <w:t>ունեն</w:t>
      </w:r>
      <w:proofErr w:type="spellEnd"/>
      <w:r w:rsidRPr="00613C0F">
        <w:rPr>
          <w:rFonts w:cs="Tahoma"/>
          <w:sz w:val="20"/>
          <w:szCs w:val="20"/>
          <w:lang w:val="es-ES"/>
        </w:rPr>
        <w:t xml:space="preserve"> </w:t>
      </w:r>
      <w:proofErr w:type="spellStart"/>
      <w:r w:rsidRPr="00613C0F">
        <w:rPr>
          <w:rFonts w:cs="Tahoma"/>
          <w:sz w:val="20"/>
          <w:szCs w:val="20"/>
          <w:lang w:val="es-ES"/>
        </w:rPr>
        <w:t>ուղղակի</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անուղղակի</w:t>
      </w:r>
      <w:proofErr w:type="spellEnd"/>
      <w:r w:rsidRPr="00613C0F">
        <w:rPr>
          <w:rFonts w:cs="Tahoma"/>
          <w:sz w:val="20"/>
          <w:szCs w:val="20"/>
          <w:lang w:val="es-ES"/>
        </w:rPr>
        <w:t xml:space="preserve"> </w:t>
      </w:r>
      <w:proofErr w:type="spellStart"/>
      <w:r w:rsidRPr="00613C0F">
        <w:rPr>
          <w:rFonts w:cs="Tahoma"/>
          <w:sz w:val="20"/>
          <w:szCs w:val="20"/>
          <w:lang w:val="es-ES"/>
        </w:rPr>
        <w:t>կերպով</w:t>
      </w:r>
      <w:proofErr w:type="spellEnd"/>
      <w:r w:rsidRPr="00613C0F">
        <w:rPr>
          <w:rFonts w:cs="Tahoma"/>
          <w:sz w:val="20"/>
          <w:szCs w:val="20"/>
          <w:lang w:val="es-ES"/>
        </w:rPr>
        <w:t xml:space="preserve"> </w:t>
      </w:r>
      <w:proofErr w:type="spellStart"/>
      <w:r w:rsidRPr="00613C0F">
        <w:rPr>
          <w:rFonts w:cs="Tahoma"/>
          <w:sz w:val="20"/>
          <w:szCs w:val="20"/>
          <w:lang w:val="es-ES"/>
        </w:rPr>
        <w:t>տիրապետել</w:t>
      </w:r>
      <w:proofErr w:type="spellEnd"/>
      <w:r w:rsidRPr="00613C0F">
        <w:rPr>
          <w:rFonts w:cs="Tahoma"/>
          <w:sz w:val="20"/>
          <w:szCs w:val="20"/>
          <w:lang w:val="es-ES"/>
        </w:rPr>
        <w:t xml:space="preserve"> (</w:t>
      </w:r>
      <w:proofErr w:type="spellStart"/>
      <w:r w:rsidRPr="00613C0F">
        <w:rPr>
          <w:rFonts w:cs="Tahoma"/>
          <w:sz w:val="20"/>
          <w:szCs w:val="20"/>
          <w:lang w:val="es-ES"/>
        </w:rPr>
        <w:t>այդ</w:t>
      </w:r>
      <w:proofErr w:type="spellEnd"/>
      <w:r w:rsidRPr="00613C0F">
        <w:rPr>
          <w:rFonts w:cs="Tahoma"/>
          <w:sz w:val="20"/>
          <w:szCs w:val="20"/>
          <w:lang w:val="es-ES"/>
        </w:rPr>
        <w:t xml:space="preserve"> </w:t>
      </w:r>
      <w:proofErr w:type="spellStart"/>
      <w:r w:rsidRPr="00613C0F">
        <w:rPr>
          <w:rFonts w:cs="Tahoma"/>
          <w:sz w:val="20"/>
          <w:szCs w:val="20"/>
          <w:lang w:val="es-ES"/>
        </w:rPr>
        <w:t>թվում</w:t>
      </w:r>
      <w:proofErr w:type="spellEnd"/>
      <w:r w:rsidRPr="00613C0F">
        <w:rPr>
          <w:rFonts w:cs="Tahoma"/>
          <w:sz w:val="20"/>
          <w:szCs w:val="20"/>
          <w:lang w:val="es-ES"/>
        </w:rPr>
        <w:t xml:space="preserve">` </w:t>
      </w:r>
      <w:proofErr w:type="spellStart"/>
      <w:r w:rsidRPr="00613C0F">
        <w:rPr>
          <w:rFonts w:cs="Tahoma"/>
          <w:sz w:val="20"/>
          <w:szCs w:val="20"/>
          <w:lang w:val="es-ES"/>
        </w:rPr>
        <w:t>առուվաճառքի</w:t>
      </w:r>
      <w:proofErr w:type="spellEnd"/>
      <w:r w:rsidRPr="00613C0F">
        <w:rPr>
          <w:rFonts w:cs="Tahoma"/>
          <w:sz w:val="20"/>
          <w:szCs w:val="20"/>
          <w:lang w:val="es-ES"/>
        </w:rPr>
        <w:t xml:space="preserve">, </w:t>
      </w:r>
      <w:proofErr w:type="spellStart"/>
      <w:r w:rsidRPr="00613C0F">
        <w:rPr>
          <w:rFonts w:cs="Tahoma"/>
          <w:sz w:val="20"/>
          <w:szCs w:val="20"/>
          <w:lang w:val="es-ES"/>
        </w:rPr>
        <w:t>հավատարմագրային</w:t>
      </w:r>
      <w:proofErr w:type="spellEnd"/>
      <w:r w:rsidRPr="00613C0F">
        <w:rPr>
          <w:rFonts w:cs="Tahoma"/>
          <w:sz w:val="20"/>
          <w:szCs w:val="20"/>
          <w:lang w:val="es-ES"/>
        </w:rPr>
        <w:t xml:space="preserve"> </w:t>
      </w:r>
      <w:proofErr w:type="spellStart"/>
      <w:r w:rsidRPr="00613C0F">
        <w:rPr>
          <w:rFonts w:cs="Tahoma"/>
          <w:sz w:val="20"/>
          <w:szCs w:val="20"/>
          <w:lang w:val="es-ES"/>
        </w:rPr>
        <w:t>կառավարման</w:t>
      </w:r>
      <w:proofErr w:type="spellEnd"/>
      <w:r w:rsidRPr="00613C0F">
        <w:rPr>
          <w:rFonts w:cs="Tahoma"/>
          <w:sz w:val="20"/>
          <w:szCs w:val="20"/>
          <w:lang w:val="es-ES"/>
        </w:rPr>
        <w:t xml:space="preserve">, </w:t>
      </w:r>
      <w:proofErr w:type="spellStart"/>
      <w:r w:rsidRPr="00613C0F">
        <w:rPr>
          <w:rFonts w:cs="Tahoma"/>
          <w:sz w:val="20"/>
          <w:szCs w:val="20"/>
          <w:lang w:val="es-ES"/>
        </w:rPr>
        <w:t>համատեղ</w:t>
      </w:r>
      <w:proofErr w:type="spellEnd"/>
      <w:r w:rsidRPr="00613C0F">
        <w:rPr>
          <w:rFonts w:cs="Tahoma"/>
          <w:sz w:val="20"/>
          <w:szCs w:val="20"/>
          <w:lang w:val="es-ES"/>
        </w:rPr>
        <w:t xml:space="preserve"> </w:t>
      </w:r>
      <w:proofErr w:type="spellStart"/>
      <w:r w:rsidRPr="00613C0F">
        <w:rPr>
          <w:rFonts w:cs="Tahoma"/>
          <w:sz w:val="20"/>
          <w:szCs w:val="20"/>
          <w:lang w:val="es-ES"/>
        </w:rPr>
        <w:t>գործունեության</w:t>
      </w:r>
      <w:proofErr w:type="spellEnd"/>
      <w:r w:rsidRPr="00613C0F">
        <w:rPr>
          <w:rFonts w:cs="Tahoma"/>
          <w:sz w:val="20"/>
          <w:szCs w:val="20"/>
          <w:lang w:val="es-ES"/>
        </w:rPr>
        <w:t xml:space="preserve"> </w:t>
      </w:r>
      <w:proofErr w:type="spellStart"/>
      <w:r w:rsidRPr="00613C0F">
        <w:rPr>
          <w:rFonts w:cs="Tahoma"/>
          <w:sz w:val="20"/>
          <w:szCs w:val="20"/>
          <w:lang w:val="es-ES"/>
        </w:rPr>
        <w:t>պայմանագրերի</w:t>
      </w:r>
      <w:proofErr w:type="spellEnd"/>
      <w:r w:rsidRPr="00613C0F">
        <w:rPr>
          <w:rFonts w:cs="Tahoma"/>
          <w:sz w:val="20"/>
          <w:szCs w:val="20"/>
          <w:lang w:val="es-ES"/>
        </w:rPr>
        <w:t xml:space="preserve">, </w:t>
      </w:r>
      <w:proofErr w:type="spellStart"/>
      <w:r w:rsidRPr="00613C0F">
        <w:rPr>
          <w:rFonts w:cs="Tahoma"/>
          <w:sz w:val="20"/>
          <w:szCs w:val="20"/>
          <w:lang w:val="es-ES"/>
        </w:rPr>
        <w:t>հանձնարարականի</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այլ</w:t>
      </w:r>
      <w:proofErr w:type="spellEnd"/>
      <w:r w:rsidRPr="00613C0F">
        <w:rPr>
          <w:rFonts w:cs="Tahoma"/>
          <w:sz w:val="20"/>
          <w:szCs w:val="20"/>
          <w:lang w:val="es-ES"/>
        </w:rPr>
        <w:t xml:space="preserve"> </w:t>
      </w:r>
      <w:proofErr w:type="spellStart"/>
      <w:r w:rsidRPr="00613C0F">
        <w:rPr>
          <w:rFonts w:cs="Tahoma"/>
          <w:sz w:val="20"/>
          <w:szCs w:val="20"/>
          <w:lang w:val="es-ES"/>
        </w:rPr>
        <w:t>գործարքների</w:t>
      </w:r>
      <w:proofErr w:type="spellEnd"/>
      <w:r w:rsidRPr="00613C0F">
        <w:rPr>
          <w:rFonts w:cs="Tahoma"/>
          <w:sz w:val="20"/>
          <w:szCs w:val="20"/>
          <w:lang w:val="es-ES"/>
        </w:rPr>
        <w:t xml:space="preserve"> </w:t>
      </w:r>
      <w:proofErr w:type="spellStart"/>
      <w:r w:rsidRPr="00613C0F">
        <w:rPr>
          <w:rFonts w:cs="Tahoma"/>
          <w:sz w:val="20"/>
          <w:szCs w:val="20"/>
          <w:lang w:val="es-ES"/>
        </w:rPr>
        <w:t>հիման</w:t>
      </w:r>
      <w:proofErr w:type="spellEnd"/>
      <w:r w:rsidRPr="00613C0F">
        <w:rPr>
          <w:rFonts w:cs="Tahoma"/>
          <w:sz w:val="20"/>
          <w:szCs w:val="20"/>
          <w:lang w:val="es-ES"/>
        </w:rPr>
        <w:t xml:space="preserve"> </w:t>
      </w:r>
      <w:proofErr w:type="spellStart"/>
      <w:r w:rsidRPr="00613C0F">
        <w:rPr>
          <w:rFonts w:cs="Tahoma"/>
          <w:sz w:val="20"/>
          <w:szCs w:val="20"/>
          <w:lang w:val="es-ES"/>
        </w:rPr>
        <w:t>վրա</w:t>
      </w:r>
      <w:proofErr w:type="spellEnd"/>
      <w:r w:rsidRPr="00613C0F">
        <w:rPr>
          <w:rFonts w:cs="Tahoma"/>
          <w:sz w:val="20"/>
          <w:szCs w:val="20"/>
          <w:lang w:val="es-ES"/>
        </w:rPr>
        <w:t xml:space="preserve">) </w:t>
      </w:r>
      <w:proofErr w:type="spellStart"/>
      <w:r w:rsidRPr="00613C0F">
        <w:rPr>
          <w:rFonts w:cs="Tahoma"/>
          <w:sz w:val="20"/>
          <w:szCs w:val="20"/>
          <w:lang w:val="es-ES"/>
        </w:rPr>
        <w:t>մյուսի</w:t>
      </w:r>
      <w:proofErr w:type="spellEnd"/>
      <w:r w:rsidRPr="00613C0F">
        <w:rPr>
          <w:rFonts w:cs="Tahoma"/>
          <w:sz w:val="20"/>
          <w:szCs w:val="20"/>
          <w:lang w:val="es-ES"/>
        </w:rPr>
        <w:t xml:space="preserve">` </w:t>
      </w:r>
      <w:proofErr w:type="spellStart"/>
      <w:r w:rsidRPr="00613C0F">
        <w:rPr>
          <w:rFonts w:cs="Tahoma"/>
          <w:sz w:val="20"/>
          <w:szCs w:val="20"/>
          <w:lang w:val="es-ES"/>
        </w:rPr>
        <w:t>ձայնի</w:t>
      </w:r>
      <w:proofErr w:type="spellEnd"/>
      <w:r w:rsidRPr="00613C0F">
        <w:rPr>
          <w:rFonts w:cs="Tahoma"/>
          <w:sz w:val="20"/>
          <w:szCs w:val="20"/>
          <w:lang w:val="es-ES"/>
        </w:rPr>
        <w:t xml:space="preserve"> </w:t>
      </w:r>
      <w:proofErr w:type="spellStart"/>
      <w:r w:rsidRPr="00613C0F">
        <w:rPr>
          <w:rFonts w:cs="Tahoma"/>
          <w:sz w:val="20"/>
          <w:szCs w:val="20"/>
          <w:lang w:val="es-ES"/>
        </w:rPr>
        <w:t>իրավունք</w:t>
      </w:r>
      <w:proofErr w:type="spellEnd"/>
      <w:r w:rsidRPr="00613C0F">
        <w:rPr>
          <w:rFonts w:cs="Tahoma"/>
          <w:sz w:val="20"/>
          <w:szCs w:val="20"/>
          <w:lang w:val="es-ES"/>
        </w:rPr>
        <w:t xml:space="preserve"> </w:t>
      </w:r>
      <w:proofErr w:type="spellStart"/>
      <w:r w:rsidRPr="00613C0F">
        <w:rPr>
          <w:rFonts w:cs="Tahoma"/>
          <w:sz w:val="20"/>
          <w:szCs w:val="20"/>
          <w:lang w:val="es-ES"/>
        </w:rPr>
        <w:t>տվող</w:t>
      </w:r>
      <w:proofErr w:type="spellEnd"/>
      <w:r w:rsidRPr="00613C0F">
        <w:rPr>
          <w:rFonts w:cs="Tahoma"/>
          <w:sz w:val="20"/>
          <w:szCs w:val="20"/>
          <w:lang w:val="es-ES"/>
        </w:rPr>
        <w:t xml:space="preserve"> </w:t>
      </w:r>
      <w:proofErr w:type="spellStart"/>
      <w:r w:rsidRPr="00613C0F">
        <w:rPr>
          <w:rFonts w:cs="Tahoma"/>
          <w:sz w:val="20"/>
          <w:szCs w:val="20"/>
          <w:lang w:val="es-ES"/>
        </w:rPr>
        <w:t>բաժնետոմսերի</w:t>
      </w:r>
      <w:proofErr w:type="spellEnd"/>
      <w:r w:rsidRPr="00613C0F">
        <w:rPr>
          <w:rFonts w:cs="Tahoma"/>
          <w:sz w:val="20"/>
          <w:szCs w:val="20"/>
          <w:lang w:val="es-ES"/>
        </w:rPr>
        <w:t xml:space="preserve"> </w:t>
      </w:r>
      <w:proofErr w:type="spellStart"/>
      <w:r w:rsidRPr="00613C0F">
        <w:rPr>
          <w:rFonts w:cs="Tahoma"/>
          <w:sz w:val="20"/>
          <w:szCs w:val="20"/>
          <w:lang w:val="es-ES"/>
        </w:rPr>
        <w:t>տաս</w:t>
      </w:r>
      <w:proofErr w:type="spellEnd"/>
      <w:r w:rsidRPr="00613C0F">
        <w:rPr>
          <w:rFonts w:cs="Tahoma"/>
          <w:sz w:val="20"/>
          <w:szCs w:val="20"/>
          <w:lang w:val="es-ES"/>
        </w:rPr>
        <w:t xml:space="preserve"> </w:t>
      </w:r>
      <w:proofErr w:type="spellStart"/>
      <w:r w:rsidRPr="00613C0F">
        <w:rPr>
          <w:rFonts w:cs="Tahoma"/>
          <w:sz w:val="20"/>
          <w:szCs w:val="20"/>
          <w:lang w:val="es-ES"/>
        </w:rPr>
        <w:t>տոկոսից</w:t>
      </w:r>
      <w:proofErr w:type="spellEnd"/>
      <w:r w:rsidRPr="00613C0F">
        <w:rPr>
          <w:rFonts w:cs="Tahoma"/>
          <w:sz w:val="20"/>
          <w:szCs w:val="20"/>
          <w:lang w:val="es-ES"/>
        </w:rPr>
        <w:t xml:space="preserve"> </w:t>
      </w:r>
      <w:proofErr w:type="spellStart"/>
      <w:r w:rsidRPr="00613C0F">
        <w:rPr>
          <w:rFonts w:cs="Tahoma"/>
          <w:sz w:val="20"/>
          <w:szCs w:val="20"/>
          <w:lang w:val="es-ES"/>
        </w:rPr>
        <w:t>ավելիին</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ունեն</w:t>
      </w:r>
      <w:proofErr w:type="spellEnd"/>
      <w:r w:rsidRPr="00613C0F">
        <w:rPr>
          <w:rFonts w:cs="Tahoma"/>
          <w:sz w:val="20"/>
          <w:szCs w:val="20"/>
          <w:lang w:val="es-ES"/>
        </w:rPr>
        <w:t xml:space="preserve"> </w:t>
      </w:r>
      <w:proofErr w:type="spellStart"/>
      <w:r w:rsidRPr="00613C0F">
        <w:rPr>
          <w:rFonts w:cs="Tahoma"/>
          <w:sz w:val="20"/>
          <w:szCs w:val="20"/>
          <w:lang w:val="es-ES"/>
        </w:rPr>
        <w:t>Հայաստանի</w:t>
      </w:r>
      <w:proofErr w:type="spellEnd"/>
      <w:r w:rsidRPr="00613C0F">
        <w:rPr>
          <w:rFonts w:cs="Tahoma"/>
          <w:sz w:val="20"/>
          <w:szCs w:val="20"/>
          <w:lang w:val="es-ES"/>
        </w:rPr>
        <w:t xml:space="preserve"> </w:t>
      </w:r>
      <w:proofErr w:type="spellStart"/>
      <w:r w:rsidRPr="00613C0F">
        <w:rPr>
          <w:rFonts w:cs="Tahoma"/>
          <w:sz w:val="20"/>
          <w:szCs w:val="20"/>
          <w:lang w:val="es-ES"/>
        </w:rPr>
        <w:t>Հանրապետության</w:t>
      </w:r>
      <w:proofErr w:type="spellEnd"/>
      <w:r w:rsidRPr="00613C0F">
        <w:rPr>
          <w:rFonts w:cs="Tahoma"/>
          <w:sz w:val="20"/>
          <w:szCs w:val="20"/>
          <w:lang w:val="es-ES"/>
        </w:rPr>
        <w:t xml:space="preserve"> </w:t>
      </w:r>
      <w:proofErr w:type="spellStart"/>
      <w:r w:rsidRPr="00613C0F">
        <w:rPr>
          <w:rFonts w:cs="Tahoma"/>
          <w:sz w:val="20"/>
          <w:szCs w:val="20"/>
          <w:lang w:val="es-ES"/>
        </w:rPr>
        <w:t>օրենսդրությամբ</w:t>
      </w:r>
      <w:proofErr w:type="spellEnd"/>
      <w:r w:rsidRPr="00613C0F">
        <w:rPr>
          <w:rFonts w:cs="Tahoma"/>
          <w:sz w:val="20"/>
          <w:szCs w:val="20"/>
          <w:lang w:val="es-ES"/>
        </w:rPr>
        <w:t xml:space="preserve"> </w:t>
      </w:r>
      <w:proofErr w:type="spellStart"/>
      <w:r w:rsidRPr="00613C0F">
        <w:rPr>
          <w:rFonts w:cs="Tahoma"/>
          <w:sz w:val="20"/>
          <w:szCs w:val="20"/>
          <w:lang w:val="es-ES"/>
        </w:rPr>
        <w:t>չարգելված</w:t>
      </w:r>
      <w:proofErr w:type="spellEnd"/>
      <w:r w:rsidRPr="00613C0F">
        <w:rPr>
          <w:rFonts w:cs="Tahoma"/>
          <w:sz w:val="20"/>
          <w:szCs w:val="20"/>
          <w:lang w:val="es-ES"/>
        </w:rPr>
        <w:t xml:space="preserve"> </w:t>
      </w:r>
      <w:proofErr w:type="spellStart"/>
      <w:r w:rsidRPr="00613C0F">
        <w:rPr>
          <w:rFonts w:cs="Tahoma"/>
          <w:sz w:val="20"/>
          <w:szCs w:val="20"/>
          <w:lang w:val="es-ES"/>
        </w:rPr>
        <w:t>այլ</w:t>
      </w:r>
      <w:proofErr w:type="spellEnd"/>
      <w:r w:rsidRPr="00613C0F">
        <w:rPr>
          <w:rFonts w:cs="Tahoma"/>
          <w:sz w:val="20"/>
          <w:szCs w:val="20"/>
          <w:lang w:val="es-ES"/>
        </w:rPr>
        <w:t xml:space="preserve"> </w:t>
      </w:r>
      <w:proofErr w:type="spellStart"/>
      <w:r w:rsidRPr="00613C0F">
        <w:rPr>
          <w:rFonts w:cs="Tahoma"/>
          <w:sz w:val="20"/>
          <w:szCs w:val="20"/>
          <w:lang w:val="es-ES"/>
        </w:rPr>
        <w:t>ձևով</w:t>
      </w:r>
      <w:proofErr w:type="spellEnd"/>
      <w:r w:rsidRPr="00613C0F">
        <w:rPr>
          <w:rFonts w:cs="Tahoma"/>
          <w:sz w:val="20"/>
          <w:szCs w:val="20"/>
          <w:lang w:val="es-ES"/>
        </w:rPr>
        <w:t xml:space="preserve"> </w:t>
      </w:r>
      <w:proofErr w:type="spellStart"/>
      <w:r w:rsidRPr="00613C0F">
        <w:rPr>
          <w:rFonts w:cs="Tahoma"/>
          <w:sz w:val="20"/>
          <w:szCs w:val="20"/>
          <w:lang w:val="es-ES"/>
        </w:rPr>
        <w:t>վերջինիս</w:t>
      </w:r>
      <w:proofErr w:type="spellEnd"/>
      <w:r w:rsidRPr="00613C0F">
        <w:rPr>
          <w:rFonts w:cs="Tahoma"/>
          <w:sz w:val="20"/>
          <w:szCs w:val="20"/>
          <w:lang w:val="es-ES"/>
        </w:rPr>
        <w:t xml:space="preserve"> </w:t>
      </w:r>
      <w:proofErr w:type="spellStart"/>
      <w:r w:rsidRPr="00613C0F">
        <w:rPr>
          <w:rFonts w:cs="Tahoma"/>
          <w:sz w:val="20"/>
          <w:szCs w:val="20"/>
          <w:lang w:val="es-ES"/>
        </w:rPr>
        <w:t>որոշումները</w:t>
      </w:r>
      <w:proofErr w:type="spellEnd"/>
      <w:r w:rsidRPr="00613C0F">
        <w:rPr>
          <w:rFonts w:cs="Tahoma"/>
          <w:sz w:val="20"/>
          <w:szCs w:val="20"/>
          <w:lang w:val="es-ES"/>
        </w:rPr>
        <w:t xml:space="preserve"> </w:t>
      </w:r>
      <w:proofErr w:type="spellStart"/>
      <w:r w:rsidRPr="00613C0F">
        <w:rPr>
          <w:rFonts w:cs="Tahoma"/>
          <w:sz w:val="20"/>
          <w:szCs w:val="20"/>
          <w:lang w:val="es-ES"/>
        </w:rPr>
        <w:t>կանխորոշելու</w:t>
      </w:r>
      <w:proofErr w:type="spellEnd"/>
      <w:r w:rsidRPr="00613C0F">
        <w:rPr>
          <w:rFonts w:cs="Tahoma"/>
          <w:sz w:val="20"/>
          <w:szCs w:val="20"/>
          <w:lang w:val="es-ES"/>
        </w:rPr>
        <w:t xml:space="preserve"> </w:t>
      </w:r>
      <w:proofErr w:type="spellStart"/>
      <w:r w:rsidRPr="00613C0F">
        <w:rPr>
          <w:rFonts w:cs="Tahoma"/>
          <w:sz w:val="20"/>
          <w:szCs w:val="20"/>
          <w:lang w:val="es-ES"/>
        </w:rPr>
        <w:t>հնարավորություն</w:t>
      </w:r>
      <w:proofErr w:type="spellEnd"/>
      <w:r w:rsidRPr="00613C0F">
        <w:rPr>
          <w:rFonts w:cs="Tahoma"/>
          <w:sz w:val="20"/>
          <w:szCs w:val="20"/>
          <w:lang w:val="es-ES"/>
        </w:rPr>
        <w:t>.</w:t>
      </w:r>
    </w:p>
    <w:p w14:paraId="688C23AA" w14:textId="77777777" w:rsidR="004E191A" w:rsidRPr="00613C0F" w:rsidRDefault="004E191A" w:rsidP="00E26669">
      <w:pPr>
        <w:pStyle w:val="NormalWeb"/>
        <w:rPr>
          <w:rFonts w:cs="Tahoma"/>
          <w:sz w:val="20"/>
          <w:szCs w:val="20"/>
          <w:lang w:val="es-ES"/>
        </w:rPr>
      </w:pPr>
      <w:r w:rsidRPr="00613C0F">
        <w:rPr>
          <w:rFonts w:cs="Tahoma"/>
          <w:sz w:val="20"/>
          <w:szCs w:val="20"/>
          <w:lang w:val="es-ES"/>
        </w:rPr>
        <w:t xml:space="preserve">գ. </w:t>
      </w:r>
      <w:proofErr w:type="spellStart"/>
      <w:r w:rsidRPr="00613C0F">
        <w:rPr>
          <w:rFonts w:cs="Tahoma"/>
          <w:sz w:val="20"/>
          <w:szCs w:val="20"/>
          <w:lang w:val="es-ES"/>
        </w:rPr>
        <w:t>նրանցից</w:t>
      </w:r>
      <w:proofErr w:type="spellEnd"/>
      <w:r w:rsidRPr="00613C0F">
        <w:rPr>
          <w:rFonts w:cs="Tahoma"/>
          <w:sz w:val="20"/>
          <w:szCs w:val="20"/>
          <w:lang w:val="es-ES"/>
        </w:rPr>
        <w:t xml:space="preserve"> </w:t>
      </w:r>
      <w:proofErr w:type="spellStart"/>
      <w:r w:rsidRPr="00613C0F">
        <w:rPr>
          <w:rFonts w:cs="Tahoma"/>
          <w:sz w:val="20"/>
          <w:szCs w:val="20"/>
          <w:lang w:val="es-ES"/>
        </w:rPr>
        <w:t>մեկի</w:t>
      </w:r>
      <w:proofErr w:type="spellEnd"/>
      <w:r w:rsidRPr="00613C0F">
        <w:rPr>
          <w:rFonts w:cs="Tahoma"/>
          <w:sz w:val="20"/>
          <w:szCs w:val="20"/>
          <w:lang w:val="es-ES"/>
        </w:rPr>
        <w:t xml:space="preserve"> </w:t>
      </w:r>
      <w:proofErr w:type="spellStart"/>
      <w:r w:rsidRPr="00613C0F">
        <w:rPr>
          <w:rFonts w:cs="Tahoma"/>
          <w:sz w:val="20"/>
          <w:szCs w:val="20"/>
          <w:lang w:val="es-ES"/>
        </w:rPr>
        <w:t>որևէ</w:t>
      </w:r>
      <w:proofErr w:type="spellEnd"/>
      <w:r w:rsidRPr="00613C0F">
        <w:rPr>
          <w:rFonts w:cs="Tahoma"/>
          <w:sz w:val="20"/>
          <w:szCs w:val="20"/>
          <w:lang w:val="es-ES"/>
        </w:rPr>
        <w:t xml:space="preserve"> </w:t>
      </w:r>
      <w:proofErr w:type="spellStart"/>
      <w:r w:rsidRPr="00613C0F">
        <w:rPr>
          <w:rFonts w:cs="Tahoma"/>
          <w:sz w:val="20"/>
          <w:szCs w:val="20"/>
          <w:lang w:val="es-ES"/>
        </w:rPr>
        <w:t>կառավարման</w:t>
      </w:r>
      <w:proofErr w:type="spellEnd"/>
      <w:r w:rsidRPr="00613C0F">
        <w:rPr>
          <w:rFonts w:cs="Tahoma"/>
          <w:sz w:val="20"/>
          <w:szCs w:val="20"/>
          <w:lang w:val="es-ES"/>
        </w:rPr>
        <w:t xml:space="preserve"> </w:t>
      </w:r>
      <w:proofErr w:type="spellStart"/>
      <w:r w:rsidRPr="00613C0F">
        <w:rPr>
          <w:rFonts w:cs="Tahoma"/>
          <w:sz w:val="20"/>
          <w:szCs w:val="20"/>
          <w:lang w:val="es-ES"/>
        </w:rPr>
        <w:t>մարմնի</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նման</w:t>
      </w:r>
      <w:proofErr w:type="spellEnd"/>
      <w:r w:rsidRPr="00613C0F">
        <w:rPr>
          <w:rFonts w:cs="Tahoma"/>
          <w:sz w:val="20"/>
          <w:szCs w:val="20"/>
          <w:lang w:val="es-ES"/>
        </w:rPr>
        <w:t xml:space="preserve"> </w:t>
      </w:r>
      <w:proofErr w:type="spellStart"/>
      <w:r w:rsidRPr="00613C0F">
        <w:rPr>
          <w:rFonts w:cs="Tahoma"/>
          <w:sz w:val="20"/>
          <w:szCs w:val="20"/>
          <w:lang w:val="es-ES"/>
        </w:rPr>
        <w:t>պարտականություններ</w:t>
      </w:r>
      <w:proofErr w:type="spellEnd"/>
      <w:r w:rsidRPr="00613C0F">
        <w:rPr>
          <w:rFonts w:cs="Tahoma"/>
          <w:sz w:val="20"/>
          <w:szCs w:val="20"/>
          <w:lang w:val="es-ES"/>
        </w:rPr>
        <w:t xml:space="preserve"> </w:t>
      </w:r>
      <w:proofErr w:type="spellStart"/>
      <w:r w:rsidRPr="00613C0F">
        <w:rPr>
          <w:rFonts w:cs="Tahoma"/>
          <w:sz w:val="20"/>
          <w:szCs w:val="20"/>
          <w:lang w:val="es-ES"/>
        </w:rPr>
        <w:t>կատարող</w:t>
      </w:r>
      <w:proofErr w:type="spellEnd"/>
      <w:r w:rsidRPr="00613C0F">
        <w:rPr>
          <w:rFonts w:cs="Tahoma"/>
          <w:sz w:val="20"/>
          <w:szCs w:val="20"/>
          <w:lang w:val="es-ES"/>
        </w:rPr>
        <w:t xml:space="preserve"> </w:t>
      </w:r>
      <w:proofErr w:type="spellStart"/>
      <w:r w:rsidRPr="00613C0F">
        <w:rPr>
          <w:rFonts w:cs="Tahoma"/>
          <w:sz w:val="20"/>
          <w:szCs w:val="20"/>
          <w:lang w:val="es-ES"/>
        </w:rPr>
        <w:t>այլ</w:t>
      </w:r>
      <w:proofErr w:type="spellEnd"/>
      <w:r w:rsidRPr="00613C0F">
        <w:rPr>
          <w:rFonts w:cs="Tahoma"/>
          <w:sz w:val="20"/>
          <w:szCs w:val="20"/>
          <w:lang w:val="es-ES"/>
        </w:rPr>
        <w:t xml:space="preserve"> </w:t>
      </w:r>
      <w:proofErr w:type="spellStart"/>
      <w:r w:rsidRPr="00613C0F">
        <w:rPr>
          <w:rFonts w:cs="Tahoma"/>
          <w:sz w:val="20"/>
          <w:szCs w:val="20"/>
          <w:lang w:val="es-ES"/>
        </w:rPr>
        <w:t>անձանց</w:t>
      </w:r>
      <w:proofErr w:type="spellEnd"/>
      <w:r w:rsidRPr="00613C0F">
        <w:rPr>
          <w:rFonts w:cs="Tahoma"/>
          <w:sz w:val="20"/>
          <w:szCs w:val="20"/>
          <w:lang w:val="es-ES"/>
        </w:rPr>
        <w:t xml:space="preserve">, </w:t>
      </w:r>
      <w:proofErr w:type="spellStart"/>
      <w:r w:rsidRPr="00613C0F">
        <w:rPr>
          <w:rFonts w:cs="Tahoma"/>
          <w:sz w:val="20"/>
          <w:szCs w:val="20"/>
          <w:lang w:val="es-ES"/>
        </w:rPr>
        <w:t>ինչպես</w:t>
      </w:r>
      <w:proofErr w:type="spellEnd"/>
      <w:r w:rsidRPr="00613C0F">
        <w:rPr>
          <w:rFonts w:cs="Tahoma"/>
          <w:sz w:val="20"/>
          <w:szCs w:val="20"/>
          <w:lang w:val="es-ES"/>
        </w:rPr>
        <w:t xml:space="preserve"> </w:t>
      </w:r>
      <w:proofErr w:type="spellStart"/>
      <w:r w:rsidRPr="00613C0F">
        <w:rPr>
          <w:rFonts w:cs="Tahoma"/>
          <w:sz w:val="20"/>
          <w:szCs w:val="20"/>
          <w:lang w:val="es-ES"/>
        </w:rPr>
        <w:t>նաև</w:t>
      </w:r>
      <w:proofErr w:type="spellEnd"/>
      <w:r w:rsidRPr="00613C0F">
        <w:rPr>
          <w:rFonts w:cs="Tahoma"/>
          <w:sz w:val="20"/>
          <w:szCs w:val="20"/>
          <w:lang w:val="es-ES"/>
        </w:rPr>
        <w:t xml:space="preserve"> </w:t>
      </w:r>
      <w:proofErr w:type="spellStart"/>
      <w:r w:rsidRPr="00613C0F">
        <w:rPr>
          <w:rFonts w:cs="Tahoma"/>
          <w:sz w:val="20"/>
          <w:szCs w:val="20"/>
          <w:lang w:val="es-ES"/>
        </w:rPr>
        <w:t>նրանց</w:t>
      </w:r>
      <w:proofErr w:type="spellEnd"/>
      <w:r w:rsidRPr="00613C0F">
        <w:rPr>
          <w:rFonts w:cs="Tahoma"/>
          <w:sz w:val="20"/>
          <w:szCs w:val="20"/>
          <w:lang w:val="es-ES"/>
        </w:rPr>
        <w:t xml:space="preserve"> </w:t>
      </w:r>
      <w:proofErr w:type="spellStart"/>
      <w:r w:rsidRPr="00613C0F">
        <w:rPr>
          <w:rFonts w:cs="Tahoma"/>
          <w:sz w:val="20"/>
          <w:szCs w:val="20"/>
          <w:lang w:val="es-ES"/>
        </w:rPr>
        <w:t>ընտանիքի</w:t>
      </w:r>
      <w:proofErr w:type="spellEnd"/>
      <w:r w:rsidRPr="00613C0F">
        <w:rPr>
          <w:rFonts w:cs="Tahoma"/>
          <w:sz w:val="20"/>
          <w:szCs w:val="20"/>
          <w:lang w:val="es-ES"/>
        </w:rPr>
        <w:t xml:space="preserve"> </w:t>
      </w:r>
      <w:proofErr w:type="spellStart"/>
      <w:r w:rsidRPr="00613C0F">
        <w:rPr>
          <w:rFonts w:cs="Tahoma"/>
          <w:sz w:val="20"/>
          <w:szCs w:val="20"/>
          <w:lang w:val="es-ES"/>
        </w:rPr>
        <w:t>անդամներից</w:t>
      </w:r>
      <w:proofErr w:type="spellEnd"/>
      <w:r w:rsidRPr="00613C0F">
        <w:rPr>
          <w:rFonts w:cs="Tahoma"/>
          <w:sz w:val="20"/>
          <w:szCs w:val="20"/>
          <w:lang w:val="es-ES"/>
        </w:rPr>
        <w:t xml:space="preserve"> </w:t>
      </w:r>
      <w:proofErr w:type="spellStart"/>
      <w:r w:rsidRPr="00613C0F">
        <w:rPr>
          <w:rFonts w:cs="Tahoma"/>
          <w:sz w:val="20"/>
          <w:szCs w:val="20"/>
          <w:lang w:val="es-ES"/>
        </w:rPr>
        <w:t>որևէ</w:t>
      </w:r>
      <w:proofErr w:type="spellEnd"/>
      <w:r w:rsidRPr="00613C0F">
        <w:rPr>
          <w:rFonts w:cs="Tahoma"/>
          <w:sz w:val="20"/>
          <w:szCs w:val="20"/>
          <w:lang w:val="es-ES"/>
        </w:rPr>
        <w:t xml:space="preserve"> </w:t>
      </w:r>
      <w:proofErr w:type="spellStart"/>
      <w:r w:rsidRPr="00613C0F">
        <w:rPr>
          <w:rFonts w:cs="Tahoma"/>
          <w:sz w:val="20"/>
          <w:szCs w:val="20"/>
          <w:lang w:val="es-ES"/>
        </w:rPr>
        <w:t>մեկը</w:t>
      </w:r>
      <w:proofErr w:type="spellEnd"/>
      <w:r w:rsidRPr="00613C0F">
        <w:rPr>
          <w:rFonts w:cs="Tahoma"/>
          <w:sz w:val="20"/>
          <w:szCs w:val="20"/>
          <w:lang w:val="es-ES"/>
        </w:rPr>
        <w:t xml:space="preserve"> </w:t>
      </w:r>
      <w:proofErr w:type="spellStart"/>
      <w:r w:rsidRPr="00613C0F">
        <w:rPr>
          <w:rFonts w:cs="Tahoma"/>
          <w:sz w:val="20"/>
          <w:szCs w:val="20"/>
          <w:lang w:val="es-ES"/>
        </w:rPr>
        <w:t>միաժամանակ</w:t>
      </w:r>
      <w:proofErr w:type="spellEnd"/>
      <w:r w:rsidRPr="00613C0F">
        <w:rPr>
          <w:rFonts w:cs="Tahoma"/>
          <w:sz w:val="20"/>
          <w:szCs w:val="20"/>
          <w:lang w:val="es-ES"/>
        </w:rPr>
        <w:t xml:space="preserve"> </w:t>
      </w:r>
      <w:proofErr w:type="spellStart"/>
      <w:r w:rsidRPr="00613C0F">
        <w:rPr>
          <w:rFonts w:cs="Tahoma"/>
          <w:sz w:val="20"/>
          <w:szCs w:val="20"/>
          <w:lang w:val="es-ES"/>
        </w:rPr>
        <w:t>հանդիսանում</w:t>
      </w:r>
      <w:proofErr w:type="spellEnd"/>
      <w:r w:rsidRPr="00613C0F">
        <w:rPr>
          <w:rFonts w:cs="Tahoma"/>
          <w:sz w:val="20"/>
          <w:szCs w:val="20"/>
          <w:lang w:val="es-ES"/>
        </w:rPr>
        <w:t xml:space="preserve"> է </w:t>
      </w:r>
      <w:proofErr w:type="spellStart"/>
      <w:r w:rsidRPr="00613C0F">
        <w:rPr>
          <w:rFonts w:cs="Tahoma"/>
          <w:sz w:val="20"/>
          <w:szCs w:val="20"/>
          <w:lang w:val="es-ES"/>
        </w:rPr>
        <w:t>մյուս</w:t>
      </w:r>
      <w:proofErr w:type="spellEnd"/>
      <w:r w:rsidRPr="00613C0F">
        <w:rPr>
          <w:rFonts w:cs="Tahoma"/>
          <w:sz w:val="20"/>
          <w:szCs w:val="20"/>
          <w:lang w:val="es-ES"/>
        </w:rPr>
        <w:t xml:space="preserve"> </w:t>
      </w:r>
      <w:proofErr w:type="spellStart"/>
      <w:r w:rsidRPr="00613C0F">
        <w:rPr>
          <w:rFonts w:cs="Tahoma"/>
          <w:sz w:val="20"/>
          <w:szCs w:val="20"/>
          <w:lang w:val="es-ES"/>
        </w:rPr>
        <w:t>անձի</w:t>
      </w:r>
      <w:proofErr w:type="spellEnd"/>
      <w:r w:rsidRPr="00613C0F">
        <w:rPr>
          <w:rFonts w:cs="Tahoma"/>
          <w:sz w:val="20"/>
          <w:szCs w:val="20"/>
          <w:lang w:val="es-ES"/>
        </w:rPr>
        <w:t xml:space="preserve"> </w:t>
      </w:r>
      <w:proofErr w:type="spellStart"/>
      <w:r w:rsidRPr="00613C0F">
        <w:rPr>
          <w:rFonts w:cs="Tahoma"/>
          <w:sz w:val="20"/>
          <w:szCs w:val="20"/>
          <w:lang w:val="es-ES"/>
        </w:rPr>
        <w:t>որևէ</w:t>
      </w:r>
      <w:proofErr w:type="spellEnd"/>
      <w:r w:rsidRPr="00613C0F">
        <w:rPr>
          <w:rFonts w:cs="Tahoma"/>
          <w:sz w:val="20"/>
          <w:szCs w:val="20"/>
          <w:lang w:val="es-ES"/>
        </w:rPr>
        <w:t xml:space="preserve"> </w:t>
      </w:r>
      <w:proofErr w:type="spellStart"/>
      <w:r w:rsidRPr="00613C0F">
        <w:rPr>
          <w:rFonts w:cs="Tahoma"/>
          <w:sz w:val="20"/>
          <w:szCs w:val="20"/>
          <w:lang w:val="es-ES"/>
        </w:rPr>
        <w:t>կառավարման</w:t>
      </w:r>
      <w:proofErr w:type="spellEnd"/>
      <w:r w:rsidRPr="00613C0F">
        <w:rPr>
          <w:rFonts w:cs="Tahoma"/>
          <w:sz w:val="20"/>
          <w:szCs w:val="20"/>
          <w:lang w:val="es-ES"/>
        </w:rPr>
        <w:t xml:space="preserve"> </w:t>
      </w:r>
      <w:proofErr w:type="spellStart"/>
      <w:r w:rsidRPr="00613C0F">
        <w:rPr>
          <w:rFonts w:cs="Tahoma"/>
          <w:sz w:val="20"/>
          <w:szCs w:val="20"/>
          <w:lang w:val="es-ES"/>
        </w:rPr>
        <w:t>մարմնի</w:t>
      </w:r>
      <w:proofErr w:type="spellEnd"/>
      <w:r w:rsidRPr="00613C0F">
        <w:rPr>
          <w:rFonts w:cs="Tahoma"/>
          <w:sz w:val="20"/>
          <w:szCs w:val="20"/>
          <w:lang w:val="es-ES"/>
        </w:rPr>
        <w:t xml:space="preserve"> </w:t>
      </w:r>
      <w:proofErr w:type="spellStart"/>
      <w:r w:rsidRPr="00613C0F">
        <w:rPr>
          <w:rFonts w:cs="Tahoma"/>
          <w:sz w:val="20"/>
          <w:szCs w:val="20"/>
          <w:lang w:val="es-ES"/>
        </w:rPr>
        <w:t>անդամ</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նման</w:t>
      </w:r>
      <w:proofErr w:type="spellEnd"/>
      <w:r w:rsidRPr="00613C0F">
        <w:rPr>
          <w:rFonts w:cs="Tahoma"/>
          <w:sz w:val="20"/>
          <w:szCs w:val="20"/>
          <w:lang w:val="es-ES"/>
        </w:rPr>
        <w:t xml:space="preserve"> </w:t>
      </w:r>
      <w:proofErr w:type="spellStart"/>
      <w:r w:rsidRPr="00613C0F">
        <w:rPr>
          <w:rFonts w:cs="Tahoma"/>
          <w:sz w:val="20"/>
          <w:szCs w:val="20"/>
          <w:lang w:val="es-ES"/>
        </w:rPr>
        <w:t>պարտականություններ</w:t>
      </w:r>
      <w:proofErr w:type="spellEnd"/>
      <w:r w:rsidRPr="00613C0F">
        <w:rPr>
          <w:rFonts w:cs="Tahoma"/>
          <w:sz w:val="20"/>
          <w:szCs w:val="20"/>
          <w:lang w:val="es-ES"/>
        </w:rPr>
        <w:t xml:space="preserve"> </w:t>
      </w:r>
      <w:proofErr w:type="spellStart"/>
      <w:r w:rsidRPr="00613C0F">
        <w:rPr>
          <w:rFonts w:cs="Tahoma"/>
          <w:sz w:val="20"/>
          <w:szCs w:val="20"/>
          <w:lang w:val="es-ES"/>
        </w:rPr>
        <w:t>կատարող</w:t>
      </w:r>
      <w:proofErr w:type="spellEnd"/>
      <w:r w:rsidRPr="00613C0F">
        <w:rPr>
          <w:rFonts w:cs="Tahoma"/>
          <w:sz w:val="20"/>
          <w:szCs w:val="20"/>
          <w:lang w:val="es-ES"/>
        </w:rPr>
        <w:t xml:space="preserve"> </w:t>
      </w:r>
      <w:proofErr w:type="spellStart"/>
      <w:r w:rsidRPr="00613C0F">
        <w:rPr>
          <w:rFonts w:cs="Tahoma"/>
          <w:sz w:val="20"/>
          <w:szCs w:val="20"/>
          <w:lang w:val="es-ES"/>
        </w:rPr>
        <w:t>այլ</w:t>
      </w:r>
      <w:proofErr w:type="spellEnd"/>
      <w:r w:rsidRPr="00613C0F">
        <w:rPr>
          <w:rFonts w:cs="Tahoma"/>
          <w:sz w:val="20"/>
          <w:szCs w:val="20"/>
          <w:lang w:val="es-ES"/>
        </w:rPr>
        <w:t xml:space="preserve"> </w:t>
      </w:r>
      <w:proofErr w:type="spellStart"/>
      <w:r w:rsidRPr="00613C0F">
        <w:rPr>
          <w:rFonts w:cs="Tahoma"/>
          <w:sz w:val="20"/>
          <w:szCs w:val="20"/>
          <w:lang w:val="es-ES"/>
        </w:rPr>
        <w:t>անձ</w:t>
      </w:r>
      <w:proofErr w:type="spellEnd"/>
      <w:r w:rsidRPr="00613C0F">
        <w:rPr>
          <w:rFonts w:cs="Tahoma"/>
          <w:sz w:val="20"/>
          <w:szCs w:val="20"/>
          <w:lang w:val="es-ES"/>
        </w:rPr>
        <w:t>.</w:t>
      </w:r>
    </w:p>
    <w:p w14:paraId="63411E60" w14:textId="77777777" w:rsidR="004E191A" w:rsidRPr="00613C0F" w:rsidRDefault="004E191A" w:rsidP="00E26669">
      <w:pPr>
        <w:pStyle w:val="NormalWeb"/>
        <w:rPr>
          <w:rFonts w:cs="Tahoma"/>
          <w:sz w:val="20"/>
          <w:szCs w:val="20"/>
          <w:lang w:val="es-ES"/>
        </w:rPr>
      </w:pPr>
      <w:r w:rsidRPr="00613C0F">
        <w:rPr>
          <w:rFonts w:cs="Tahoma"/>
          <w:sz w:val="20"/>
          <w:szCs w:val="20"/>
          <w:lang w:val="es-ES"/>
        </w:rPr>
        <w:t xml:space="preserve">դ. </w:t>
      </w:r>
      <w:proofErr w:type="spellStart"/>
      <w:r w:rsidRPr="00613C0F">
        <w:rPr>
          <w:rFonts w:cs="Tahoma"/>
          <w:sz w:val="20"/>
          <w:szCs w:val="20"/>
          <w:lang w:val="es-ES"/>
        </w:rPr>
        <w:t>նրանք</w:t>
      </w:r>
      <w:proofErr w:type="spellEnd"/>
      <w:r w:rsidRPr="00613C0F">
        <w:rPr>
          <w:rFonts w:cs="Tahoma"/>
          <w:sz w:val="20"/>
          <w:szCs w:val="20"/>
          <w:lang w:val="es-ES"/>
        </w:rPr>
        <w:t xml:space="preserve"> </w:t>
      </w:r>
      <w:proofErr w:type="spellStart"/>
      <w:r w:rsidRPr="00613C0F">
        <w:rPr>
          <w:rFonts w:cs="Tahoma"/>
          <w:sz w:val="20"/>
          <w:szCs w:val="20"/>
          <w:lang w:val="es-ES"/>
        </w:rPr>
        <w:t>գործել</w:t>
      </w:r>
      <w:proofErr w:type="spellEnd"/>
      <w:r w:rsidRPr="00613C0F">
        <w:rPr>
          <w:rFonts w:cs="Tahoma"/>
          <w:sz w:val="20"/>
          <w:szCs w:val="20"/>
          <w:lang w:val="es-ES"/>
        </w:rPr>
        <w:t xml:space="preserve"> </w:t>
      </w:r>
      <w:proofErr w:type="spellStart"/>
      <w:r w:rsidRPr="00613C0F">
        <w:rPr>
          <w:rFonts w:cs="Tahoma"/>
          <w:sz w:val="20"/>
          <w:szCs w:val="20"/>
          <w:lang w:val="es-ES"/>
        </w:rPr>
        <w:t>կամ</w:t>
      </w:r>
      <w:proofErr w:type="spellEnd"/>
      <w:r w:rsidRPr="00613C0F">
        <w:rPr>
          <w:rFonts w:cs="Tahoma"/>
          <w:sz w:val="20"/>
          <w:szCs w:val="20"/>
          <w:lang w:val="es-ES"/>
        </w:rPr>
        <w:t xml:space="preserve"> </w:t>
      </w:r>
      <w:proofErr w:type="spellStart"/>
      <w:r w:rsidRPr="00613C0F">
        <w:rPr>
          <w:rFonts w:cs="Tahoma"/>
          <w:sz w:val="20"/>
          <w:szCs w:val="20"/>
          <w:lang w:val="es-ES"/>
        </w:rPr>
        <w:t>գործում</w:t>
      </w:r>
      <w:proofErr w:type="spellEnd"/>
      <w:r w:rsidRPr="00613C0F">
        <w:rPr>
          <w:rFonts w:cs="Tahoma"/>
          <w:sz w:val="20"/>
          <w:szCs w:val="20"/>
          <w:lang w:val="es-ES"/>
        </w:rPr>
        <w:t xml:space="preserve"> </w:t>
      </w:r>
      <w:proofErr w:type="spellStart"/>
      <w:r w:rsidRPr="00613C0F">
        <w:rPr>
          <w:rFonts w:cs="Tahoma"/>
          <w:sz w:val="20"/>
          <w:szCs w:val="20"/>
          <w:lang w:val="es-ES"/>
        </w:rPr>
        <w:t>են</w:t>
      </w:r>
      <w:proofErr w:type="spellEnd"/>
      <w:r w:rsidRPr="00613C0F">
        <w:rPr>
          <w:rFonts w:cs="Tahoma"/>
          <w:sz w:val="20"/>
          <w:szCs w:val="20"/>
          <w:lang w:val="es-ES"/>
        </w:rPr>
        <w:t xml:space="preserve"> </w:t>
      </w:r>
      <w:proofErr w:type="spellStart"/>
      <w:r w:rsidRPr="00613C0F">
        <w:rPr>
          <w:rFonts w:cs="Tahoma"/>
          <w:sz w:val="20"/>
          <w:szCs w:val="20"/>
          <w:lang w:val="es-ES"/>
        </w:rPr>
        <w:t>համաձայնեցված</w:t>
      </w:r>
      <w:proofErr w:type="spellEnd"/>
      <w:r w:rsidRPr="00613C0F">
        <w:rPr>
          <w:rFonts w:cs="Tahoma"/>
          <w:sz w:val="20"/>
          <w:szCs w:val="20"/>
          <w:lang w:val="es-ES"/>
        </w:rPr>
        <w:t xml:space="preserve">՝ </w:t>
      </w:r>
      <w:proofErr w:type="spellStart"/>
      <w:r w:rsidRPr="00613C0F">
        <w:rPr>
          <w:rFonts w:cs="Tahoma"/>
          <w:sz w:val="20"/>
          <w:szCs w:val="20"/>
          <w:lang w:val="es-ES"/>
        </w:rPr>
        <w:t>ելնելով</w:t>
      </w:r>
      <w:proofErr w:type="spellEnd"/>
      <w:r w:rsidRPr="00613C0F">
        <w:rPr>
          <w:rFonts w:cs="Tahoma"/>
          <w:sz w:val="20"/>
          <w:szCs w:val="20"/>
          <w:lang w:val="es-ES"/>
        </w:rPr>
        <w:t xml:space="preserve"> </w:t>
      </w:r>
      <w:proofErr w:type="spellStart"/>
      <w:r w:rsidRPr="00613C0F">
        <w:rPr>
          <w:rFonts w:cs="Tahoma"/>
          <w:sz w:val="20"/>
          <w:szCs w:val="20"/>
          <w:lang w:val="es-ES"/>
        </w:rPr>
        <w:t>ընդհանուր</w:t>
      </w:r>
      <w:proofErr w:type="spellEnd"/>
      <w:r w:rsidRPr="00613C0F">
        <w:rPr>
          <w:rFonts w:cs="Tahoma"/>
          <w:sz w:val="20"/>
          <w:szCs w:val="20"/>
          <w:lang w:val="es-ES"/>
        </w:rPr>
        <w:t xml:space="preserve"> </w:t>
      </w:r>
      <w:proofErr w:type="spellStart"/>
      <w:r w:rsidRPr="00613C0F">
        <w:rPr>
          <w:rFonts w:cs="Tahoma"/>
          <w:sz w:val="20"/>
          <w:szCs w:val="20"/>
          <w:lang w:val="es-ES"/>
        </w:rPr>
        <w:t>տնտեսական</w:t>
      </w:r>
      <w:proofErr w:type="spellEnd"/>
      <w:r w:rsidRPr="00613C0F">
        <w:rPr>
          <w:rFonts w:cs="Tahoma"/>
          <w:sz w:val="20"/>
          <w:szCs w:val="20"/>
          <w:lang w:val="es-ES"/>
        </w:rPr>
        <w:t xml:space="preserve"> </w:t>
      </w:r>
      <w:proofErr w:type="spellStart"/>
      <w:r w:rsidRPr="00613C0F">
        <w:rPr>
          <w:rFonts w:cs="Tahoma"/>
          <w:sz w:val="20"/>
          <w:szCs w:val="20"/>
          <w:lang w:val="es-ES"/>
        </w:rPr>
        <w:t>շահերից</w:t>
      </w:r>
      <w:proofErr w:type="spellEnd"/>
      <w:r w:rsidRPr="00613C0F">
        <w:rPr>
          <w:rFonts w:cs="Tahoma"/>
          <w:sz w:val="20"/>
          <w:szCs w:val="20"/>
          <w:lang w:val="es-ES"/>
        </w:rPr>
        <w:t>.</w:t>
      </w:r>
    </w:p>
    <w:p w14:paraId="54373F1C" w14:textId="77777777" w:rsidR="004E191A" w:rsidRPr="00613C0F" w:rsidRDefault="004E191A" w:rsidP="00C639EC">
      <w:pPr>
        <w:ind w:firstLine="284"/>
        <w:jc w:val="both"/>
        <w:rPr>
          <w:rFonts w:ascii="GHEA Grapalat" w:hAnsi="GHEA Grapalat" w:cs="Tahoma"/>
          <w:sz w:val="20"/>
          <w:szCs w:val="20"/>
          <w:lang w:val="es-ES"/>
        </w:rPr>
      </w:pPr>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Սույն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կետի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իմաստով</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ընտանիքի</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անդամ</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են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համարվում</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հայրը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մայրը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ամուսինը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ամուսնու</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ծնողները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տատը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պապը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քույրը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եղբայրը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երեխաները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թոռները</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քրոջ</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կամ</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եղբոր</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ամուսինն</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ու</w:t>
      </w:r>
      <w:proofErr w:type="spellEnd"/>
      <w:r w:rsidRPr="00613C0F">
        <w:rPr>
          <w:rFonts w:ascii="GHEA Grapalat" w:hAnsi="GHEA Grapalat" w:cs="Tahoma"/>
          <w:sz w:val="20"/>
          <w:szCs w:val="20"/>
          <w:lang w:val="es-ES"/>
        </w:rPr>
        <w:t xml:space="preserve"> </w:t>
      </w:r>
      <w:proofErr w:type="spellStart"/>
      <w:r w:rsidRPr="00613C0F">
        <w:rPr>
          <w:rFonts w:ascii="GHEA Grapalat" w:hAnsi="GHEA Grapalat" w:cs="Tahoma"/>
          <w:sz w:val="20"/>
          <w:szCs w:val="20"/>
          <w:lang w:val="es-ES"/>
        </w:rPr>
        <w:t>երեխաները</w:t>
      </w:r>
      <w:proofErr w:type="spellEnd"/>
      <w:r w:rsidRPr="00613C0F">
        <w:rPr>
          <w:rFonts w:ascii="GHEA Grapalat" w:hAnsi="GHEA Grapalat" w:cs="Tahoma"/>
          <w:sz w:val="20"/>
          <w:szCs w:val="20"/>
          <w:lang w:val="es-ES"/>
        </w:rPr>
        <w:t>:</w:t>
      </w:r>
    </w:p>
    <w:p w14:paraId="667D0723" w14:textId="0579E5DE" w:rsidR="004E191A" w:rsidRDefault="00613C0F" w:rsidP="00E26669">
      <w:pPr>
        <w:pStyle w:val="NormalWeb"/>
      </w:pPr>
      <w:r>
        <w:rPr>
          <w:rFonts w:cs="Tahoma"/>
          <w:sz w:val="20"/>
          <w:szCs w:val="20"/>
        </w:rPr>
        <w:t xml:space="preserve">          </w:t>
      </w:r>
      <w:r w:rsidR="004E191A" w:rsidRPr="00613C0F">
        <w:rPr>
          <w:rFonts w:cs="Tahoma"/>
          <w:sz w:val="20"/>
          <w:szCs w:val="20"/>
          <w:lang w:val="es-ES"/>
        </w:rPr>
        <w:t xml:space="preserve">2.4 </w:t>
      </w:r>
      <w:proofErr w:type="spellStart"/>
      <w:r w:rsidR="004E191A" w:rsidRPr="00613C0F">
        <w:rPr>
          <w:rFonts w:cs="Tahoma"/>
          <w:sz w:val="20"/>
          <w:szCs w:val="20"/>
          <w:lang w:val="es-ES"/>
        </w:rPr>
        <w:t>Մասնակիցը</w:t>
      </w:r>
      <w:proofErr w:type="spellEnd"/>
      <w:r w:rsidR="004E191A" w:rsidRPr="00613C0F">
        <w:rPr>
          <w:rFonts w:cs="Tahoma"/>
          <w:sz w:val="20"/>
          <w:szCs w:val="20"/>
          <w:lang w:val="es-ES"/>
        </w:rPr>
        <w:t xml:space="preserve"> </w:t>
      </w:r>
      <w:proofErr w:type="spellStart"/>
      <w:r w:rsidR="004E191A" w:rsidRPr="00613C0F">
        <w:rPr>
          <w:rFonts w:cs="Tahoma"/>
          <w:sz w:val="20"/>
          <w:szCs w:val="20"/>
          <w:lang w:val="es-ES"/>
        </w:rPr>
        <w:t>ընտրված</w:t>
      </w:r>
      <w:proofErr w:type="spellEnd"/>
      <w:r w:rsidR="004E191A" w:rsidRPr="00613C0F">
        <w:rPr>
          <w:rFonts w:cs="Tahoma"/>
          <w:sz w:val="20"/>
          <w:szCs w:val="20"/>
          <w:lang w:val="es-ES"/>
        </w:rPr>
        <w:t xml:space="preserve"> </w:t>
      </w:r>
      <w:proofErr w:type="spellStart"/>
      <w:r w:rsidR="004E191A" w:rsidRPr="00613C0F">
        <w:rPr>
          <w:rFonts w:cs="Tahoma"/>
          <w:sz w:val="20"/>
          <w:szCs w:val="20"/>
          <w:lang w:val="es-ES"/>
        </w:rPr>
        <w:t>մասնակից</w:t>
      </w:r>
      <w:proofErr w:type="spellEnd"/>
      <w:r w:rsidR="004E191A" w:rsidRPr="00613C0F">
        <w:rPr>
          <w:rFonts w:cs="Tahoma"/>
          <w:sz w:val="20"/>
          <w:szCs w:val="20"/>
          <w:lang w:val="es-ES"/>
        </w:rPr>
        <w:t xml:space="preserve"> </w:t>
      </w:r>
      <w:proofErr w:type="spellStart"/>
      <w:r w:rsidR="004E191A" w:rsidRPr="00613C0F">
        <w:rPr>
          <w:rFonts w:cs="Tahoma"/>
          <w:sz w:val="20"/>
          <w:szCs w:val="20"/>
          <w:lang w:val="es-ES"/>
        </w:rPr>
        <w:t>ճանաչվելու</w:t>
      </w:r>
      <w:proofErr w:type="spellEnd"/>
      <w:r w:rsidR="004E191A" w:rsidRPr="00613C0F">
        <w:rPr>
          <w:rFonts w:cs="Tahoma"/>
          <w:sz w:val="20"/>
          <w:szCs w:val="20"/>
          <w:lang w:val="es-ES"/>
        </w:rPr>
        <w:t xml:space="preserve"> </w:t>
      </w:r>
      <w:proofErr w:type="spellStart"/>
      <w:r w:rsidR="004E191A" w:rsidRPr="00613C0F">
        <w:rPr>
          <w:rFonts w:cs="Tahoma"/>
          <w:sz w:val="20"/>
          <w:szCs w:val="20"/>
          <w:lang w:val="es-ES"/>
        </w:rPr>
        <w:t>դեպքում</w:t>
      </w:r>
      <w:proofErr w:type="spellEnd"/>
      <w:r w:rsidR="004E191A" w:rsidRPr="00613C0F">
        <w:rPr>
          <w:rFonts w:cs="Tahoma"/>
          <w:sz w:val="20"/>
          <w:szCs w:val="20"/>
          <w:lang w:val="es-ES"/>
        </w:rPr>
        <w:t xml:space="preserve"> </w:t>
      </w:r>
      <w:proofErr w:type="spellStart"/>
      <w:r w:rsidR="004E191A" w:rsidRPr="00613C0F">
        <w:rPr>
          <w:rFonts w:cs="Tahoma"/>
          <w:sz w:val="20"/>
          <w:szCs w:val="20"/>
          <w:lang w:val="es-ES"/>
        </w:rPr>
        <w:t>ներկայացնում</w:t>
      </w:r>
      <w:proofErr w:type="spellEnd"/>
      <w:r w:rsidR="004E191A" w:rsidRPr="00613C0F">
        <w:rPr>
          <w:rFonts w:cs="Tahoma"/>
          <w:sz w:val="20"/>
          <w:szCs w:val="20"/>
          <w:lang w:val="es-ES"/>
        </w:rPr>
        <w:t xml:space="preserve"> է </w:t>
      </w:r>
      <w:proofErr w:type="spellStart"/>
      <w:r w:rsidR="004E191A" w:rsidRPr="00613C0F">
        <w:rPr>
          <w:rFonts w:cs="Tahoma"/>
          <w:sz w:val="20"/>
          <w:szCs w:val="20"/>
          <w:lang w:val="es-ES"/>
        </w:rPr>
        <w:t>որակավորման</w:t>
      </w:r>
      <w:proofErr w:type="spellEnd"/>
      <w:r w:rsidR="004E191A" w:rsidRPr="00613C0F">
        <w:rPr>
          <w:rFonts w:cs="Tahoma"/>
          <w:sz w:val="20"/>
          <w:szCs w:val="20"/>
          <w:lang w:val="es-ES"/>
        </w:rPr>
        <w:t xml:space="preserve"> </w:t>
      </w:r>
      <w:proofErr w:type="spellStart"/>
      <w:r w:rsidR="004E191A" w:rsidRPr="00613C0F">
        <w:rPr>
          <w:rFonts w:cs="Tahoma"/>
          <w:sz w:val="20"/>
          <w:szCs w:val="20"/>
          <w:lang w:val="es-ES"/>
        </w:rPr>
        <w:t>ապահովում</w:t>
      </w:r>
      <w:proofErr w:type="spellEnd"/>
      <w:r w:rsidR="004E191A">
        <w:t xml:space="preserve">՝ սույն հրավերով սահմանված կարգով և չափով: </w:t>
      </w:r>
    </w:p>
    <w:p w14:paraId="6587AE1E" w14:textId="77777777" w:rsidR="004E191A" w:rsidRDefault="004E191A" w:rsidP="00C639EC">
      <w:pPr>
        <w:ind w:firstLine="567"/>
        <w:jc w:val="both"/>
        <w:rPr>
          <w:rFonts w:ascii="GHEA Grapalat" w:hAnsi="GHEA Grapalat" w:cs="Arial"/>
          <w:sz w:val="20"/>
          <w:lang w:val="hy-AM"/>
        </w:rPr>
      </w:pPr>
      <w:r>
        <w:rPr>
          <w:rFonts w:ascii="GHEA Grapalat" w:hAnsi="GHEA Grapalat" w:cs="Arial"/>
          <w:sz w:val="20"/>
          <w:lang w:val="hy-AM"/>
        </w:rPr>
        <w:t xml:space="preserve"> </w:t>
      </w:r>
      <w:r>
        <w:rPr>
          <w:rFonts w:ascii="GHEA Grapalat" w:hAnsi="GHEA Grapalat" w:cs="Sylfaen"/>
          <w:sz w:val="20"/>
          <w:lang w:val="hy-AM"/>
        </w:rPr>
        <w:t>2.5 Սույն ընթացակարգի շրջանակում կնքվելիք պայմանագիրը</w:t>
      </w:r>
      <w:r>
        <w:rPr>
          <w:rFonts w:ascii="GHEA Grapalat" w:hAnsi="GHEA Grapalat" w:cs="Sylfaen"/>
          <w:sz w:val="20"/>
          <w:lang w:val="af-ZA"/>
        </w:rPr>
        <w:t xml:space="preserve"> </w:t>
      </w:r>
      <w:r>
        <w:rPr>
          <w:rFonts w:ascii="GHEA Grapalat" w:hAnsi="GHEA Grapalat" w:cs="Sylfaen"/>
          <w:sz w:val="20"/>
          <w:lang w:val="hy-AM"/>
        </w:rPr>
        <w:t>կարող</w:t>
      </w:r>
      <w:r>
        <w:rPr>
          <w:rFonts w:ascii="GHEA Grapalat" w:hAnsi="GHEA Grapalat" w:cs="Sylfaen"/>
          <w:sz w:val="20"/>
          <w:lang w:val="af-ZA"/>
        </w:rPr>
        <w:t xml:space="preserve"> է </w:t>
      </w:r>
      <w:r>
        <w:rPr>
          <w:rFonts w:ascii="GHEA Grapalat" w:hAnsi="GHEA Grapalat" w:cs="Sylfaen"/>
          <w:sz w:val="20"/>
          <w:lang w:val="hy-AM"/>
        </w:rPr>
        <w:t>իրականացվել</w:t>
      </w:r>
      <w:r>
        <w:rPr>
          <w:rFonts w:ascii="GHEA Grapalat" w:hAnsi="GHEA Grapalat" w:cs="Sylfaen"/>
          <w:sz w:val="20"/>
          <w:lang w:val="af-ZA"/>
        </w:rPr>
        <w:t xml:space="preserve"> ենթակապալի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միջոցով։</w:t>
      </w:r>
      <w:r>
        <w:rPr>
          <w:rFonts w:ascii="GHEA Grapalat" w:hAnsi="GHEA Grapalat" w:cs="Sylfaen"/>
          <w:sz w:val="20"/>
          <w:lang w:val="af-ZA"/>
        </w:rPr>
        <w:t xml:space="preserve"> Ենթակապալի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կողմ</w:t>
      </w:r>
      <w:proofErr w:type="spellEnd"/>
      <w:r>
        <w:rPr>
          <w:rFonts w:ascii="GHEA Grapalat" w:hAnsi="GHEA Grapalat" w:cs="Sylfaen"/>
          <w:sz w:val="20"/>
          <w:lang w:val="af-ZA"/>
        </w:rPr>
        <w:t xml:space="preserve"> </w:t>
      </w:r>
      <w:proofErr w:type="spellStart"/>
      <w:r>
        <w:rPr>
          <w:rFonts w:ascii="GHEA Grapalat" w:hAnsi="GHEA Grapalat" w:cs="Sylfaen"/>
          <w:sz w:val="20"/>
        </w:rPr>
        <w:t>չի</w:t>
      </w:r>
      <w:proofErr w:type="spellEnd"/>
      <w:r>
        <w:rPr>
          <w:rFonts w:ascii="GHEA Grapalat" w:hAnsi="GHEA Grapalat" w:cs="Sylfaen"/>
          <w:sz w:val="20"/>
          <w:lang w:val="af-ZA"/>
        </w:rPr>
        <w:t xml:space="preserve"> </w:t>
      </w:r>
      <w:proofErr w:type="spellStart"/>
      <w:r>
        <w:rPr>
          <w:rFonts w:ascii="GHEA Grapalat" w:hAnsi="GHEA Grapalat" w:cs="Sylfaen"/>
          <w:sz w:val="20"/>
        </w:rPr>
        <w:t>կարող</w:t>
      </w:r>
      <w:proofErr w:type="spellEnd"/>
      <w:r>
        <w:rPr>
          <w:rFonts w:ascii="GHEA Grapalat" w:hAnsi="GHEA Grapalat" w:cs="Sylfaen"/>
          <w:sz w:val="20"/>
          <w:lang w:val="af-ZA"/>
        </w:rPr>
        <w:t xml:space="preserve"> </w:t>
      </w:r>
      <w:proofErr w:type="spellStart"/>
      <w:r>
        <w:rPr>
          <w:rFonts w:ascii="GHEA Grapalat" w:hAnsi="GHEA Grapalat" w:cs="Sylfaen"/>
          <w:sz w:val="20"/>
        </w:rPr>
        <w:t>հանդիսանալ</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ընթացակարգին</w:t>
      </w:r>
      <w:proofErr w:type="spellEnd"/>
      <w:r>
        <w:rPr>
          <w:rFonts w:ascii="GHEA Grapalat" w:hAnsi="GHEA Grapalat" w:cs="Sylfaen"/>
          <w:sz w:val="20"/>
          <w:lang w:val="af-ZA"/>
        </w:rPr>
        <w:t xml:space="preserve"> (</w:t>
      </w:r>
      <w:r w:rsidRPr="00613C0F">
        <w:rPr>
          <w:rFonts w:ascii="GHEA Grapalat" w:hAnsi="GHEA Grapalat" w:cs="Arial"/>
          <w:sz w:val="20"/>
          <w:lang w:val="hy-AM"/>
        </w:rPr>
        <w:t xml:space="preserve">միևնույն չափաբաժնին) մասնակցելու նպատակով հայտ ներկայացրած մասնակիցը: </w:t>
      </w:r>
    </w:p>
    <w:p w14:paraId="212F9E06" w14:textId="00DA3183" w:rsidR="004E191A" w:rsidRPr="00613C0F" w:rsidRDefault="004E191A" w:rsidP="00E26669">
      <w:pPr>
        <w:pStyle w:val="NormalWeb"/>
        <w:rPr>
          <w:rFonts w:cs="Arial"/>
          <w:sz w:val="20"/>
          <w:szCs w:val="24"/>
        </w:rPr>
      </w:pPr>
      <w:r w:rsidRPr="00613C0F">
        <w:rPr>
          <w:rFonts w:cs="Arial"/>
          <w:sz w:val="20"/>
          <w:szCs w:val="24"/>
        </w:rPr>
        <w:t xml:space="preserve"> </w:t>
      </w:r>
      <w:r w:rsidR="005C785C" w:rsidRPr="00613C0F">
        <w:rPr>
          <w:rFonts w:cs="Arial"/>
          <w:sz w:val="20"/>
          <w:szCs w:val="24"/>
        </w:rPr>
        <w:t xml:space="preserve">        </w:t>
      </w:r>
      <w:r w:rsidR="008E5A9D" w:rsidRPr="00613C0F">
        <w:rPr>
          <w:rFonts w:cs="Arial"/>
          <w:sz w:val="20"/>
          <w:szCs w:val="24"/>
        </w:rPr>
        <w:t xml:space="preserve"> </w:t>
      </w:r>
      <w:r w:rsidRPr="00613C0F">
        <w:rPr>
          <w:rFonts w:cs="Arial"/>
          <w:sz w:val="20"/>
          <w:szCs w:val="24"/>
        </w:rPr>
        <w:t>2.6 Մասնակիցները կարող են սույն ընթացակարգին մասնակցել համատեղ գործունեության կարգով (կոնսորցիումով)։ Նման դեպքում`</w:t>
      </w:r>
    </w:p>
    <w:p w14:paraId="3ACE1FF3" w14:textId="77777777" w:rsidR="004E191A" w:rsidRPr="00613C0F" w:rsidRDefault="004E191A" w:rsidP="00E26669">
      <w:pPr>
        <w:pStyle w:val="NormalWeb"/>
        <w:rPr>
          <w:rFonts w:cs="Arial"/>
          <w:sz w:val="20"/>
          <w:szCs w:val="24"/>
        </w:rPr>
      </w:pPr>
      <w:r w:rsidRPr="00613C0F">
        <w:rPr>
          <w:rFonts w:cs="Arial"/>
          <w:sz w:val="20"/>
          <w:szCs w:val="24"/>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0AC89F8" w14:textId="77777777" w:rsidR="004E191A" w:rsidRPr="00613C0F" w:rsidRDefault="004E191A" w:rsidP="00E26669">
      <w:pPr>
        <w:pStyle w:val="NormalWeb"/>
        <w:rPr>
          <w:rFonts w:cs="Arial"/>
          <w:sz w:val="20"/>
          <w:szCs w:val="24"/>
        </w:rPr>
      </w:pPr>
      <w:r w:rsidRPr="00613C0F">
        <w:rPr>
          <w:rFonts w:cs="Arial"/>
          <w:sz w:val="20"/>
          <w:szCs w:val="24"/>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463596A8" w14:textId="77777777" w:rsidR="004E191A" w:rsidRPr="00613C0F" w:rsidRDefault="004E191A" w:rsidP="004E191A">
      <w:pPr>
        <w:ind w:firstLine="567"/>
        <w:jc w:val="both"/>
        <w:rPr>
          <w:rFonts w:ascii="GHEA Grapalat" w:hAnsi="GHEA Grapalat" w:cs="Arial"/>
          <w:sz w:val="20"/>
          <w:lang w:val="hy-AM"/>
        </w:rPr>
      </w:pPr>
    </w:p>
    <w:p w14:paraId="10E18147" w14:textId="77777777" w:rsidR="004E191A" w:rsidRDefault="004E191A" w:rsidP="004E191A">
      <w:pPr>
        <w:jc w:val="both"/>
        <w:rPr>
          <w:rFonts w:ascii="GHEA Grapalat" w:hAnsi="GHEA Grapalat"/>
          <w:b/>
          <w:sz w:val="20"/>
          <w:lang w:val="af-ZA"/>
        </w:rPr>
      </w:pPr>
    </w:p>
    <w:p w14:paraId="362936E4" w14:textId="77777777" w:rsidR="004E191A" w:rsidRDefault="004E191A" w:rsidP="004E191A">
      <w:pPr>
        <w:ind w:firstLine="567"/>
        <w:jc w:val="both"/>
        <w:rPr>
          <w:rFonts w:ascii="GHEA Grapalat" w:hAnsi="GHEA Grapalat"/>
          <w:b/>
          <w:sz w:val="20"/>
          <w:lang w:val="af-ZA"/>
        </w:rPr>
      </w:pPr>
    </w:p>
    <w:p w14:paraId="662BA836" w14:textId="77777777" w:rsidR="004E191A" w:rsidRDefault="004E191A" w:rsidP="004E191A">
      <w:pPr>
        <w:ind w:firstLine="567"/>
        <w:jc w:val="both"/>
        <w:rPr>
          <w:rFonts w:ascii="GHEA Grapalat" w:hAnsi="GHEA Grapalat"/>
          <w:b/>
          <w:sz w:val="20"/>
          <w:lang w:val="af-ZA"/>
        </w:rPr>
      </w:pPr>
    </w:p>
    <w:p w14:paraId="33E10239" w14:textId="77777777" w:rsidR="004E191A" w:rsidRDefault="004E191A" w:rsidP="004E191A">
      <w:pPr>
        <w:ind w:firstLine="567"/>
        <w:jc w:val="both"/>
        <w:rPr>
          <w:rFonts w:ascii="GHEA Grapalat" w:hAnsi="GHEA Grapalat"/>
          <w:b/>
          <w:sz w:val="20"/>
          <w:lang w:val="af-ZA"/>
        </w:rPr>
      </w:pPr>
    </w:p>
    <w:p w14:paraId="5A1F200B" w14:textId="700026D8" w:rsidR="004E191A" w:rsidRDefault="004E191A" w:rsidP="004E191A">
      <w:pPr>
        <w:jc w:val="center"/>
        <w:rPr>
          <w:rFonts w:ascii="GHEA Grapalat" w:hAnsi="GHEA Grapalat" w:cs="Arial"/>
          <w:b/>
          <w:sz w:val="20"/>
          <w:lang w:val="af-ZA"/>
        </w:rPr>
      </w:pPr>
      <w:r>
        <w:rPr>
          <w:rFonts w:ascii="GHEA Grapalat" w:hAnsi="GHEA Grapalat"/>
          <w:b/>
          <w:sz w:val="20"/>
          <w:lang w:val="af-ZA"/>
        </w:rPr>
        <w:lastRenderedPageBreak/>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p>
    <w:p w14:paraId="771D2FF1" w14:textId="77777777" w:rsidR="004E191A" w:rsidRDefault="004E191A" w:rsidP="004E191A">
      <w:pPr>
        <w:jc w:val="center"/>
        <w:rPr>
          <w:rFonts w:ascii="GHEA Grapalat" w:hAnsi="GHEA Grapalat"/>
          <w:b/>
          <w:sz w:val="20"/>
          <w:lang w:val="af-ZA"/>
        </w:rPr>
      </w:pPr>
    </w:p>
    <w:p w14:paraId="35C52A9C" w14:textId="77777777" w:rsidR="004E191A" w:rsidRDefault="004E191A" w:rsidP="004E191A">
      <w:pPr>
        <w:ind w:firstLine="567"/>
        <w:jc w:val="both"/>
        <w:rPr>
          <w:rFonts w:ascii="GHEA Grapalat" w:hAnsi="GHEA Grapalat"/>
          <w:sz w:val="20"/>
          <w:lang w:val="af-ZA"/>
        </w:rPr>
      </w:pPr>
      <w:r>
        <w:rPr>
          <w:rFonts w:ascii="GHEA Grapalat" w:hAnsi="GHEA Grapalat"/>
          <w:sz w:val="20"/>
          <w:lang w:val="af-ZA"/>
        </w:rPr>
        <w:t xml:space="preserve">3.1 </w:t>
      </w:r>
      <w:proofErr w:type="spellStart"/>
      <w:r>
        <w:rPr>
          <w:rFonts w:ascii="GHEA Grapalat" w:hAnsi="GHEA Grapalat" w:cs="Sylfaen"/>
          <w:sz w:val="20"/>
        </w:rPr>
        <w:t>Օրենքի</w:t>
      </w:r>
      <w:proofErr w:type="spellEnd"/>
      <w:r>
        <w:rPr>
          <w:rFonts w:ascii="GHEA Grapalat" w:hAnsi="GHEA Grapalat" w:cs="Arial"/>
          <w:sz w:val="20"/>
          <w:lang w:val="af-ZA"/>
        </w:rPr>
        <w:t xml:space="preserve"> 29-</w:t>
      </w:r>
      <w:proofErr w:type="spellStart"/>
      <w:r>
        <w:rPr>
          <w:rFonts w:ascii="GHEA Grapalat" w:hAnsi="GHEA Grapalat" w:cs="Sylfaen"/>
          <w:sz w:val="20"/>
        </w:rPr>
        <w:t>րդ</w:t>
      </w:r>
      <w:proofErr w:type="spellEnd"/>
      <w:r>
        <w:rPr>
          <w:rFonts w:ascii="GHEA Grapalat" w:hAnsi="GHEA Grapalat" w:cs="Arial"/>
          <w:sz w:val="20"/>
          <w:lang w:val="af-ZA"/>
        </w:rPr>
        <w:t xml:space="preserve"> </w:t>
      </w:r>
      <w:proofErr w:type="spellStart"/>
      <w:r>
        <w:rPr>
          <w:rFonts w:ascii="GHEA Grapalat" w:hAnsi="GHEA Grapalat" w:cs="Sylfaen"/>
          <w:sz w:val="20"/>
        </w:rPr>
        <w:t>հոդվածի</w:t>
      </w:r>
      <w:proofErr w:type="spellEnd"/>
      <w:r>
        <w:rPr>
          <w:rFonts w:ascii="GHEA Grapalat" w:hAnsi="GHEA Grapalat" w:cs="Arial"/>
          <w:sz w:val="20"/>
          <w:lang w:val="af-ZA"/>
        </w:rPr>
        <w:t xml:space="preserve"> </w:t>
      </w:r>
      <w:proofErr w:type="spellStart"/>
      <w:r>
        <w:rPr>
          <w:rFonts w:ascii="GHEA Grapalat" w:hAnsi="GHEA Grapalat" w:cs="Sylfaen"/>
          <w:sz w:val="20"/>
        </w:rPr>
        <w:t>համաձայն</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Arial"/>
          <w:sz w:val="20"/>
          <w:lang w:val="af-ZA"/>
        </w:rPr>
        <w:t xml:space="preserve"> </w:t>
      </w:r>
      <w:proofErr w:type="spellStart"/>
      <w:r>
        <w:rPr>
          <w:rFonts w:ascii="GHEA Grapalat" w:hAnsi="GHEA Grapalat" w:cs="Sylfaen"/>
          <w:sz w:val="20"/>
        </w:rPr>
        <w:t>պահանջել</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p>
    <w:p w14:paraId="68007876" w14:textId="77777777" w:rsidR="004E191A" w:rsidRDefault="004E191A" w:rsidP="004E191A">
      <w:pPr>
        <w:autoSpaceDE w:val="0"/>
        <w:autoSpaceDN w:val="0"/>
        <w:adjustRightInd w:val="0"/>
        <w:ind w:firstLine="567"/>
        <w:jc w:val="both"/>
        <w:rPr>
          <w:rFonts w:ascii="GHEA Grapalat" w:hAnsi="GHEA Grapalat"/>
          <w:sz w:val="20"/>
          <w:lang w:val="af-ZA"/>
        </w:rPr>
      </w:pPr>
      <w:proofErr w:type="spellStart"/>
      <w:r>
        <w:rPr>
          <w:rFonts w:ascii="GHEA Grapalat" w:hAnsi="GHEA Grapalat" w:cs="Sylfaen"/>
          <w:sz w:val="20"/>
        </w:rPr>
        <w:t>Մասնակիցն</w:t>
      </w:r>
      <w:proofErr w:type="spellEnd"/>
      <w:r>
        <w:rPr>
          <w:rFonts w:ascii="GHEA Grapalat" w:hAnsi="GHEA Grapalat" w:cs="Arial"/>
          <w:sz w:val="20"/>
          <w:lang w:val="af-ZA"/>
        </w:rPr>
        <w:t xml:space="preserve"> </w:t>
      </w:r>
      <w:proofErr w:type="spellStart"/>
      <w:r>
        <w:rPr>
          <w:rFonts w:ascii="GHEA Grapalat" w:hAnsi="GHEA Grapalat" w:cs="Sylfaen"/>
          <w:sz w:val="20"/>
        </w:rPr>
        <w:t>իրավունք</w:t>
      </w:r>
      <w:proofErr w:type="spellEnd"/>
      <w:r>
        <w:rPr>
          <w:rFonts w:ascii="GHEA Grapalat" w:hAnsi="GHEA Grapalat" w:cs="Arial"/>
          <w:sz w:val="20"/>
          <w:lang w:val="af-ZA"/>
        </w:rPr>
        <w:t xml:space="preserve"> </w:t>
      </w:r>
      <w:proofErr w:type="spellStart"/>
      <w:r>
        <w:rPr>
          <w:rFonts w:ascii="GHEA Grapalat" w:hAnsi="GHEA Grapalat" w:cs="Sylfaen"/>
          <w:sz w:val="20"/>
        </w:rPr>
        <w:t>ունի</w:t>
      </w:r>
      <w:proofErr w:type="spellEnd"/>
      <w:r>
        <w:rPr>
          <w:rFonts w:ascii="GHEA Grapalat" w:hAnsi="GHEA Grapalat" w:cs="Arial"/>
          <w:sz w:val="20"/>
          <w:lang w:val="af-ZA"/>
        </w:rPr>
        <w:t xml:space="preserve"> </w:t>
      </w:r>
      <w:proofErr w:type="spellStart"/>
      <w:r>
        <w:rPr>
          <w:rFonts w:ascii="GHEA Grapalat" w:hAnsi="GHEA Grapalat" w:cs="Sylfaen"/>
          <w:sz w:val="20"/>
        </w:rPr>
        <w:t>հայտերի</w:t>
      </w:r>
      <w:proofErr w:type="spellEnd"/>
      <w:r>
        <w:rPr>
          <w:rFonts w:ascii="GHEA Grapalat" w:hAnsi="GHEA Grapalat" w:cs="Arial"/>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Arial"/>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Arial"/>
          <w:sz w:val="20"/>
          <w:lang w:val="af-ZA"/>
        </w:rPr>
        <w:t xml:space="preserve"> </w:t>
      </w:r>
      <w:proofErr w:type="spellStart"/>
      <w:r>
        <w:rPr>
          <w:rFonts w:ascii="GHEA Grapalat" w:hAnsi="GHEA Grapalat" w:cs="Sylfaen"/>
          <w:sz w:val="20"/>
        </w:rPr>
        <w:t>լրանալուց</w:t>
      </w:r>
      <w:proofErr w:type="spellEnd"/>
      <w:r>
        <w:rPr>
          <w:rFonts w:ascii="GHEA Grapalat" w:hAnsi="GHEA Grapalat" w:cs="Arial"/>
          <w:sz w:val="20"/>
          <w:lang w:val="af-ZA"/>
        </w:rPr>
        <w:t xml:space="preserve"> </w:t>
      </w:r>
      <w:proofErr w:type="spellStart"/>
      <w:r>
        <w:rPr>
          <w:rFonts w:ascii="GHEA Grapalat" w:hAnsi="GHEA Grapalat" w:cs="Sylfaen"/>
          <w:sz w:val="20"/>
        </w:rPr>
        <w:t>առնվազն</w:t>
      </w:r>
      <w:proofErr w:type="spellEnd"/>
      <w:r>
        <w:rPr>
          <w:rFonts w:ascii="GHEA Grapalat" w:hAnsi="GHEA Grapalat" w:cs="Arial"/>
          <w:sz w:val="20"/>
          <w:lang w:val="af-ZA"/>
        </w:rPr>
        <w:t xml:space="preserve"> </w:t>
      </w:r>
      <w:proofErr w:type="spellStart"/>
      <w:r>
        <w:rPr>
          <w:rFonts w:ascii="GHEA Grapalat" w:hAnsi="GHEA Grapalat" w:cs="Sylfaen"/>
          <w:sz w:val="20"/>
        </w:rPr>
        <w:t>հինգ</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w:t>
      </w:r>
      <w:proofErr w:type="spellEnd"/>
      <w:r>
        <w:rPr>
          <w:rFonts w:ascii="GHEA Grapalat" w:hAnsi="GHEA Grapalat" w:cs="Sylfaen"/>
          <w:sz w:val="20"/>
          <w:lang w:val="af-ZA"/>
        </w:rPr>
        <w:t xml:space="preserve"> </w:t>
      </w:r>
      <w:proofErr w:type="spellStart"/>
      <w:r>
        <w:rPr>
          <w:rFonts w:ascii="GHEA Grapalat" w:hAnsi="GHEA Grapalat" w:cs="Sylfaen"/>
          <w:sz w:val="20"/>
        </w:rPr>
        <w:t>առաջ</w:t>
      </w:r>
      <w:proofErr w:type="spellEnd"/>
      <w:r>
        <w:rPr>
          <w:rFonts w:ascii="GHEA Grapalat" w:hAnsi="GHEA Grapalat" w:cs="Arial"/>
          <w:sz w:val="20"/>
          <w:lang w:val="af-ZA"/>
        </w:rPr>
        <w:t xml:space="preserve"> </w:t>
      </w:r>
      <w:proofErr w:type="spellStart"/>
      <w:r>
        <w:rPr>
          <w:rFonts w:ascii="GHEA Grapalat" w:hAnsi="GHEA Grapalat" w:cs="Arial"/>
          <w:sz w:val="20"/>
        </w:rPr>
        <w:t>համակարգի</w:t>
      </w:r>
      <w:proofErr w:type="spellEnd"/>
      <w:r>
        <w:rPr>
          <w:rFonts w:ascii="GHEA Grapalat" w:hAnsi="GHEA Grapalat" w:cs="Arial"/>
          <w:sz w:val="20"/>
          <w:lang w:val="af-ZA"/>
        </w:rPr>
        <w:t xml:space="preserve"> </w:t>
      </w:r>
      <w:proofErr w:type="spellStart"/>
      <w:r>
        <w:rPr>
          <w:rFonts w:ascii="GHEA Grapalat" w:hAnsi="GHEA Grapalat" w:cs="Arial"/>
          <w:sz w:val="20"/>
        </w:rPr>
        <w:t>միջոցով</w:t>
      </w:r>
      <w:proofErr w:type="spellEnd"/>
      <w:r>
        <w:rPr>
          <w:rFonts w:ascii="GHEA Grapalat" w:hAnsi="GHEA Grapalat" w:cs="Arial"/>
          <w:sz w:val="20"/>
          <w:lang w:val="af-ZA"/>
        </w:rPr>
        <w:t xml:space="preserve"> </w:t>
      </w:r>
      <w:proofErr w:type="spellStart"/>
      <w:r>
        <w:rPr>
          <w:rFonts w:ascii="GHEA Grapalat" w:hAnsi="GHEA Grapalat" w:cs="Sylfaen"/>
          <w:sz w:val="20"/>
        </w:rPr>
        <w:t>հանձնաժողովից</w:t>
      </w:r>
      <w:proofErr w:type="spellEnd"/>
      <w:r>
        <w:rPr>
          <w:rFonts w:ascii="GHEA Grapalat" w:hAnsi="GHEA Grapalat" w:cs="Sylfaen"/>
          <w:sz w:val="20"/>
          <w:lang w:val="af-ZA"/>
        </w:rPr>
        <w:t xml:space="preserve"> </w:t>
      </w:r>
      <w:proofErr w:type="spellStart"/>
      <w:r>
        <w:rPr>
          <w:rFonts w:ascii="GHEA Grapalat" w:hAnsi="GHEA Grapalat" w:cs="Sylfaen"/>
          <w:sz w:val="20"/>
        </w:rPr>
        <w:t>պահանջելու</w:t>
      </w:r>
      <w:proofErr w:type="spellEnd"/>
      <w:r>
        <w:rPr>
          <w:rFonts w:ascii="GHEA Grapalat" w:hAnsi="GHEA Grapalat" w:cs="Arial"/>
          <w:sz w:val="20"/>
          <w:lang w:val="af-ZA"/>
        </w:rPr>
        <w:t xml:space="preserve"> </w:t>
      </w:r>
      <w:proofErr w:type="spellStart"/>
      <w:r>
        <w:rPr>
          <w:rFonts w:ascii="GHEA Grapalat" w:hAnsi="GHEA Grapalat" w:cs="Sylfaen"/>
          <w:sz w:val="20"/>
        </w:rPr>
        <w:t>հրավերի</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w:t>
      </w:r>
      <w:proofErr w:type="spellEnd"/>
      <w:r>
        <w:rPr>
          <w:rFonts w:ascii="GHEA Grapalat" w:hAnsi="GHEA Grapalat" w:cs="Tahoma"/>
          <w:sz w:val="20"/>
        </w:rPr>
        <w:t>։</w:t>
      </w:r>
      <w:r>
        <w:rPr>
          <w:rFonts w:ascii="GHEA Grapalat" w:hAnsi="GHEA Grapalat"/>
          <w:sz w:val="20"/>
          <w:lang w:val="af-ZA"/>
        </w:rPr>
        <w:t xml:space="preserve"> </w:t>
      </w:r>
      <w:proofErr w:type="spellStart"/>
      <w:r>
        <w:rPr>
          <w:rFonts w:ascii="GHEA Grapalat" w:hAnsi="GHEA Grapalat"/>
          <w:sz w:val="20"/>
        </w:rPr>
        <w:t>Հանձնաժողովը</w:t>
      </w:r>
      <w:proofErr w:type="spellEnd"/>
      <w:r>
        <w:rPr>
          <w:rFonts w:ascii="GHEA Grapalat" w:hAnsi="GHEA Grapalat"/>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ասնակցին</w:t>
      </w:r>
      <w:proofErr w:type="spellEnd"/>
      <w:r>
        <w:rPr>
          <w:rFonts w:ascii="GHEA Grapalat" w:hAnsi="GHEA Grapalat" w:cs="Arial"/>
          <w:sz w:val="20"/>
          <w:lang w:val="af-ZA"/>
        </w:rPr>
        <w:t xml:space="preserve"> </w:t>
      </w:r>
      <w:proofErr w:type="spellStart"/>
      <w:r>
        <w:rPr>
          <w:rFonts w:ascii="GHEA Grapalat" w:hAnsi="GHEA Grapalat" w:cs="Sylfaen"/>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Sylfaen"/>
          <w:sz w:val="20"/>
        </w:rPr>
        <w:t>տրամադրում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համակարգի</w:t>
      </w:r>
      <w:proofErr w:type="spellEnd"/>
      <w:r>
        <w:rPr>
          <w:rFonts w:ascii="GHEA Grapalat" w:hAnsi="GHEA Grapalat" w:cs="Sylfaen"/>
          <w:sz w:val="20"/>
          <w:lang w:val="af-ZA"/>
        </w:rPr>
        <w:t xml:space="preserve"> </w:t>
      </w:r>
      <w:proofErr w:type="spellStart"/>
      <w:r>
        <w:rPr>
          <w:rFonts w:ascii="GHEA Grapalat" w:hAnsi="GHEA Grapalat" w:cs="Sylfaen"/>
          <w:sz w:val="20"/>
        </w:rPr>
        <w:t>միջոցով</w:t>
      </w:r>
      <w:proofErr w:type="spellEnd"/>
      <w:r>
        <w:rPr>
          <w:rFonts w:ascii="GHEA Grapalat" w:hAnsi="GHEA Grapalat" w:cs="Sylfaen"/>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ստանալու</w:t>
      </w:r>
      <w:proofErr w:type="spellEnd"/>
      <w:r>
        <w:rPr>
          <w:rFonts w:ascii="GHEA Grapalat" w:hAnsi="GHEA Grapalat" w:cs="Arial"/>
          <w:sz w:val="20"/>
          <w:lang w:val="af-ZA"/>
        </w:rPr>
        <w:t xml:space="preserve"> </w:t>
      </w:r>
      <w:proofErr w:type="spellStart"/>
      <w:r>
        <w:rPr>
          <w:rFonts w:ascii="GHEA Grapalat" w:hAnsi="GHEA Grapalat" w:cs="Sylfaen"/>
          <w:sz w:val="20"/>
        </w:rPr>
        <w:t>օրվան</w:t>
      </w:r>
      <w:proofErr w:type="spellEnd"/>
      <w:r>
        <w:rPr>
          <w:rFonts w:ascii="GHEA Grapalat" w:hAnsi="GHEA Grapalat" w:cs="Arial"/>
          <w:sz w:val="20"/>
          <w:lang w:val="af-ZA"/>
        </w:rPr>
        <w:t xml:space="preserve"> </w:t>
      </w:r>
      <w:proofErr w:type="spellStart"/>
      <w:r>
        <w:rPr>
          <w:rFonts w:ascii="GHEA Grapalat" w:hAnsi="GHEA Grapalat" w:cs="Sylfaen"/>
          <w:sz w:val="20"/>
        </w:rPr>
        <w:t>հաջորդող</w:t>
      </w:r>
      <w:proofErr w:type="spellEnd"/>
      <w:r>
        <w:rPr>
          <w:rFonts w:ascii="GHEA Grapalat" w:hAnsi="GHEA Grapalat" w:cs="Arial"/>
          <w:sz w:val="20"/>
          <w:lang w:val="af-ZA"/>
        </w:rPr>
        <w:t xml:space="preserve"> </w:t>
      </w:r>
      <w:proofErr w:type="spellStart"/>
      <w:r>
        <w:rPr>
          <w:rFonts w:ascii="GHEA Grapalat" w:hAnsi="GHEA Grapalat" w:cs="Sylfaen"/>
          <w:sz w:val="20"/>
        </w:rPr>
        <w:t>երկու</w:t>
      </w:r>
      <w:proofErr w:type="spellEnd"/>
      <w:r>
        <w:rPr>
          <w:rFonts w:ascii="GHEA Grapalat" w:hAnsi="GHEA Grapalat" w:cs="Arial"/>
          <w:sz w:val="20"/>
          <w:lang w:val="af-ZA"/>
        </w:rPr>
        <w:t xml:space="preserve"> </w:t>
      </w:r>
      <w:proofErr w:type="spellStart"/>
      <w:r>
        <w:rPr>
          <w:rFonts w:ascii="GHEA Grapalat" w:hAnsi="GHEA Grapalat" w:cs="Sylfaen"/>
          <w:sz w:val="20"/>
        </w:rPr>
        <w:t>օրացուցային</w:t>
      </w:r>
      <w:proofErr w:type="spellEnd"/>
      <w:r>
        <w:rPr>
          <w:rFonts w:ascii="GHEA Grapalat" w:hAnsi="GHEA Grapalat" w:cs="Arial"/>
          <w:sz w:val="20"/>
          <w:lang w:val="af-ZA"/>
        </w:rPr>
        <w:t xml:space="preserve"> </w:t>
      </w:r>
      <w:proofErr w:type="spellStart"/>
      <w:r>
        <w:rPr>
          <w:rFonts w:ascii="GHEA Grapalat" w:hAnsi="GHEA Grapalat" w:cs="Sylfaen"/>
          <w:sz w:val="20"/>
        </w:rPr>
        <w:t>օրվա</w:t>
      </w:r>
      <w:proofErr w:type="spellEnd"/>
      <w:r>
        <w:rPr>
          <w:rFonts w:ascii="GHEA Grapalat" w:hAnsi="GHEA Grapalat" w:cs="Arial"/>
          <w:sz w:val="20"/>
          <w:lang w:val="af-ZA"/>
        </w:rPr>
        <w:t xml:space="preserve"> </w:t>
      </w:r>
      <w:proofErr w:type="spellStart"/>
      <w:r>
        <w:rPr>
          <w:rFonts w:ascii="GHEA Grapalat" w:hAnsi="GHEA Grapalat" w:cs="Sylfaen"/>
          <w:sz w:val="20"/>
        </w:rPr>
        <w:t>ընթացքում</w:t>
      </w:r>
      <w:proofErr w:type="spellEnd"/>
      <w:r>
        <w:rPr>
          <w:rFonts w:ascii="GHEA Grapalat" w:hAnsi="GHEA Grapalat" w:cs="Tahoma"/>
          <w:sz w:val="20"/>
        </w:rPr>
        <w:t>։</w:t>
      </w:r>
      <w:r>
        <w:rPr>
          <w:rFonts w:ascii="GHEA Grapalat" w:hAnsi="GHEA Grapalat" w:cs="Tahoma"/>
          <w:sz w:val="20"/>
          <w:lang w:val="af-ZA"/>
        </w:rPr>
        <w:t xml:space="preserve"> </w:t>
      </w:r>
      <w:r>
        <w:rPr>
          <w:rFonts w:ascii="GHEA Grapalat" w:hAnsi="GHEA Grapalat"/>
          <w:sz w:val="20"/>
          <w:lang w:val="af-ZA"/>
        </w:rPr>
        <w:t xml:space="preserve"> </w:t>
      </w:r>
    </w:p>
    <w:p w14:paraId="751A463E"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3.2 </w:t>
      </w:r>
      <w:proofErr w:type="spellStart"/>
      <w:r>
        <w:rPr>
          <w:rFonts w:ascii="GHEA Grapalat" w:hAnsi="GHEA Grapalat" w:cs="Sylfaen"/>
          <w:sz w:val="20"/>
        </w:rPr>
        <w:t>Հարցման</w:t>
      </w:r>
      <w:proofErr w:type="spellEnd"/>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Arial"/>
          <w:sz w:val="20"/>
          <w:lang w:val="af-ZA"/>
        </w:rPr>
        <w:t xml:space="preserve"> </w:t>
      </w:r>
      <w:proofErr w:type="spellStart"/>
      <w:r>
        <w:rPr>
          <w:rFonts w:ascii="GHEA Grapalat" w:hAnsi="GHEA Grapalat" w:cs="Sylfaen"/>
          <w:sz w:val="20"/>
        </w:rPr>
        <w:t>բովանդակության</w:t>
      </w:r>
      <w:proofErr w:type="spellEnd"/>
      <w:r>
        <w:rPr>
          <w:rFonts w:ascii="GHEA Grapalat" w:hAnsi="GHEA Grapalat" w:cs="Arial"/>
          <w:sz w:val="20"/>
          <w:lang w:val="af-ZA"/>
        </w:rPr>
        <w:t xml:space="preserve"> </w:t>
      </w:r>
      <w:proofErr w:type="spellStart"/>
      <w:r>
        <w:rPr>
          <w:rFonts w:ascii="GHEA Grapalat" w:hAnsi="GHEA Grapalat" w:cs="Sylfaen"/>
          <w:sz w:val="20"/>
        </w:rPr>
        <w:t>մասին</w:t>
      </w:r>
      <w:proofErr w:type="spellEnd"/>
      <w:r>
        <w:rPr>
          <w:rFonts w:ascii="GHEA Grapalat" w:hAnsi="GHEA Grapalat" w:cs="Arial"/>
          <w:sz w:val="20"/>
          <w:lang w:val="af-ZA"/>
        </w:rPr>
        <w:t xml:space="preserve"> </w:t>
      </w:r>
      <w:proofErr w:type="spellStart"/>
      <w:r>
        <w:rPr>
          <w:rFonts w:ascii="GHEA Grapalat" w:hAnsi="GHEA Grapalat" w:cs="Sylfaen"/>
          <w:sz w:val="20"/>
        </w:rPr>
        <w:t>հայտարարությունը</w:t>
      </w:r>
      <w:proofErr w:type="spellEnd"/>
      <w:r>
        <w:rPr>
          <w:rFonts w:ascii="GHEA Grapalat" w:hAnsi="GHEA Grapalat" w:cs="Arial"/>
          <w:sz w:val="20"/>
          <w:lang w:val="af-ZA"/>
        </w:rPr>
        <w:t xml:space="preserve"> </w:t>
      </w:r>
      <w:proofErr w:type="spellStart"/>
      <w:r>
        <w:rPr>
          <w:rFonts w:ascii="GHEA Grapalat" w:hAnsi="GHEA Grapalat" w:cs="Arial"/>
          <w:sz w:val="20"/>
        </w:rPr>
        <w:t>պարզաբանումը</w:t>
      </w:r>
      <w:proofErr w:type="spellEnd"/>
      <w:r>
        <w:rPr>
          <w:rFonts w:ascii="GHEA Grapalat" w:hAnsi="GHEA Grapalat" w:cs="Arial"/>
          <w:sz w:val="20"/>
          <w:lang w:val="af-ZA"/>
        </w:rPr>
        <w:t xml:space="preserve"> </w:t>
      </w:r>
      <w:proofErr w:type="spellStart"/>
      <w:r>
        <w:rPr>
          <w:rFonts w:ascii="GHEA Grapalat" w:hAnsi="GHEA Grapalat" w:cs="Arial"/>
          <w:sz w:val="20"/>
        </w:rPr>
        <w:t>տրամադրելու</w:t>
      </w:r>
      <w:proofErr w:type="spellEnd"/>
      <w:r>
        <w:rPr>
          <w:rFonts w:ascii="GHEA Grapalat" w:hAnsi="GHEA Grapalat" w:cs="Arial"/>
          <w:sz w:val="20"/>
          <w:lang w:val="af-ZA"/>
        </w:rPr>
        <w:t xml:space="preserve"> </w:t>
      </w:r>
      <w:proofErr w:type="spellStart"/>
      <w:r>
        <w:rPr>
          <w:rFonts w:ascii="GHEA Grapalat" w:hAnsi="GHEA Grapalat" w:cs="Arial"/>
          <w:sz w:val="20"/>
        </w:rPr>
        <w:t>օրը</w:t>
      </w:r>
      <w:proofErr w:type="spellEnd"/>
      <w:r>
        <w:rPr>
          <w:rFonts w:ascii="GHEA Grapalat" w:hAnsi="GHEA Grapalat" w:cs="Arial"/>
          <w:sz w:val="20"/>
          <w:lang w:val="af-ZA"/>
        </w:rPr>
        <w:t xml:space="preserve"> </w:t>
      </w:r>
      <w:proofErr w:type="spellStart"/>
      <w:r>
        <w:rPr>
          <w:rFonts w:ascii="GHEA Grapalat" w:hAnsi="GHEA Grapalat" w:cs="Sylfaen"/>
          <w:sz w:val="20"/>
        </w:rPr>
        <w:t>հրապարակվում</w:t>
      </w:r>
      <w:proofErr w:type="spellEnd"/>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proofErr w:type="spellStart"/>
      <w:r>
        <w:rPr>
          <w:rFonts w:ascii="GHEA Grapalat" w:hAnsi="GHEA Grapalat" w:cs="Arial"/>
          <w:sz w:val="20"/>
        </w:rPr>
        <w:t>համակարգում</w:t>
      </w:r>
      <w:proofErr w:type="spellEnd"/>
      <w:r>
        <w:rPr>
          <w:rFonts w:ascii="GHEA Grapalat" w:hAnsi="GHEA Grapalat" w:cs="Arial"/>
          <w:sz w:val="20"/>
          <w:lang w:val="af-ZA"/>
        </w:rPr>
        <w:t xml:space="preserve"> </w:t>
      </w:r>
      <w:r>
        <w:rPr>
          <w:rFonts w:ascii="GHEA Grapalat" w:hAnsi="GHEA Grapalat" w:cs="Arial"/>
          <w:sz w:val="20"/>
        </w:rPr>
        <w:t>և</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proofErr w:type="spellStart"/>
      <w:r>
        <w:rPr>
          <w:rFonts w:ascii="GHEA Grapalat" w:hAnsi="GHEA Grapalat" w:cs="Sylfaen"/>
          <w:sz w:val="20"/>
        </w:rPr>
        <w:t>գործող</w:t>
      </w:r>
      <w:proofErr w:type="spellEnd"/>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բաժնի</w:t>
      </w:r>
      <w:proofErr w:type="spellEnd"/>
      <w:r>
        <w:rPr>
          <w:rFonts w:ascii="GHEA Grapalat" w:hAnsi="GHEA Grapalat" w:cs="Sylfaen"/>
          <w:sz w:val="20"/>
          <w:lang w:val="af-ZA"/>
        </w:rPr>
        <w:t xml:space="preserve"> </w:t>
      </w:r>
      <w:r>
        <w:rPr>
          <w:rFonts w:ascii="GHEA Grapalat" w:hAnsi="GHEA Grapalat"/>
          <w:lang w:val="af-ZA"/>
        </w:rPr>
        <w:t>«</w:t>
      </w:r>
      <w:proofErr w:type="spellStart"/>
      <w:r>
        <w:rPr>
          <w:rFonts w:ascii="GHEA Grapalat" w:hAnsi="GHEA Grapalat" w:cs="Sylfaen"/>
          <w:sz w:val="20"/>
        </w:rPr>
        <w:t>Հրավերների</w:t>
      </w:r>
      <w:proofErr w:type="spellEnd"/>
      <w:r>
        <w:rPr>
          <w:rFonts w:ascii="GHEA Grapalat" w:hAnsi="GHEA Grapalat" w:cs="Sylfaen"/>
          <w:sz w:val="20"/>
          <w:lang w:val="af-ZA"/>
        </w:rPr>
        <w:t xml:space="preserve"> </w:t>
      </w:r>
      <w:proofErr w:type="spellStart"/>
      <w:r>
        <w:rPr>
          <w:rFonts w:ascii="GHEA Grapalat" w:hAnsi="GHEA Grapalat" w:cs="Sylfaen"/>
          <w:sz w:val="20"/>
        </w:rPr>
        <w:t>պարզաբանումների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վերաբերյալ</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հայտարարություններ</w:t>
      </w:r>
      <w:proofErr w:type="spellEnd"/>
      <w:r>
        <w:rPr>
          <w:rFonts w:ascii="GHEA Grapalat" w:hAnsi="GHEA Grapalat"/>
          <w:lang w:val="af-ZA"/>
        </w:rPr>
        <w:t>»</w:t>
      </w:r>
      <w:r>
        <w:rPr>
          <w:rFonts w:ascii="GHEA Grapalat" w:hAnsi="GHEA Grapalat" w:cs="Sylfaen"/>
          <w:sz w:val="20"/>
          <w:lang w:val="af-ZA"/>
        </w:rPr>
        <w:t xml:space="preserve"> </w:t>
      </w:r>
      <w:proofErr w:type="spellStart"/>
      <w:r>
        <w:rPr>
          <w:rFonts w:ascii="GHEA Grapalat" w:hAnsi="GHEA Grapalat" w:cs="Sylfaen"/>
          <w:sz w:val="20"/>
        </w:rPr>
        <w:t>ենթաբաբաժնում</w:t>
      </w:r>
      <w:proofErr w:type="spellEnd"/>
      <w:r>
        <w:rPr>
          <w:rFonts w:ascii="GHEA Grapalat" w:hAnsi="GHEA Grapalat" w:cs="Sylfaen"/>
          <w:sz w:val="20"/>
          <w:lang w:val="af-ZA"/>
        </w:rPr>
        <w:t xml:space="preserve">` </w:t>
      </w:r>
      <w:proofErr w:type="spellStart"/>
      <w:r>
        <w:rPr>
          <w:rFonts w:ascii="GHEA Grapalat" w:hAnsi="GHEA Grapalat" w:cs="Sylfaen"/>
          <w:sz w:val="20"/>
        </w:rPr>
        <w:t>առանց</w:t>
      </w:r>
      <w:proofErr w:type="spellEnd"/>
      <w:r>
        <w:rPr>
          <w:rFonts w:ascii="GHEA Grapalat" w:hAnsi="GHEA Grapalat" w:cs="Arial"/>
          <w:sz w:val="20"/>
          <w:lang w:val="af-ZA"/>
        </w:rPr>
        <w:t xml:space="preserve"> </w:t>
      </w:r>
      <w:proofErr w:type="spellStart"/>
      <w:r>
        <w:rPr>
          <w:rFonts w:ascii="GHEA Grapalat" w:hAnsi="GHEA Grapalat" w:cs="Sylfaen"/>
          <w:sz w:val="20"/>
        </w:rPr>
        <w:t>նշելու</w:t>
      </w:r>
      <w:proofErr w:type="spellEnd"/>
      <w:r>
        <w:rPr>
          <w:rFonts w:ascii="GHEA Grapalat" w:hAnsi="GHEA Grapalat" w:cs="Arial"/>
          <w:sz w:val="20"/>
          <w:lang w:val="af-ZA"/>
        </w:rPr>
        <w:t xml:space="preserve"> </w:t>
      </w:r>
      <w:proofErr w:type="spellStart"/>
      <w:r>
        <w:rPr>
          <w:rFonts w:ascii="GHEA Grapalat" w:hAnsi="GHEA Grapalat" w:cs="Sylfaen"/>
          <w:sz w:val="20"/>
        </w:rPr>
        <w:t>հարցումը</w:t>
      </w:r>
      <w:proofErr w:type="spellEnd"/>
      <w:r>
        <w:rPr>
          <w:rFonts w:ascii="GHEA Grapalat" w:hAnsi="GHEA Grapalat" w:cs="Arial"/>
          <w:sz w:val="20"/>
          <w:lang w:val="af-ZA"/>
        </w:rPr>
        <w:t xml:space="preserve"> </w:t>
      </w:r>
      <w:proofErr w:type="spellStart"/>
      <w:r>
        <w:rPr>
          <w:rFonts w:ascii="GHEA Grapalat" w:hAnsi="GHEA Grapalat" w:cs="Sylfaen"/>
          <w:sz w:val="20"/>
        </w:rPr>
        <w:t>կատարած</w:t>
      </w:r>
      <w:proofErr w:type="spellEnd"/>
      <w:r>
        <w:rPr>
          <w:rFonts w:ascii="GHEA Grapalat" w:hAnsi="GHEA Grapalat" w:cs="Arial"/>
          <w:sz w:val="20"/>
          <w:lang w:val="af-ZA"/>
        </w:rPr>
        <w:t xml:space="preserve"> </w:t>
      </w:r>
      <w:proofErr w:type="spellStart"/>
      <w:r>
        <w:rPr>
          <w:rFonts w:ascii="GHEA Grapalat" w:hAnsi="GHEA Grapalat" w:cs="Arial"/>
          <w:sz w:val="20"/>
        </w:rPr>
        <w:t>մ</w:t>
      </w:r>
      <w:r>
        <w:rPr>
          <w:rFonts w:ascii="GHEA Grapalat" w:hAnsi="GHEA Grapalat" w:cs="Sylfaen"/>
          <w:sz w:val="20"/>
        </w:rPr>
        <w:t>ասնակցի</w:t>
      </w:r>
      <w:proofErr w:type="spellEnd"/>
      <w:r>
        <w:rPr>
          <w:rFonts w:ascii="GHEA Grapalat" w:hAnsi="GHEA Grapalat" w:cs="Arial"/>
          <w:sz w:val="20"/>
          <w:lang w:val="af-ZA"/>
        </w:rPr>
        <w:t xml:space="preserve"> </w:t>
      </w:r>
      <w:proofErr w:type="spellStart"/>
      <w:r>
        <w:rPr>
          <w:rFonts w:ascii="GHEA Grapalat" w:hAnsi="GHEA Grapalat" w:cs="Sylfaen"/>
          <w:sz w:val="20"/>
        </w:rPr>
        <w:t>տվյալները</w:t>
      </w:r>
      <w:proofErr w:type="spellEnd"/>
      <w:r>
        <w:rPr>
          <w:rFonts w:ascii="GHEA Grapalat" w:hAnsi="GHEA Grapalat" w:cs="Tahoma"/>
          <w:sz w:val="20"/>
        </w:rPr>
        <w:t>։</w:t>
      </w:r>
      <w:r>
        <w:rPr>
          <w:rFonts w:ascii="GHEA Grapalat" w:hAnsi="GHEA Grapalat" w:cs="Tahoma"/>
          <w:sz w:val="20"/>
          <w:lang w:val="af-ZA"/>
        </w:rPr>
        <w:t xml:space="preserve"> </w:t>
      </w:r>
    </w:p>
    <w:p w14:paraId="0C05B0A3" w14:textId="77777777" w:rsidR="004E191A" w:rsidRDefault="004E191A" w:rsidP="004E191A">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proofErr w:type="spellStart"/>
      <w:r>
        <w:rPr>
          <w:rFonts w:ascii="GHEA Grapalat" w:hAnsi="GHEA Grapalat" w:cs="Sylfaen"/>
          <w:sz w:val="20"/>
        </w:rPr>
        <w:t>բաժն</w:t>
      </w:r>
      <w:proofErr w:type="spellEnd"/>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proofErr w:type="spellStart"/>
      <w:r>
        <w:rPr>
          <w:rFonts w:ascii="GHEA Grapalat" w:hAnsi="GHEA Grapalat" w:cs="Arial Unicode"/>
          <w:sz w:val="20"/>
        </w:rPr>
        <w:t>սույն</w:t>
      </w:r>
      <w:proofErr w:type="spellEnd"/>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սարքերի և սարքավորումների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գրավոր</w:t>
      </w:r>
      <w:proofErr w:type="spellEnd"/>
      <w:r>
        <w:rPr>
          <w:rFonts w:ascii="GHEA Grapalat" w:hAnsi="GHEA Grapalat"/>
          <w:sz w:val="20"/>
          <w:szCs w:val="20"/>
          <w:lang w:val="af-ZA"/>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պարզաբանում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չտրամադրելու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հիմքերի</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հարցումը</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ստանալու</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երկու</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օրացուցային</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օրվա</w:t>
      </w:r>
      <w:proofErr w:type="spellEnd"/>
      <w:r>
        <w:rPr>
          <w:rFonts w:ascii="GHEA Grapalat" w:hAnsi="GHEA Grapalat"/>
          <w:sz w:val="20"/>
          <w:szCs w:val="20"/>
          <w:lang w:val="af-ZA"/>
        </w:rPr>
        <w:t xml:space="preserve"> </w:t>
      </w:r>
      <w:proofErr w:type="spellStart"/>
      <w:r>
        <w:rPr>
          <w:rFonts w:ascii="GHEA Grapalat" w:hAnsi="GHEA Grapalat" w:cs="Sylfaen"/>
          <w:sz w:val="20"/>
          <w:szCs w:val="20"/>
        </w:rPr>
        <w:t>ընթացքում</w:t>
      </w:r>
      <w:proofErr w:type="spellEnd"/>
      <w:r>
        <w:rPr>
          <w:rFonts w:ascii="GHEA Grapalat" w:hAnsi="GHEA Grapalat"/>
          <w:sz w:val="20"/>
          <w:szCs w:val="20"/>
          <w:lang w:val="af-ZA"/>
        </w:rPr>
        <w:t>:</w:t>
      </w:r>
    </w:p>
    <w:p w14:paraId="51561749"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proofErr w:type="spellStart"/>
      <w:r>
        <w:rPr>
          <w:rFonts w:ascii="GHEA Grapalat" w:hAnsi="GHEA Grapalat" w:cs="Arial Unicode"/>
          <w:sz w:val="20"/>
        </w:rPr>
        <w:t>համակարգում</w:t>
      </w:r>
      <w:proofErr w:type="spellEnd"/>
      <w:r>
        <w:rPr>
          <w:rFonts w:ascii="GHEA Grapalat" w:hAnsi="GHEA Grapalat" w:cs="Arial Unicode"/>
          <w:sz w:val="20"/>
          <w:lang w:val="af-ZA"/>
        </w:rPr>
        <w:t xml:space="preserve"> </w:t>
      </w:r>
      <w:r>
        <w:rPr>
          <w:rFonts w:ascii="GHEA Grapalat" w:hAnsi="GHEA Grapalat" w:cs="Arial Unicode"/>
          <w:sz w:val="20"/>
        </w:rPr>
        <w:t>և</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p>
    <w:p w14:paraId="6EC81C97" w14:textId="77777777"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0DFDBB3A" w14:textId="50DF1C69" w:rsidR="004E191A" w:rsidRDefault="004E191A" w:rsidP="004E191A">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համակարգում և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p>
    <w:p w14:paraId="5A0468F9" w14:textId="77777777" w:rsidR="004E191A" w:rsidRDefault="004E191A" w:rsidP="004E191A">
      <w:pPr>
        <w:ind w:firstLine="567"/>
        <w:jc w:val="both"/>
        <w:rPr>
          <w:rFonts w:ascii="GHEA Grapalat" w:hAnsi="GHEA Grapalat"/>
          <w:b/>
          <w:sz w:val="20"/>
          <w:lang w:val="hy-AM"/>
        </w:rPr>
      </w:pPr>
    </w:p>
    <w:p w14:paraId="763C0E8B" w14:textId="77777777" w:rsidR="004E191A" w:rsidRDefault="004E191A" w:rsidP="004E191A">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7906CE86" w14:textId="77777777" w:rsidR="004E191A" w:rsidRDefault="004E191A" w:rsidP="004E191A">
      <w:pPr>
        <w:jc w:val="center"/>
        <w:rPr>
          <w:rFonts w:ascii="GHEA Grapalat" w:hAnsi="GHEA Grapalat"/>
          <w:b/>
          <w:sz w:val="20"/>
          <w:lang w:val="hy-AM"/>
        </w:rPr>
      </w:pPr>
      <w:r>
        <w:rPr>
          <w:rFonts w:ascii="GHEA Grapalat" w:hAnsi="GHEA Grapalat"/>
          <w:b/>
          <w:sz w:val="20"/>
          <w:lang w:val="hy-AM"/>
        </w:rPr>
        <w:t xml:space="preserve">  </w:t>
      </w:r>
    </w:p>
    <w:p w14:paraId="152DD767" w14:textId="77777777" w:rsidR="004E191A" w:rsidRPr="00C3488A" w:rsidRDefault="004E191A" w:rsidP="00A90010">
      <w:pPr>
        <w:ind w:firstLine="567"/>
        <w:jc w:val="both"/>
        <w:rPr>
          <w:rFonts w:ascii="GHEA Grapalat" w:hAnsi="GHEA Grapalat" w:cs="Sylfaen"/>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C3488A">
        <w:rPr>
          <w:rFonts w:ascii="GHEA Grapalat" w:hAnsi="GHEA Grapalat" w:cs="Sylfaen"/>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1AAD537A" w14:textId="7114E788" w:rsidR="004E191A" w:rsidRPr="00C3488A" w:rsidRDefault="003D5ECE" w:rsidP="00E26669">
      <w:pPr>
        <w:pStyle w:val="NormalWeb"/>
        <w:rPr>
          <w:sz w:val="20"/>
          <w:szCs w:val="24"/>
        </w:rPr>
      </w:pPr>
      <w:r w:rsidRPr="00C3488A">
        <w:rPr>
          <w:sz w:val="20"/>
          <w:szCs w:val="24"/>
        </w:rPr>
        <w:t xml:space="preserve">         </w:t>
      </w:r>
      <w:r w:rsidR="004E191A" w:rsidRPr="00C3488A">
        <w:rPr>
          <w:sz w:val="20"/>
          <w:szCs w:val="24"/>
        </w:rPr>
        <w:t xml:space="preserve">Մասնակիցը կարող է հայտ ներկայացնել ինչպես յուրաքանչյուր չափաբաժնի, այնպես էլ մի քանի կամ բոլոր չափաբաժինների համար:  </w:t>
      </w:r>
    </w:p>
    <w:p w14:paraId="0668269F" w14:textId="77777777" w:rsidR="004E191A" w:rsidRPr="00C3488A" w:rsidRDefault="004E191A" w:rsidP="00E26669">
      <w:pPr>
        <w:pStyle w:val="NormalWeb"/>
        <w:rPr>
          <w:sz w:val="20"/>
          <w:szCs w:val="24"/>
        </w:rPr>
      </w:pPr>
      <w:r w:rsidRPr="00C3488A">
        <w:rPr>
          <w:sz w:val="20"/>
          <w:szCs w:val="24"/>
        </w:rPr>
        <w:t>Հայտը ներկայացվում է մինչև դրա համար սույն հրավերով սահմանված ժամկետի ավարտը։</w:t>
      </w:r>
    </w:p>
    <w:p w14:paraId="649E572F" w14:textId="77777777" w:rsidR="004E191A" w:rsidRPr="00C3488A" w:rsidRDefault="004E191A" w:rsidP="00E26669">
      <w:pPr>
        <w:pStyle w:val="NormalWeb"/>
        <w:rPr>
          <w:sz w:val="20"/>
          <w:szCs w:val="24"/>
        </w:rPr>
      </w:pPr>
      <w:r w:rsidRPr="00C3488A">
        <w:rPr>
          <w:sz w:val="20"/>
          <w:szCs w:val="24"/>
        </w:rPr>
        <w:t>Հայտի պատրաստման կարգը նկարագրված է սույն հրավերի 2-րդ մասում` բաց մրցույթի հայտերը պատրաստելու հրահանգում։</w:t>
      </w:r>
    </w:p>
    <w:p w14:paraId="29839379" w14:textId="7B070694" w:rsidR="004E191A" w:rsidRPr="00C3488A" w:rsidRDefault="00BA5563" w:rsidP="00E26669">
      <w:pPr>
        <w:pStyle w:val="NormalWeb"/>
        <w:rPr>
          <w:sz w:val="20"/>
          <w:szCs w:val="24"/>
        </w:rPr>
      </w:pPr>
      <w:r w:rsidRPr="00C3488A">
        <w:rPr>
          <w:sz w:val="20"/>
          <w:szCs w:val="24"/>
        </w:rPr>
        <w:t xml:space="preserve">      </w:t>
      </w:r>
      <w:r w:rsidR="0057634B" w:rsidRPr="00C3488A">
        <w:rPr>
          <w:sz w:val="20"/>
          <w:szCs w:val="24"/>
        </w:rPr>
        <w:t xml:space="preserve">  </w:t>
      </w:r>
      <w:r w:rsidR="004E191A" w:rsidRPr="00C3488A">
        <w:rPr>
          <w:sz w:val="20"/>
          <w:szCs w:val="24"/>
        </w:rPr>
        <w:t>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Pr="00C3488A">
        <w:rPr>
          <w:sz w:val="20"/>
          <w:szCs w:val="24"/>
        </w:rPr>
        <w:t>`</w:t>
      </w:r>
      <w:r w:rsidR="004E191A" w:rsidRPr="00C3488A">
        <w:rPr>
          <w:sz w:val="20"/>
          <w:szCs w:val="24"/>
        </w:rPr>
        <w:t xml:space="preserve"> </w:t>
      </w:r>
      <w:r w:rsidRPr="00BD7402">
        <w:rPr>
          <w:b/>
          <w:bCs/>
          <w:sz w:val="20"/>
          <w:szCs w:val="24"/>
        </w:rPr>
        <w:t xml:space="preserve">ապրիլի </w:t>
      </w:r>
      <w:r w:rsidR="00BD7402" w:rsidRPr="00BD7402">
        <w:rPr>
          <w:b/>
          <w:bCs/>
          <w:sz w:val="20"/>
          <w:szCs w:val="24"/>
        </w:rPr>
        <w:t>11</w:t>
      </w:r>
      <w:r w:rsidRPr="00BD7402">
        <w:rPr>
          <w:b/>
          <w:bCs/>
          <w:sz w:val="20"/>
          <w:szCs w:val="24"/>
        </w:rPr>
        <w:t>-</w:t>
      </w:r>
      <w:r w:rsidR="00BD7402" w:rsidRPr="00BD7402">
        <w:rPr>
          <w:b/>
          <w:bCs/>
          <w:sz w:val="20"/>
          <w:szCs w:val="24"/>
        </w:rPr>
        <w:t>ը</w:t>
      </w:r>
      <w:r w:rsidR="004E191A" w:rsidRPr="00BD7402">
        <w:rPr>
          <w:b/>
          <w:bCs/>
          <w:sz w:val="20"/>
          <w:szCs w:val="24"/>
        </w:rPr>
        <w:t xml:space="preserve"> ժամը «</w:t>
      </w:r>
      <w:r w:rsidRPr="00BD7402">
        <w:rPr>
          <w:b/>
          <w:bCs/>
          <w:sz w:val="20"/>
          <w:szCs w:val="24"/>
        </w:rPr>
        <w:t>11:00</w:t>
      </w:r>
      <w:r w:rsidR="004E191A" w:rsidRPr="00BD7402">
        <w:rPr>
          <w:b/>
          <w:bCs/>
          <w:sz w:val="20"/>
          <w:szCs w:val="24"/>
        </w:rPr>
        <w:t>»-ն։</w:t>
      </w:r>
      <w:r w:rsidR="004E191A" w:rsidRPr="00C3488A">
        <w:rPr>
          <w:sz w:val="20"/>
          <w:szCs w:val="24"/>
        </w:rPr>
        <w:t xml:space="preserve"> Հայտերը ներկայացնելու վերջնաժամկետը լրանալուց հետո ներկայացված հայտերը չեն ընդունվում համակարգի կողմից։</w:t>
      </w:r>
    </w:p>
    <w:p w14:paraId="37BD43ED" w14:textId="7B70D05F" w:rsidR="004E191A" w:rsidRPr="00C3488A" w:rsidRDefault="00BA5563" w:rsidP="00E26669">
      <w:pPr>
        <w:pStyle w:val="NormalWeb"/>
        <w:rPr>
          <w:sz w:val="20"/>
          <w:szCs w:val="24"/>
        </w:rPr>
      </w:pPr>
      <w:r w:rsidRPr="00C3488A">
        <w:rPr>
          <w:sz w:val="20"/>
          <w:szCs w:val="24"/>
        </w:rPr>
        <w:t xml:space="preserve">     </w:t>
      </w:r>
      <w:r w:rsidR="004E191A" w:rsidRPr="00C3488A">
        <w:rPr>
          <w:sz w:val="20"/>
          <w:szCs w:val="24"/>
        </w:rPr>
        <w:t>4.3 Մասնակիցը հայտով ներկայացնում է`</w:t>
      </w:r>
    </w:p>
    <w:p w14:paraId="72E3B310" w14:textId="77777777" w:rsidR="004E191A" w:rsidRPr="00C3488A" w:rsidRDefault="004E191A" w:rsidP="00E26669">
      <w:pPr>
        <w:pStyle w:val="NormalWeb"/>
        <w:rPr>
          <w:sz w:val="20"/>
          <w:szCs w:val="24"/>
        </w:rPr>
      </w:pPr>
      <w:r w:rsidRPr="00C3488A">
        <w:rPr>
          <w:sz w:val="20"/>
          <w:szCs w:val="24"/>
        </w:rPr>
        <w:t>1) իր կողմից հաստատված՝ սույն հրավերի 2-րդ մասի 2.1 կետով նախատեսված դիմում-հայտարարություն` նշելով էլեկտրոնային փոստի հասցեն, հարկ վճարողի հաշվառման համարը, գործունեության հասցեն և հեռախոսահամարը, որը ներառում է`</w:t>
      </w:r>
    </w:p>
    <w:p w14:paraId="24595018" w14:textId="77777777" w:rsidR="004E191A" w:rsidRPr="00C3488A" w:rsidRDefault="004E191A" w:rsidP="00E26669">
      <w:pPr>
        <w:pStyle w:val="NormalWeb"/>
        <w:rPr>
          <w:sz w:val="20"/>
          <w:szCs w:val="24"/>
        </w:rPr>
      </w:pPr>
      <w:r w:rsidRPr="00C3488A">
        <w:rPr>
          <w:sz w:val="20"/>
          <w:szCs w:val="24"/>
        </w:rPr>
        <w:t>ա) հավաստում սույն հրավերով սահմանված մասնակ</w:t>
      </w:r>
      <w:r w:rsidRPr="00C3488A">
        <w:rPr>
          <w:sz w:val="20"/>
          <w:szCs w:val="24"/>
        </w:rPr>
        <w:softHyphen/>
        <w:t>ցության իրավունքի պահանջներին իր և իրեն փոխկապակցված անձանց տվյալների համապատասխանության մասին.</w:t>
      </w:r>
    </w:p>
    <w:p w14:paraId="1162761F" w14:textId="77777777" w:rsidR="004E191A" w:rsidRDefault="004E191A" w:rsidP="00A90010">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sidRPr="00C3488A">
        <w:rPr>
          <w:rFonts w:ascii="GHEA Grapalat" w:hAnsi="GHEA Grapalat" w:cs="Sylfaen"/>
          <w:sz w:val="20"/>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095A4F18" w14:textId="2843CB96" w:rsidR="004E191A" w:rsidRPr="00C3488A" w:rsidRDefault="00A64162" w:rsidP="00E26669">
      <w:pPr>
        <w:pStyle w:val="NormalWeb"/>
        <w:rPr>
          <w:sz w:val="20"/>
          <w:szCs w:val="24"/>
        </w:rPr>
      </w:pPr>
      <w:r w:rsidRPr="00C3488A">
        <w:rPr>
          <w:sz w:val="20"/>
          <w:szCs w:val="24"/>
        </w:rPr>
        <w:t xml:space="preserve">         </w:t>
      </w:r>
      <w:r w:rsidR="004E191A" w:rsidRPr="00C3488A">
        <w:rPr>
          <w:sz w:val="20"/>
          <w:szCs w:val="24"/>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898F84D" w14:textId="2E376C69" w:rsidR="004E191A" w:rsidRPr="00C3488A" w:rsidRDefault="00A64162" w:rsidP="00E26669">
      <w:pPr>
        <w:pStyle w:val="NormalWeb"/>
        <w:rPr>
          <w:sz w:val="20"/>
          <w:szCs w:val="24"/>
        </w:rPr>
      </w:pPr>
      <w:bookmarkStart w:id="3" w:name="_Hlk9261892"/>
      <w:r w:rsidRPr="00C3488A">
        <w:rPr>
          <w:sz w:val="20"/>
          <w:szCs w:val="24"/>
        </w:rPr>
        <w:lastRenderedPageBreak/>
        <w:t xml:space="preserve">       </w:t>
      </w:r>
      <w:r w:rsidR="004E191A" w:rsidRPr="00C3488A">
        <w:rPr>
          <w:sz w:val="20"/>
          <w:szCs w:val="24"/>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F7A7EBC" w14:textId="3AB57D6B" w:rsidR="004E191A" w:rsidRDefault="00A64162" w:rsidP="00E26669">
      <w:pPr>
        <w:pStyle w:val="NormalWeb"/>
      </w:pPr>
      <w:r w:rsidRPr="00C3488A">
        <w:rPr>
          <w:sz w:val="20"/>
          <w:szCs w:val="24"/>
        </w:rPr>
        <w:t xml:space="preserve">       </w:t>
      </w:r>
      <w:r w:rsidR="004E191A" w:rsidRPr="00C3488A">
        <w:rPr>
          <w:sz w:val="20"/>
          <w:szCs w:val="24"/>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4E191A">
        <w:t>.</w:t>
      </w:r>
      <w:r w:rsidR="004E191A">
        <w:rPr>
          <w:rStyle w:val="FootnoteReference"/>
        </w:rPr>
        <w:footnoteReference w:id="3"/>
      </w:r>
    </w:p>
    <w:p w14:paraId="295CC731" w14:textId="77777777" w:rsidR="004E191A" w:rsidRDefault="004E191A" w:rsidP="00A90010">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lang w:val="hy-AM"/>
        </w:rPr>
        <w:t xml:space="preserve"> </w:t>
      </w:r>
      <w:bookmarkEnd w:id="3"/>
      <w:r>
        <w:rPr>
          <w:rFonts w:ascii="GHEA Grapalat" w:hAnsi="GHEA Grapalat" w:cs="Sylfaen"/>
          <w:sz w:val="20"/>
          <w:szCs w:val="24"/>
          <w:lang w:val="hy-AM" w:eastAsia="en-US"/>
        </w:rPr>
        <w:t>2) իր կողմից հաստատված գնային առաջարկ.</w:t>
      </w:r>
    </w:p>
    <w:p w14:paraId="675274EC" w14:textId="77777777" w:rsidR="004E191A" w:rsidRDefault="004E191A" w:rsidP="00A90010">
      <w:pPr>
        <w:ind w:firstLine="567"/>
        <w:jc w:val="both"/>
        <w:rPr>
          <w:rFonts w:ascii="GHEA Grapalat" w:hAnsi="GHEA Grapalat" w:cs="Sylfaen"/>
          <w:sz w:val="20"/>
          <w:lang w:val="hy-AM"/>
        </w:rPr>
      </w:pPr>
      <w:r>
        <w:rPr>
          <w:rFonts w:ascii="GHEA Grapalat" w:hAnsi="GHEA Grapalat" w:cs="Sylfaen"/>
          <w:sz w:val="20"/>
          <w:lang w:val="hy-AM"/>
        </w:rPr>
        <w:t xml:space="preserve">  3) հայտի ապահովում կանխիկ փողի կամ բանկային երաշխիքի ձևով</w:t>
      </w:r>
      <w:r>
        <w:rPr>
          <w:rFonts w:ascii="GHEA Grapalat" w:hAnsi="GHEA Grapalat"/>
          <w:sz w:val="20"/>
          <w:lang w:val="hy-AM"/>
        </w:rPr>
        <w:t>.</w:t>
      </w:r>
      <w:r>
        <w:rPr>
          <w:rStyle w:val="FootnoteReference"/>
          <w:rFonts w:ascii="GHEA Grapalat" w:hAnsi="GHEA Grapalat"/>
          <w:sz w:val="20"/>
          <w:lang w:val="hy-AM"/>
        </w:rPr>
        <w:footnoteReference w:id="4"/>
      </w:r>
    </w:p>
    <w:p w14:paraId="615C5E92" w14:textId="77777777" w:rsidR="004E191A" w:rsidRPr="0057634B" w:rsidRDefault="004E191A" w:rsidP="00A90010">
      <w:pPr>
        <w:pStyle w:val="norm"/>
        <w:spacing w:line="240" w:lineRule="auto"/>
        <w:rPr>
          <w:rFonts w:ascii="GHEA Grapalat" w:hAnsi="GHEA Grapalat" w:cs="Sylfaen"/>
          <w:sz w:val="20"/>
          <w:szCs w:val="24"/>
          <w:lang w:val="hy-AM" w:eastAsia="en-US"/>
        </w:rPr>
      </w:pPr>
      <w:r w:rsidRPr="0057634B">
        <w:rPr>
          <w:rFonts w:ascii="GHEA Grapalat" w:hAnsi="GHEA Grapalat" w:cs="Sylfaen"/>
          <w:sz w:val="20"/>
          <w:szCs w:val="24"/>
          <w:lang w:val="hy-AM" w:eastAsia="en-US"/>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57634B">
        <w:rPr>
          <w:rFonts w:ascii="GHEA Grapalat" w:hAnsi="GHEA Grapalat" w:cs="Sylfaen"/>
          <w:sz w:val="20"/>
          <w:szCs w:val="24"/>
          <w:vertAlign w:val="superscript"/>
          <w:lang w:val="hy-AM" w:eastAsia="en-US"/>
        </w:rPr>
        <w:t>9</w:t>
      </w:r>
    </w:p>
    <w:p w14:paraId="63A185EB" w14:textId="77777777" w:rsidR="004E191A" w:rsidRDefault="004E191A" w:rsidP="00A90010">
      <w:pPr>
        <w:pStyle w:val="norm"/>
        <w:spacing w:line="240" w:lineRule="auto"/>
        <w:rPr>
          <w:rFonts w:ascii="GHEA Grapalat" w:hAnsi="GHEA Grapalat" w:cs="Sylfaen"/>
          <w:sz w:val="20"/>
          <w:szCs w:val="24"/>
          <w:lang w:val="hy-AM" w:eastAsia="en-US"/>
        </w:rPr>
      </w:pPr>
      <w:r>
        <w:rPr>
          <w:rFonts w:ascii="GHEA Grapalat" w:hAnsi="GHEA Grapalat" w:cs="Sylfaen"/>
          <w:sz w:val="20"/>
          <w:lang w:val="hy-AM"/>
        </w:rPr>
        <w:t>5) ենթակապալի պայմանագրի պատճենը և դրա կողմ հանդիսացող անձի տվյալները,  եթե կնքվելիք պայմանագիրն իրականացվելու է ենթակապալի միջոցով:</w:t>
      </w:r>
    </w:p>
    <w:p w14:paraId="469B6595" w14:textId="77777777" w:rsidR="004E191A" w:rsidRDefault="004E191A" w:rsidP="00A90010">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294DD78" w14:textId="77777777" w:rsidR="004E191A" w:rsidRDefault="004E191A" w:rsidP="00A90010">
      <w:pPr>
        <w:pStyle w:val="norm"/>
        <w:spacing w:line="240" w:lineRule="auto"/>
        <w:rPr>
          <w:rFonts w:ascii="GHEA Grapalat" w:hAnsi="GHEA Grapalat" w:cs="Sylfaen"/>
          <w:sz w:val="20"/>
          <w:szCs w:val="24"/>
          <w:lang w:val="hy-AM" w:eastAsia="en-US"/>
        </w:rPr>
      </w:pPr>
      <w:bookmarkStart w:id="5"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401245A" w14:textId="77777777" w:rsidR="004E191A" w:rsidRDefault="004E191A" w:rsidP="00A90010">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ADC6FC8" w14:textId="77777777" w:rsidR="004E191A" w:rsidRDefault="004E191A" w:rsidP="00A90010">
      <w:pPr>
        <w:pStyle w:val="norm"/>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5B91263" w14:textId="77777777" w:rsidR="004E191A" w:rsidRDefault="004E191A" w:rsidP="004E191A">
      <w:pPr>
        <w:pStyle w:val="norm"/>
        <w:spacing w:line="240" w:lineRule="auto"/>
        <w:rPr>
          <w:rFonts w:ascii="GHEA Grapalat" w:hAnsi="GHEA Grapalat" w:cs="Sylfaen"/>
          <w:sz w:val="20"/>
          <w:szCs w:val="24"/>
          <w:lang w:val="hy-AM" w:eastAsia="en-US"/>
        </w:rPr>
      </w:pPr>
    </w:p>
    <w:p w14:paraId="08034BCA" w14:textId="77777777" w:rsidR="004E191A" w:rsidRDefault="004E191A" w:rsidP="004E191A">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017F4679" w14:textId="77777777" w:rsidR="004E191A" w:rsidRDefault="004E191A" w:rsidP="004E191A">
      <w:pPr>
        <w:jc w:val="center"/>
        <w:rPr>
          <w:rFonts w:ascii="GHEA Grapalat" w:hAnsi="GHEA Grapalat" w:cs="Arial"/>
          <w:b/>
          <w:sz w:val="20"/>
          <w:lang w:val="es-ES"/>
        </w:rPr>
      </w:pPr>
    </w:p>
    <w:p w14:paraId="0ABF4B61" w14:textId="77777777" w:rsidR="004E191A" w:rsidRDefault="004E191A" w:rsidP="004E191A">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 xml:space="preserve"> </w:t>
      </w:r>
      <w:proofErr w:type="spellStart"/>
      <w:r>
        <w:rPr>
          <w:rFonts w:ascii="GHEA Grapalat" w:hAnsi="GHEA Grapalat"/>
          <w:sz w:val="20"/>
          <w:lang w:val="es-ES"/>
        </w:rPr>
        <w:t>համակարգի</w:t>
      </w:r>
      <w:proofErr w:type="spellEnd"/>
      <w:r>
        <w:rPr>
          <w:rFonts w:ascii="GHEA Grapalat" w:hAnsi="GHEA Grapalat"/>
          <w:sz w:val="20"/>
          <w:lang w:val="es-ES"/>
        </w:rPr>
        <w:t xml:space="preserve"> </w:t>
      </w:r>
      <w:proofErr w:type="spellStart"/>
      <w:r>
        <w:rPr>
          <w:rFonts w:ascii="GHEA Grapalat" w:hAnsi="GHEA Grapalat"/>
          <w:sz w:val="20"/>
          <w:lang w:val="es-ES"/>
        </w:rPr>
        <w:t>միջոցով</w:t>
      </w:r>
      <w:proofErr w:type="spellEnd"/>
      <w:r>
        <w:rPr>
          <w:rFonts w:ascii="GHEA Grapalat" w:hAnsi="GHEA Grapalat"/>
          <w:sz w:val="20"/>
          <w:lang w:val="es-ES"/>
        </w:rPr>
        <w:t>:</w:t>
      </w:r>
    </w:p>
    <w:p w14:paraId="67BB7D49" w14:textId="77777777" w:rsidR="004E191A" w:rsidRDefault="004E191A" w:rsidP="004E191A">
      <w:pPr>
        <w:pStyle w:val="norm"/>
        <w:spacing w:line="240" w:lineRule="auto"/>
        <w:ind w:firstLine="567"/>
        <w:rPr>
          <w:rFonts w:ascii="GHEA Grapalat" w:hAnsi="GHEA Grapalat" w:cs="Sylfaen"/>
          <w:sz w:val="20"/>
          <w:szCs w:val="24"/>
          <w:lang w:val="es-ES" w:eastAsia="en-US"/>
        </w:rPr>
      </w:pPr>
      <w:r>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proofErr w:type="spellStart"/>
      <w:r>
        <w:rPr>
          <w:rFonts w:ascii="GHEA Grapalat" w:hAnsi="GHEA Grapalat" w:cs="Sylfaen"/>
          <w:sz w:val="20"/>
        </w:rPr>
        <w:t>վող</w:t>
      </w:r>
      <w:proofErr w:type="spellEnd"/>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1EC255F1" w14:textId="77777777" w:rsidR="004E191A" w:rsidRDefault="004E191A"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proofErr w:type="spellStart"/>
      <w:r>
        <w:rPr>
          <w:rFonts w:ascii="GHEA Grapalat" w:hAnsi="GHEA Grapalat" w:cs="Sylfaen"/>
          <w:sz w:val="20"/>
          <w:szCs w:val="24"/>
          <w:lang w:eastAsia="en-US"/>
        </w:rPr>
        <w:t>ու</w:t>
      </w:r>
      <w:proofErr w:type="spellEnd"/>
      <w:r>
        <w:rPr>
          <w:rFonts w:ascii="GHEA Grapalat" w:hAnsi="GHEA Grapalat" w:cs="Sylfaen"/>
          <w:sz w:val="20"/>
          <w:szCs w:val="24"/>
          <w:lang w:val="hy-AM" w:eastAsia="en-US"/>
        </w:rPr>
        <w:t xml:space="preserve"> համեմատումն իրականացվում </w:t>
      </w:r>
      <w:proofErr w:type="spellStart"/>
      <w:r>
        <w:rPr>
          <w:rFonts w:ascii="GHEA Grapalat" w:hAnsi="GHEA Grapalat" w:cs="Sylfaen"/>
          <w:sz w:val="20"/>
          <w:szCs w:val="24"/>
          <w:lang w:eastAsia="en-US"/>
        </w:rPr>
        <w:t>են</w:t>
      </w:r>
      <w:proofErr w:type="spellEnd"/>
      <w:r>
        <w:rPr>
          <w:rFonts w:ascii="GHEA Grapalat" w:hAnsi="GHEA Grapalat" w:cs="Sylfaen"/>
          <w:sz w:val="20"/>
          <w:szCs w:val="24"/>
          <w:lang w:val="hy-AM" w:eastAsia="en-US"/>
        </w:rPr>
        <w:t xml:space="preserve"> առանց սույն կետում նշված հարկի գումարի հաշվարկման,</w:t>
      </w:r>
    </w:p>
    <w:p w14:paraId="2067B67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Pr>
          <w:rFonts w:ascii="GHEA Grapalat" w:hAnsi="GHEA Grapalat" w:cs="Sylfaen"/>
          <w:sz w:val="20"/>
          <w:szCs w:val="24"/>
          <w:lang w:val="hy-AM" w:eastAsia="en-US"/>
        </w:rPr>
        <w:t xml:space="preserve">բ. </w:t>
      </w:r>
      <w:r w:rsidRPr="007A3D5E">
        <w:rPr>
          <w:rFonts w:ascii="GHEA Grapalat" w:hAnsi="GHEA Grapalat" w:cs="Sylfaen"/>
          <w:b/>
          <w:bCs/>
          <w:sz w:val="20"/>
          <w:szCs w:val="24"/>
          <w:lang w:val="hy-AM" w:eastAsia="en-US"/>
        </w:rPr>
        <w:t>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5CF2096"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lastRenderedPageBreak/>
        <w:t>ՄԳ-ն ընտրված մասնակցի առաջարկած գինն է.</w:t>
      </w:r>
    </w:p>
    <w:p w14:paraId="3621E6EC"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4DA4A9B3" w14:textId="77777777" w:rsidR="004E191A" w:rsidRPr="007A3D5E" w:rsidRDefault="004E191A" w:rsidP="004E191A">
      <w:pPr>
        <w:pStyle w:val="norm"/>
        <w:spacing w:line="240" w:lineRule="auto"/>
        <w:ind w:firstLine="567"/>
        <w:rPr>
          <w:rFonts w:ascii="GHEA Grapalat" w:hAnsi="GHEA Grapalat" w:cs="Sylfaen"/>
          <w:b/>
          <w:bCs/>
          <w:sz w:val="20"/>
          <w:szCs w:val="24"/>
          <w:lang w:val="hy-AM" w:eastAsia="en-US"/>
        </w:rPr>
      </w:pPr>
      <w:r w:rsidRPr="007A3D5E">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410F1A2F" w14:textId="77777777" w:rsidR="004E191A" w:rsidRDefault="004E191A" w:rsidP="004E191A">
      <w:pPr>
        <w:pStyle w:val="norm"/>
        <w:spacing w:line="240" w:lineRule="auto"/>
        <w:ind w:firstLine="567"/>
        <w:rPr>
          <w:rFonts w:ascii="GHEA Grapalat" w:hAnsi="GHEA Grapalat" w:cs="Sylfaen"/>
          <w:sz w:val="20"/>
          <w:szCs w:val="24"/>
          <w:vertAlign w:val="superscript"/>
          <w:lang w:val="es-ES" w:eastAsia="en-US"/>
        </w:rPr>
      </w:pPr>
      <w:r w:rsidRPr="007A3D5E">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Pr>
          <w:rFonts w:ascii="GHEA Grapalat" w:hAnsi="GHEA Grapalat" w:cs="Sylfaen"/>
          <w:sz w:val="20"/>
          <w:szCs w:val="24"/>
          <w:vertAlign w:val="superscript"/>
          <w:lang w:val="hy-AM" w:eastAsia="en-US"/>
        </w:rPr>
        <w:t>9</w:t>
      </w:r>
    </w:p>
    <w:p w14:paraId="7B6C54F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0604640C"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717ECB7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284F98E6"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10A98A4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532B37CF" w14:textId="77777777" w:rsidR="004E191A" w:rsidRDefault="004E191A" w:rsidP="004E191A">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3C08F4DD" w14:textId="38CB187E" w:rsidR="004E191A" w:rsidRDefault="003527F4" w:rsidP="004E191A">
      <w:pPr>
        <w:pStyle w:val="norm"/>
        <w:spacing w:line="240" w:lineRule="auto"/>
        <w:ind w:firstLine="360"/>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4E191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EA69502" w14:textId="77777777" w:rsidR="004E191A" w:rsidRDefault="004E191A" w:rsidP="004E191A">
      <w:pPr>
        <w:pStyle w:val="norm"/>
        <w:spacing w:line="240" w:lineRule="auto"/>
        <w:ind w:firstLine="567"/>
        <w:rPr>
          <w:rFonts w:ascii="GHEA Grapalat" w:hAnsi="GHEA Grapalat"/>
          <w:b/>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w:t>
      </w:r>
      <w:proofErr w:type="spellStart"/>
      <w:r>
        <w:rPr>
          <w:rFonts w:ascii="GHEA Grapalat" w:hAnsi="GHEA Grapalat"/>
          <w:sz w:val="20"/>
          <w:lang w:val="es-ES"/>
        </w:rPr>
        <w:t>Եթե</w:t>
      </w:r>
      <w:proofErr w:type="spellEnd"/>
      <w:r>
        <w:rPr>
          <w:rFonts w:ascii="GHEA Grapalat" w:hAnsi="GHEA Grapalat"/>
          <w:sz w:val="20"/>
          <w:lang w:val="es-ES"/>
        </w:rPr>
        <w:t xml:space="preserve"> </w:t>
      </w:r>
      <w:proofErr w:type="spellStart"/>
      <w:r>
        <w:rPr>
          <w:rFonts w:ascii="GHEA Grapalat" w:hAnsi="GHEA Grapalat"/>
          <w:sz w:val="20"/>
          <w:lang w:val="es-ES"/>
        </w:rPr>
        <w:t>կնքվելիք</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գինը</w:t>
      </w:r>
      <w:proofErr w:type="spellEnd"/>
      <w:r>
        <w:rPr>
          <w:rFonts w:ascii="GHEA Grapalat" w:hAnsi="GHEA Grapalat"/>
          <w:sz w:val="20"/>
          <w:lang w:val="es-ES"/>
        </w:rPr>
        <w:t xml:space="preserve"> </w:t>
      </w:r>
      <w:proofErr w:type="spellStart"/>
      <w:r>
        <w:rPr>
          <w:rFonts w:ascii="GHEA Grapalat" w:hAnsi="GHEA Grapalat"/>
          <w:sz w:val="20"/>
          <w:lang w:val="es-ES"/>
        </w:rPr>
        <w:t>կայուն</w:t>
      </w:r>
      <w:proofErr w:type="spellEnd"/>
      <w:r>
        <w:rPr>
          <w:rFonts w:ascii="GHEA Grapalat" w:hAnsi="GHEA Grapalat"/>
          <w:sz w:val="20"/>
          <w:lang w:val="es-ES"/>
        </w:rPr>
        <w:t xml:space="preserve"> է, </w:t>
      </w:r>
      <w:proofErr w:type="spellStart"/>
      <w:r>
        <w:rPr>
          <w:rFonts w:ascii="GHEA Grapalat" w:hAnsi="GHEA Grapalat"/>
          <w:sz w:val="20"/>
          <w:lang w:val="es-ES"/>
        </w:rPr>
        <w:t>ապա</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առաջարկը</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մեկ</w:t>
      </w:r>
      <w:proofErr w:type="spellEnd"/>
      <w:r>
        <w:rPr>
          <w:rFonts w:ascii="GHEA Grapalat" w:hAnsi="GHEA Grapalat"/>
          <w:sz w:val="20"/>
          <w:lang w:val="es-ES"/>
        </w:rPr>
        <w:t xml:space="preserve"> </w:t>
      </w:r>
      <w:proofErr w:type="spellStart"/>
      <w:r>
        <w:rPr>
          <w:rFonts w:ascii="GHEA Grapalat" w:hAnsi="GHEA Grapalat"/>
          <w:sz w:val="20"/>
          <w:lang w:val="es-ES"/>
        </w:rPr>
        <w:t>թվով</w:t>
      </w:r>
      <w:proofErr w:type="spellEnd"/>
      <w:r>
        <w:rPr>
          <w:rFonts w:ascii="GHEA Grapalat" w:hAnsi="GHEA Grapalat"/>
          <w:sz w:val="20"/>
          <w:lang w:val="es-ES"/>
        </w:rPr>
        <w:t xml:space="preserve">՝ </w:t>
      </w:r>
      <w:proofErr w:type="spellStart"/>
      <w:r>
        <w:rPr>
          <w:rFonts w:ascii="GHEA Grapalat" w:hAnsi="GHEA Grapalat"/>
          <w:sz w:val="20"/>
          <w:lang w:val="es-ES"/>
        </w:rPr>
        <w:t>պայմանագրի</w:t>
      </w:r>
      <w:proofErr w:type="spellEnd"/>
      <w:r>
        <w:rPr>
          <w:rFonts w:ascii="GHEA Grapalat" w:hAnsi="GHEA Grapalat"/>
          <w:sz w:val="20"/>
          <w:lang w:val="es-ES"/>
        </w:rPr>
        <w:t xml:space="preserve"> </w:t>
      </w:r>
      <w:proofErr w:type="spellStart"/>
      <w:r>
        <w:rPr>
          <w:rFonts w:ascii="GHEA Grapalat" w:hAnsi="GHEA Grapalat"/>
          <w:sz w:val="20"/>
          <w:lang w:val="es-ES"/>
        </w:rPr>
        <w:t>կատարման</w:t>
      </w:r>
      <w:proofErr w:type="spellEnd"/>
      <w:r>
        <w:rPr>
          <w:rFonts w:ascii="GHEA Grapalat" w:hAnsi="GHEA Grapalat"/>
          <w:sz w:val="20"/>
          <w:lang w:val="es-ES"/>
        </w:rPr>
        <w:t xml:space="preserve"> </w:t>
      </w:r>
      <w:proofErr w:type="spellStart"/>
      <w:r>
        <w:rPr>
          <w:rFonts w:ascii="GHEA Grapalat" w:hAnsi="GHEA Grapalat"/>
          <w:sz w:val="20"/>
          <w:lang w:val="es-ES"/>
        </w:rPr>
        <w:t>համար</w:t>
      </w:r>
      <w:proofErr w:type="spellEnd"/>
      <w:r>
        <w:rPr>
          <w:rFonts w:ascii="GHEA Grapalat" w:hAnsi="GHEA Grapalat"/>
          <w:sz w:val="20"/>
          <w:lang w:val="es-ES"/>
        </w:rPr>
        <w:t xml:space="preserve"> </w:t>
      </w:r>
      <w:proofErr w:type="spellStart"/>
      <w:r>
        <w:rPr>
          <w:rFonts w:ascii="GHEA Grapalat" w:hAnsi="GHEA Grapalat"/>
          <w:sz w:val="20"/>
          <w:lang w:val="es-ES"/>
        </w:rPr>
        <w:t>առաջարկվող</w:t>
      </w:r>
      <w:proofErr w:type="spellEnd"/>
      <w:r>
        <w:rPr>
          <w:rFonts w:ascii="GHEA Grapalat" w:hAnsi="GHEA Grapalat"/>
          <w:sz w:val="20"/>
          <w:lang w:val="es-ES"/>
        </w:rPr>
        <w:t xml:space="preserve"> </w:t>
      </w:r>
      <w:proofErr w:type="spellStart"/>
      <w:r>
        <w:rPr>
          <w:rFonts w:ascii="GHEA Grapalat" w:hAnsi="GHEA Grapalat"/>
          <w:sz w:val="20"/>
          <w:lang w:val="es-ES"/>
        </w:rPr>
        <w:t>ընդհանուր</w:t>
      </w:r>
      <w:proofErr w:type="spellEnd"/>
      <w:r>
        <w:rPr>
          <w:rFonts w:ascii="GHEA Grapalat" w:hAnsi="GHEA Grapalat"/>
          <w:sz w:val="20"/>
          <w:lang w:val="es-ES"/>
        </w:rPr>
        <w:t xml:space="preserve"> </w:t>
      </w:r>
      <w:proofErr w:type="spellStart"/>
      <w:r>
        <w:rPr>
          <w:rFonts w:ascii="GHEA Grapalat" w:hAnsi="GHEA Grapalat"/>
          <w:sz w:val="20"/>
          <w:lang w:val="es-ES"/>
        </w:rPr>
        <w:t>գնով</w:t>
      </w:r>
      <w:proofErr w:type="spellEnd"/>
      <w:r>
        <w:rPr>
          <w:rFonts w:ascii="GHEA Grapalat" w:hAnsi="GHEA Grapalat"/>
          <w:sz w:val="20"/>
          <w:lang w:val="es-ES"/>
        </w:rPr>
        <w:t xml:space="preserve"> և </w:t>
      </w:r>
      <w:proofErr w:type="spellStart"/>
      <w:r>
        <w:rPr>
          <w:rFonts w:ascii="GHEA Grapalat" w:hAnsi="GHEA Grapalat"/>
          <w:sz w:val="20"/>
          <w:lang w:val="es-ES"/>
        </w:rPr>
        <w:t>համակարգում</w:t>
      </w:r>
      <w:proofErr w:type="spellEnd"/>
      <w:r>
        <w:rPr>
          <w:rFonts w:ascii="GHEA Grapalat" w:hAnsi="GHEA Grapalat"/>
          <w:sz w:val="20"/>
          <w:lang w:val="es-ES"/>
        </w:rPr>
        <w:t xml:space="preserve"> </w:t>
      </w:r>
      <w:proofErr w:type="spellStart"/>
      <w:r>
        <w:rPr>
          <w:rFonts w:ascii="GHEA Grapalat" w:hAnsi="GHEA Grapalat"/>
          <w:sz w:val="20"/>
          <w:lang w:val="es-ES"/>
        </w:rPr>
        <w:t>պարտադիր</w:t>
      </w:r>
      <w:proofErr w:type="spellEnd"/>
      <w:r>
        <w:rPr>
          <w:rFonts w:ascii="GHEA Grapalat" w:hAnsi="GHEA Grapalat"/>
          <w:sz w:val="20"/>
          <w:lang w:val="es-ES"/>
        </w:rPr>
        <w:t xml:space="preserve"> </w:t>
      </w:r>
      <w:proofErr w:type="spellStart"/>
      <w:r>
        <w:rPr>
          <w:rFonts w:ascii="GHEA Grapalat" w:hAnsi="GHEA Grapalat"/>
          <w:sz w:val="20"/>
          <w:lang w:val="es-ES"/>
        </w:rPr>
        <w:t>լրացվում</w:t>
      </w:r>
      <w:proofErr w:type="spellEnd"/>
      <w:r>
        <w:rPr>
          <w:rFonts w:ascii="GHEA Grapalat" w:hAnsi="GHEA Grapalat"/>
          <w:sz w:val="20"/>
          <w:lang w:val="es-ES"/>
        </w:rPr>
        <w:t xml:space="preserve"> է </w:t>
      </w:r>
      <w:r>
        <w:rPr>
          <w:rFonts w:ascii="GHEA Grapalat" w:hAnsi="GHEA Grapalat"/>
          <w:sz w:val="20"/>
          <w:lang w:val="hy-AM"/>
        </w:rPr>
        <w:t>առանց Հայաստանի Հանրա</w:t>
      </w:r>
      <w:r>
        <w:rPr>
          <w:rFonts w:ascii="GHEA Grapalat" w:hAnsi="GHEA Grapalat"/>
          <w:sz w:val="20"/>
          <w:lang w:val="hy-AM"/>
        </w:rPr>
        <w:softHyphen/>
        <w:t>պետության պետական բյուջե վճարվելիք ավելացված արժեքի հարկի գումարի հաշվարկման</w:t>
      </w:r>
      <w:r>
        <w:rPr>
          <w:rFonts w:ascii="GHEA Grapalat" w:hAnsi="GHEA Grapalat"/>
          <w:sz w:val="20"/>
          <w:lang w:val="es-ES"/>
        </w:rPr>
        <w:t xml:space="preserve">։ </w:t>
      </w:r>
      <w:proofErr w:type="spellStart"/>
      <w:r>
        <w:rPr>
          <w:rFonts w:ascii="GHEA Grapalat" w:hAnsi="GHEA Grapalat"/>
          <w:sz w:val="20"/>
          <w:lang w:val="es-ES"/>
        </w:rPr>
        <w:t>Ընդ</w:t>
      </w:r>
      <w:proofErr w:type="spellEnd"/>
      <w:r>
        <w:rPr>
          <w:rFonts w:ascii="GHEA Grapalat" w:hAnsi="GHEA Grapalat"/>
          <w:sz w:val="20"/>
          <w:lang w:val="es-ES"/>
        </w:rPr>
        <w:t xml:space="preserve"> </w:t>
      </w:r>
      <w:proofErr w:type="spellStart"/>
      <w:r>
        <w:rPr>
          <w:rFonts w:ascii="GHEA Grapalat" w:hAnsi="GHEA Grapalat"/>
          <w:sz w:val="20"/>
          <w:lang w:val="es-ES"/>
        </w:rPr>
        <w:t>որում</w:t>
      </w:r>
      <w:proofErr w:type="spellEnd"/>
      <w:r>
        <w:rPr>
          <w:rFonts w:ascii="GHEA Grapalat" w:hAnsi="GHEA Grapalat"/>
          <w:sz w:val="20"/>
          <w:lang w:val="es-ES"/>
        </w:rPr>
        <w:t xml:space="preserve"> </w:t>
      </w:r>
      <w:proofErr w:type="spellStart"/>
      <w:r>
        <w:rPr>
          <w:rFonts w:ascii="GHEA Grapalat" w:hAnsi="GHEA Grapalat"/>
          <w:sz w:val="20"/>
          <w:lang w:val="es-ES"/>
        </w:rPr>
        <w:t>մասնակցից</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պահանջվել</w:t>
      </w:r>
      <w:proofErr w:type="spellEnd"/>
      <w:r>
        <w:rPr>
          <w:rFonts w:ascii="GHEA Grapalat" w:hAnsi="GHEA Grapalat"/>
          <w:sz w:val="20"/>
          <w:lang w:val="es-ES"/>
        </w:rPr>
        <w:t xml:space="preserve">, </w:t>
      </w:r>
      <w:proofErr w:type="spellStart"/>
      <w:r>
        <w:rPr>
          <w:rFonts w:ascii="GHEA Grapalat" w:hAnsi="GHEA Grapalat"/>
          <w:sz w:val="20"/>
          <w:lang w:val="es-ES"/>
        </w:rPr>
        <w:t>որ</w:t>
      </w:r>
      <w:proofErr w:type="spellEnd"/>
      <w:r>
        <w:rPr>
          <w:rFonts w:ascii="GHEA Grapalat" w:hAnsi="GHEA Grapalat"/>
          <w:sz w:val="20"/>
          <w:lang w:val="es-ES"/>
        </w:rPr>
        <w:t xml:space="preserve"> </w:t>
      </w:r>
      <w:proofErr w:type="spellStart"/>
      <w:r>
        <w:rPr>
          <w:rFonts w:ascii="GHEA Grapalat" w:hAnsi="GHEA Grapalat"/>
          <w:sz w:val="20"/>
          <w:lang w:val="es-ES"/>
        </w:rPr>
        <w:t>նա</w:t>
      </w:r>
      <w:proofErr w:type="spellEnd"/>
      <w:r>
        <w:rPr>
          <w:rFonts w:ascii="GHEA Grapalat" w:hAnsi="GHEA Grapalat"/>
          <w:sz w:val="20"/>
          <w:lang w:val="es-ES"/>
        </w:rPr>
        <w:t xml:space="preserve"> </w:t>
      </w:r>
      <w:proofErr w:type="spellStart"/>
      <w:r>
        <w:rPr>
          <w:rFonts w:ascii="GHEA Grapalat" w:hAnsi="GHEA Grapalat"/>
          <w:sz w:val="20"/>
          <w:lang w:val="es-ES"/>
        </w:rPr>
        <w:t>ներկայացնի</w:t>
      </w:r>
      <w:proofErr w:type="spellEnd"/>
      <w:r>
        <w:rPr>
          <w:rFonts w:ascii="GHEA Grapalat" w:hAnsi="GHEA Grapalat"/>
          <w:sz w:val="20"/>
          <w:lang w:val="es-ES"/>
        </w:rPr>
        <w:t xml:space="preserve"> </w:t>
      </w:r>
      <w:proofErr w:type="spellStart"/>
      <w:r>
        <w:rPr>
          <w:rFonts w:ascii="GHEA Grapalat" w:hAnsi="GHEA Grapalat"/>
          <w:sz w:val="20"/>
          <w:lang w:val="es-ES"/>
        </w:rPr>
        <w:t>գնային</w:t>
      </w:r>
      <w:proofErr w:type="spellEnd"/>
      <w:r>
        <w:rPr>
          <w:rFonts w:ascii="GHEA Grapalat" w:hAnsi="GHEA Grapalat"/>
          <w:sz w:val="20"/>
          <w:lang w:val="es-ES"/>
        </w:rPr>
        <w:t xml:space="preserve"> </w:t>
      </w:r>
      <w:proofErr w:type="spellStart"/>
      <w:r>
        <w:rPr>
          <w:rFonts w:ascii="GHEA Grapalat" w:hAnsi="GHEA Grapalat"/>
          <w:sz w:val="20"/>
          <w:lang w:val="es-ES"/>
        </w:rPr>
        <w:t>առաջարկի</w:t>
      </w:r>
      <w:proofErr w:type="spellEnd"/>
      <w:r>
        <w:rPr>
          <w:rFonts w:ascii="GHEA Grapalat" w:hAnsi="GHEA Grapalat"/>
          <w:sz w:val="20"/>
          <w:lang w:val="es-ES"/>
        </w:rPr>
        <w:t xml:space="preserve"> </w:t>
      </w:r>
      <w:proofErr w:type="spellStart"/>
      <w:r>
        <w:rPr>
          <w:rFonts w:ascii="GHEA Grapalat" w:hAnsi="GHEA Grapalat"/>
          <w:sz w:val="20"/>
          <w:lang w:val="es-ES"/>
        </w:rPr>
        <w:t>հիմնավորումներ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որևէ</w:t>
      </w:r>
      <w:proofErr w:type="spellEnd"/>
      <w:r>
        <w:rPr>
          <w:rFonts w:ascii="GHEA Grapalat" w:hAnsi="GHEA Grapalat"/>
          <w:sz w:val="20"/>
          <w:lang w:val="es-ES"/>
        </w:rPr>
        <w:t xml:space="preserve"> </w:t>
      </w:r>
      <w:proofErr w:type="spellStart"/>
      <w:r>
        <w:rPr>
          <w:rFonts w:ascii="GHEA Grapalat" w:hAnsi="GHEA Grapalat"/>
          <w:sz w:val="20"/>
          <w:lang w:val="es-ES"/>
        </w:rPr>
        <w:t>այլ</w:t>
      </w:r>
      <w:proofErr w:type="spellEnd"/>
      <w:r>
        <w:rPr>
          <w:rFonts w:ascii="GHEA Grapalat" w:hAnsi="GHEA Grapalat"/>
          <w:sz w:val="20"/>
          <w:lang w:val="es-ES"/>
        </w:rPr>
        <w:t xml:space="preserve"> </w:t>
      </w:r>
      <w:proofErr w:type="spellStart"/>
      <w:r>
        <w:rPr>
          <w:rFonts w:ascii="GHEA Grapalat" w:hAnsi="GHEA Grapalat"/>
          <w:sz w:val="20"/>
          <w:lang w:val="es-ES"/>
        </w:rPr>
        <w:t>տիպի</w:t>
      </w:r>
      <w:proofErr w:type="spellEnd"/>
      <w:r>
        <w:rPr>
          <w:rFonts w:ascii="GHEA Grapalat" w:hAnsi="GHEA Grapalat"/>
          <w:sz w:val="20"/>
          <w:lang w:val="es-ES"/>
        </w:rPr>
        <w:t xml:space="preserve"> </w:t>
      </w:r>
      <w:proofErr w:type="spellStart"/>
      <w:r>
        <w:rPr>
          <w:rFonts w:ascii="GHEA Grapalat" w:hAnsi="GHEA Grapalat"/>
          <w:sz w:val="20"/>
          <w:lang w:val="es-ES"/>
        </w:rPr>
        <w:t>տեղեկություններ</w:t>
      </w:r>
      <w:proofErr w:type="spellEnd"/>
      <w:r>
        <w:rPr>
          <w:rFonts w:ascii="GHEA Grapalat" w:hAnsi="GHEA Grapalat"/>
          <w:sz w:val="20"/>
          <w:lang w:val="es-ES"/>
        </w:rPr>
        <w:t xml:space="preserve"> </w:t>
      </w:r>
      <w:proofErr w:type="spellStart"/>
      <w:r>
        <w:rPr>
          <w:rFonts w:ascii="GHEA Grapalat" w:hAnsi="GHEA Grapalat"/>
          <w:sz w:val="20"/>
          <w:lang w:val="es-ES"/>
        </w:rPr>
        <w:t>կամ</w:t>
      </w:r>
      <w:proofErr w:type="spellEnd"/>
      <w:r>
        <w:rPr>
          <w:rFonts w:ascii="GHEA Grapalat" w:hAnsi="GHEA Grapalat"/>
          <w:sz w:val="20"/>
          <w:lang w:val="es-ES"/>
        </w:rPr>
        <w:t xml:space="preserve"> </w:t>
      </w:r>
      <w:proofErr w:type="spellStart"/>
      <w:r>
        <w:rPr>
          <w:rFonts w:ascii="GHEA Grapalat" w:hAnsi="GHEA Grapalat"/>
          <w:sz w:val="20"/>
          <w:lang w:val="es-ES"/>
        </w:rPr>
        <w:t>փաստաթղթեր</w:t>
      </w:r>
      <w:proofErr w:type="spellEnd"/>
      <w:r>
        <w:rPr>
          <w:rFonts w:ascii="GHEA Grapalat" w:hAnsi="GHEA Grapalat"/>
          <w:sz w:val="20"/>
          <w:lang w:val="es-ES"/>
        </w:rPr>
        <w:t xml:space="preserve">, </w:t>
      </w:r>
      <w:proofErr w:type="spellStart"/>
      <w:r>
        <w:rPr>
          <w:rFonts w:ascii="GHEA Grapalat" w:hAnsi="GHEA Grapalat"/>
          <w:sz w:val="20"/>
          <w:lang w:val="es-ES"/>
        </w:rPr>
        <w:t>ինչպես</w:t>
      </w:r>
      <w:proofErr w:type="spellEnd"/>
      <w:r>
        <w:rPr>
          <w:rFonts w:ascii="GHEA Grapalat" w:hAnsi="GHEA Grapalat"/>
          <w:sz w:val="20"/>
          <w:lang w:val="es-ES"/>
        </w:rPr>
        <w:t xml:space="preserve"> </w:t>
      </w:r>
      <w:proofErr w:type="spellStart"/>
      <w:r>
        <w:rPr>
          <w:rFonts w:ascii="GHEA Grapalat" w:hAnsi="GHEA Grapalat"/>
          <w:sz w:val="20"/>
          <w:lang w:val="es-ES"/>
        </w:rPr>
        <w:t>նաև</w:t>
      </w:r>
      <w:proofErr w:type="spellEnd"/>
      <w:r>
        <w:rPr>
          <w:rFonts w:ascii="GHEA Grapalat" w:hAnsi="GHEA Grapalat"/>
          <w:sz w:val="20"/>
          <w:lang w:val="es-ES"/>
        </w:rPr>
        <w:t xml:space="preserve"> </w:t>
      </w:r>
      <w:proofErr w:type="spellStart"/>
      <w:r>
        <w:rPr>
          <w:rFonts w:ascii="GHEA Grapalat" w:hAnsi="GHEA Grapalat"/>
          <w:sz w:val="20"/>
          <w:lang w:val="es-ES"/>
        </w:rPr>
        <w:t>մասնակցի</w:t>
      </w:r>
      <w:proofErr w:type="spellEnd"/>
      <w:r>
        <w:rPr>
          <w:rFonts w:ascii="GHEA Grapalat" w:hAnsi="GHEA Grapalat"/>
          <w:sz w:val="20"/>
          <w:lang w:val="es-ES"/>
        </w:rPr>
        <w:t xml:space="preserve"> </w:t>
      </w:r>
      <w:proofErr w:type="spellStart"/>
      <w:r>
        <w:rPr>
          <w:rFonts w:ascii="GHEA Grapalat" w:hAnsi="GHEA Grapalat"/>
          <w:sz w:val="20"/>
          <w:lang w:val="es-ES"/>
        </w:rPr>
        <w:t>շահույթի</w:t>
      </w:r>
      <w:proofErr w:type="spellEnd"/>
      <w:r>
        <w:rPr>
          <w:rFonts w:ascii="GHEA Grapalat" w:hAnsi="GHEA Grapalat"/>
          <w:sz w:val="20"/>
          <w:lang w:val="es-ES"/>
        </w:rPr>
        <w:t xml:space="preserve"> </w:t>
      </w:r>
      <w:proofErr w:type="spellStart"/>
      <w:r>
        <w:rPr>
          <w:rFonts w:ascii="GHEA Grapalat" w:hAnsi="GHEA Grapalat"/>
          <w:sz w:val="20"/>
          <w:lang w:val="es-ES"/>
        </w:rPr>
        <w:t>չափը</w:t>
      </w:r>
      <w:proofErr w:type="spellEnd"/>
      <w:r>
        <w:rPr>
          <w:rFonts w:ascii="GHEA Grapalat" w:hAnsi="GHEA Grapalat"/>
          <w:sz w:val="20"/>
          <w:lang w:val="es-ES"/>
        </w:rPr>
        <w:t xml:space="preserve"> </w:t>
      </w:r>
      <w:proofErr w:type="spellStart"/>
      <w:r>
        <w:rPr>
          <w:rFonts w:ascii="GHEA Grapalat" w:hAnsi="GHEA Grapalat"/>
          <w:sz w:val="20"/>
          <w:lang w:val="es-ES"/>
        </w:rPr>
        <w:t>չի</w:t>
      </w:r>
      <w:proofErr w:type="spellEnd"/>
      <w:r>
        <w:rPr>
          <w:rFonts w:ascii="GHEA Grapalat" w:hAnsi="GHEA Grapalat"/>
          <w:sz w:val="20"/>
          <w:lang w:val="es-ES"/>
        </w:rPr>
        <w:t xml:space="preserve"> </w:t>
      </w:r>
      <w:proofErr w:type="spellStart"/>
      <w:r>
        <w:rPr>
          <w:rFonts w:ascii="GHEA Grapalat" w:hAnsi="GHEA Grapalat"/>
          <w:sz w:val="20"/>
          <w:lang w:val="es-ES"/>
        </w:rPr>
        <w:t>կարող</w:t>
      </w:r>
      <w:proofErr w:type="spellEnd"/>
      <w:r>
        <w:rPr>
          <w:rFonts w:ascii="GHEA Grapalat" w:hAnsi="GHEA Grapalat"/>
          <w:sz w:val="20"/>
          <w:lang w:val="es-ES"/>
        </w:rPr>
        <w:t xml:space="preserve"> </w:t>
      </w:r>
      <w:proofErr w:type="spellStart"/>
      <w:r>
        <w:rPr>
          <w:rFonts w:ascii="GHEA Grapalat" w:hAnsi="GHEA Grapalat"/>
          <w:sz w:val="20"/>
          <w:lang w:val="es-ES"/>
        </w:rPr>
        <w:t>հրավերով</w:t>
      </w:r>
      <w:proofErr w:type="spellEnd"/>
      <w:r>
        <w:rPr>
          <w:rFonts w:ascii="GHEA Grapalat" w:hAnsi="GHEA Grapalat"/>
          <w:sz w:val="20"/>
          <w:lang w:val="es-ES"/>
        </w:rPr>
        <w:t xml:space="preserve"> </w:t>
      </w:r>
      <w:proofErr w:type="spellStart"/>
      <w:r>
        <w:rPr>
          <w:rFonts w:ascii="GHEA Grapalat" w:hAnsi="GHEA Grapalat"/>
          <w:sz w:val="20"/>
          <w:lang w:val="es-ES"/>
        </w:rPr>
        <w:t>սահմանափակվել</w:t>
      </w:r>
      <w:proofErr w:type="spellEnd"/>
      <w:r>
        <w:rPr>
          <w:rFonts w:ascii="GHEA Grapalat" w:hAnsi="GHEA Grapalat"/>
          <w:sz w:val="20"/>
          <w:lang w:val="es-ES"/>
        </w:rPr>
        <w:t>:</w:t>
      </w:r>
    </w:p>
    <w:p w14:paraId="17AF3596" w14:textId="77777777" w:rsidR="004E191A" w:rsidRDefault="004E191A" w:rsidP="004E191A">
      <w:pPr>
        <w:pStyle w:val="norm"/>
        <w:spacing w:line="240" w:lineRule="auto"/>
        <w:ind w:firstLine="567"/>
        <w:rPr>
          <w:rFonts w:ascii="GHEA Grapalat" w:hAnsi="GHEA Grapalat"/>
          <w:b/>
          <w:sz w:val="20"/>
          <w:lang w:val="es-ES"/>
        </w:rPr>
      </w:pPr>
    </w:p>
    <w:p w14:paraId="18DEF8C6" w14:textId="77777777" w:rsidR="004E191A" w:rsidRDefault="004E191A" w:rsidP="004E191A">
      <w:pPr>
        <w:pStyle w:val="norm"/>
        <w:spacing w:line="240" w:lineRule="auto"/>
        <w:ind w:firstLine="567"/>
        <w:rPr>
          <w:rFonts w:ascii="GHEA Grapalat" w:hAnsi="GHEA Grapalat"/>
          <w:b/>
          <w:sz w:val="20"/>
          <w:lang w:val="es-ES"/>
        </w:rPr>
      </w:pPr>
    </w:p>
    <w:p w14:paraId="3CFA9035" w14:textId="77777777" w:rsidR="004E191A" w:rsidRDefault="004E191A" w:rsidP="004E191A">
      <w:pPr>
        <w:pStyle w:val="norm"/>
        <w:spacing w:line="240" w:lineRule="auto"/>
        <w:ind w:firstLine="567"/>
        <w:rPr>
          <w:rFonts w:ascii="GHEA Grapalat" w:hAnsi="GHEA Grapalat"/>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737B17A5" w14:textId="77777777" w:rsidR="004E191A" w:rsidRDefault="004E191A" w:rsidP="004E191A">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5446FF57" w14:textId="77777777" w:rsidR="004E191A" w:rsidRDefault="004E191A" w:rsidP="004E191A">
      <w:pPr>
        <w:pStyle w:val="BodyTextIndent"/>
        <w:spacing w:after="0" w:line="240" w:lineRule="auto"/>
        <w:ind w:firstLine="567"/>
        <w:rPr>
          <w:rFonts w:ascii="GHEA Grapalat" w:hAnsi="GHEA Grapalat" w:cs="Times New Roman"/>
          <w:b/>
          <w:i/>
          <w:sz w:val="20"/>
          <w:lang w:val="af-ZA"/>
        </w:rPr>
      </w:pPr>
    </w:p>
    <w:p w14:paraId="42BE83BF"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Times New Roman"/>
          <w:sz w:val="20"/>
          <w:lang w:val="af-ZA"/>
        </w:rPr>
        <w:t>6.1</w:t>
      </w:r>
      <w:r>
        <w:rPr>
          <w:rFonts w:ascii="GHEA Grapalat" w:hAnsi="GHEA Grapalat" w:cs="Times New Roman"/>
          <w:i/>
          <w:sz w:val="20"/>
          <w:lang w:val="af-ZA"/>
        </w:rPr>
        <w:t xml:space="preserve">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lang w:val="ru-RU"/>
        </w:rPr>
        <w:t>հայտը</w:t>
      </w:r>
      <w:r>
        <w:rPr>
          <w:rFonts w:ascii="GHEA Grapalat" w:hAnsi="GHEA Grapalat" w:cs="Sylfaen"/>
          <w:sz w:val="20"/>
          <w:szCs w:val="24"/>
          <w:lang w:val="af-ZA"/>
        </w:rPr>
        <w:t xml:space="preserve"> </w:t>
      </w:r>
      <w:r>
        <w:rPr>
          <w:rFonts w:ascii="GHEA Grapalat" w:hAnsi="GHEA Grapalat" w:cs="Sylfaen"/>
          <w:sz w:val="20"/>
          <w:szCs w:val="24"/>
          <w:lang w:val="ru-RU"/>
        </w:rPr>
        <w:t>վավեր</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Օրենքին</w:t>
      </w:r>
      <w:r>
        <w:rPr>
          <w:rFonts w:ascii="GHEA Grapalat" w:hAnsi="GHEA Grapalat" w:cs="Sylfaen"/>
          <w:sz w:val="20"/>
          <w:szCs w:val="24"/>
          <w:lang w:val="af-ZA"/>
        </w:rPr>
        <w:t xml:space="preserve"> </w:t>
      </w:r>
      <w:r>
        <w:rPr>
          <w:rFonts w:ascii="GHEA Grapalat" w:hAnsi="GHEA Grapalat" w:cs="Sylfaen"/>
          <w:sz w:val="20"/>
          <w:szCs w:val="24"/>
          <w:lang w:val="ru-RU"/>
        </w:rPr>
        <w:t>համապատասխան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կնքումը</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ասնակցի</w:t>
      </w:r>
      <w:r>
        <w:rPr>
          <w:rFonts w:ascii="GHEA Grapalat" w:hAnsi="GHEA Grapalat" w:cs="Sylfaen"/>
          <w:sz w:val="20"/>
          <w:szCs w:val="24"/>
          <w:lang w:val="af-ZA"/>
        </w:rPr>
        <w:t xml:space="preserve"> </w:t>
      </w:r>
      <w:r>
        <w:rPr>
          <w:rFonts w:ascii="GHEA Grapalat" w:hAnsi="GHEA Grapalat" w:cs="Sylfaen"/>
          <w:sz w:val="20"/>
          <w:szCs w:val="24"/>
          <w:lang w:val="ru-RU"/>
        </w:rPr>
        <w:t>կողմից</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վերցնելը</w:t>
      </w:r>
      <w:r>
        <w:rPr>
          <w:rFonts w:ascii="GHEA Grapalat" w:hAnsi="GHEA Grapalat" w:cs="Sylfaen"/>
          <w:sz w:val="20"/>
          <w:szCs w:val="24"/>
          <w:lang w:val="af-ZA"/>
        </w:rPr>
        <w:t xml:space="preserve">, </w:t>
      </w:r>
      <w:r>
        <w:rPr>
          <w:rFonts w:ascii="GHEA Grapalat" w:hAnsi="GHEA Grapalat" w:cs="Sylfaen"/>
          <w:sz w:val="20"/>
          <w:szCs w:val="24"/>
          <w:lang w:val="ru-RU"/>
        </w:rPr>
        <w:t>հայտի</w:t>
      </w:r>
      <w:r>
        <w:rPr>
          <w:rFonts w:ascii="GHEA Grapalat" w:hAnsi="GHEA Grapalat" w:cs="Sylfaen"/>
          <w:sz w:val="20"/>
          <w:szCs w:val="24"/>
          <w:lang w:val="af-ZA"/>
        </w:rPr>
        <w:t xml:space="preserve"> </w:t>
      </w:r>
      <w:r>
        <w:rPr>
          <w:rFonts w:ascii="GHEA Grapalat" w:hAnsi="GHEA Grapalat" w:cs="Sylfaen"/>
          <w:sz w:val="20"/>
          <w:szCs w:val="24"/>
          <w:lang w:val="ru-RU"/>
        </w:rPr>
        <w:t>մերժումը</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սույն </w:t>
      </w:r>
      <w:r>
        <w:rPr>
          <w:rFonts w:ascii="GHEA Grapalat" w:hAnsi="GHEA Grapalat" w:cs="Sylfaen"/>
          <w:sz w:val="20"/>
          <w:szCs w:val="24"/>
          <w:lang w:val="ru-RU"/>
        </w:rPr>
        <w:t>ընթացակարգը</w:t>
      </w:r>
      <w:r>
        <w:rPr>
          <w:rFonts w:ascii="GHEA Grapalat" w:hAnsi="GHEA Grapalat" w:cs="Sylfaen"/>
          <w:sz w:val="20"/>
          <w:szCs w:val="24"/>
          <w:lang w:val="af-ZA"/>
        </w:rPr>
        <w:t xml:space="preserve"> </w:t>
      </w:r>
      <w:r>
        <w:rPr>
          <w:rFonts w:ascii="GHEA Grapalat" w:hAnsi="GHEA Grapalat" w:cs="Sylfaen"/>
          <w:sz w:val="20"/>
          <w:szCs w:val="24"/>
          <w:lang w:val="ru-RU"/>
        </w:rPr>
        <w:t>չկայացած</w:t>
      </w:r>
      <w:r>
        <w:rPr>
          <w:rFonts w:ascii="GHEA Grapalat" w:hAnsi="GHEA Grapalat" w:cs="Sylfaen"/>
          <w:sz w:val="20"/>
          <w:szCs w:val="24"/>
          <w:lang w:val="af-ZA"/>
        </w:rPr>
        <w:t xml:space="preserve"> </w:t>
      </w:r>
      <w:r>
        <w:rPr>
          <w:rFonts w:ascii="GHEA Grapalat" w:hAnsi="GHEA Grapalat" w:cs="Sylfaen"/>
          <w:sz w:val="20"/>
          <w:szCs w:val="24"/>
          <w:lang w:val="ru-RU"/>
        </w:rPr>
        <w:t>հայտարարվելը։</w:t>
      </w:r>
    </w:p>
    <w:p w14:paraId="21D119BE"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 xml:space="preserve">6.2  </w:t>
      </w:r>
      <w:r>
        <w:rPr>
          <w:rFonts w:ascii="GHEA Grapalat" w:hAnsi="GHEA Grapalat" w:cs="Sylfaen"/>
          <w:sz w:val="20"/>
          <w:szCs w:val="24"/>
          <w:lang w:val="ru-RU"/>
        </w:rPr>
        <w:t>Օրենքի</w:t>
      </w:r>
      <w:r>
        <w:rPr>
          <w:rFonts w:ascii="GHEA Grapalat" w:hAnsi="GHEA Grapalat" w:cs="Sylfaen"/>
          <w:sz w:val="20"/>
          <w:szCs w:val="24"/>
          <w:lang w:val="af-ZA"/>
        </w:rPr>
        <w:t xml:space="preserve"> 31-</w:t>
      </w:r>
      <w:r>
        <w:rPr>
          <w:rFonts w:ascii="GHEA Grapalat" w:hAnsi="GHEA Grapalat" w:cs="Sylfaen"/>
          <w:sz w:val="20"/>
          <w:szCs w:val="24"/>
          <w:lang w:val="ru-RU"/>
        </w:rPr>
        <w:t>րդ</w:t>
      </w:r>
      <w:r>
        <w:rPr>
          <w:rFonts w:ascii="GHEA Grapalat" w:hAnsi="GHEA Grapalat" w:cs="Sylfaen"/>
          <w:sz w:val="20"/>
          <w:szCs w:val="24"/>
          <w:lang w:val="af-ZA"/>
        </w:rPr>
        <w:t xml:space="preserve"> </w:t>
      </w:r>
      <w:r>
        <w:rPr>
          <w:rFonts w:ascii="GHEA Grapalat" w:hAnsi="GHEA Grapalat" w:cs="Sylfaen"/>
          <w:sz w:val="20"/>
          <w:szCs w:val="24"/>
          <w:lang w:val="ru-RU"/>
        </w:rPr>
        <w:t>հոդվածի</w:t>
      </w:r>
      <w:r>
        <w:rPr>
          <w:rFonts w:ascii="GHEA Grapalat" w:hAnsi="GHEA Grapalat" w:cs="Sylfaen"/>
          <w:sz w:val="20"/>
          <w:szCs w:val="24"/>
          <w:lang w:val="af-ZA"/>
        </w:rPr>
        <w:t xml:space="preserve"> </w:t>
      </w:r>
      <w:r>
        <w:rPr>
          <w:rFonts w:ascii="GHEA Grapalat" w:hAnsi="GHEA Grapalat" w:cs="Sylfaen"/>
          <w:sz w:val="20"/>
          <w:szCs w:val="24"/>
          <w:lang w:val="ru-RU"/>
        </w:rPr>
        <w:t>համաձայն</w:t>
      </w:r>
      <w:r>
        <w:rPr>
          <w:rFonts w:ascii="GHEA Grapalat" w:hAnsi="GHEA Grapalat" w:cs="Sylfaen"/>
          <w:sz w:val="20"/>
          <w:szCs w:val="24"/>
          <w:lang w:val="af-ZA"/>
        </w:rPr>
        <w:t xml:space="preserve">` </w:t>
      </w:r>
      <w:r>
        <w:rPr>
          <w:rFonts w:ascii="GHEA Grapalat" w:hAnsi="GHEA Grapalat" w:cs="Sylfaen"/>
          <w:sz w:val="20"/>
          <w:szCs w:val="24"/>
        </w:rPr>
        <w:t>մ</w:t>
      </w:r>
      <w:r>
        <w:rPr>
          <w:rFonts w:ascii="GHEA Grapalat" w:hAnsi="GHEA Grapalat" w:cs="Sylfaen"/>
          <w:sz w:val="20"/>
          <w:szCs w:val="24"/>
          <w:lang w:val="ru-RU"/>
        </w:rPr>
        <w:t>ասնակիցը</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4.2 </w:t>
      </w:r>
      <w:r>
        <w:rPr>
          <w:rFonts w:ascii="GHEA Grapalat" w:hAnsi="GHEA Grapalat" w:cs="Sylfaen"/>
          <w:sz w:val="20"/>
          <w:szCs w:val="24"/>
          <w:lang w:val="ru-RU"/>
        </w:rPr>
        <w:t>կետում</w:t>
      </w:r>
      <w:r>
        <w:rPr>
          <w:rFonts w:ascii="GHEA Grapalat" w:hAnsi="GHEA Grapalat" w:cs="Sylfaen"/>
          <w:sz w:val="20"/>
          <w:szCs w:val="24"/>
          <w:lang w:val="af-ZA"/>
        </w:rPr>
        <w:t xml:space="preserve"> </w:t>
      </w:r>
      <w:r>
        <w:rPr>
          <w:rFonts w:ascii="GHEA Grapalat" w:hAnsi="GHEA Grapalat" w:cs="Sylfaen"/>
          <w:sz w:val="20"/>
          <w:szCs w:val="24"/>
          <w:lang w:val="ru-RU"/>
        </w:rPr>
        <w:t>նշված</w:t>
      </w:r>
      <w:r>
        <w:rPr>
          <w:rFonts w:ascii="GHEA Grapalat" w:hAnsi="GHEA Grapalat" w:cs="Sylfaen"/>
          <w:sz w:val="20"/>
          <w:szCs w:val="24"/>
          <w:lang w:val="af-ZA"/>
        </w:rPr>
        <w:t xml:space="preserve">` </w:t>
      </w:r>
      <w:r>
        <w:rPr>
          <w:rFonts w:ascii="GHEA Grapalat" w:hAnsi="GHEA Grapalat" w:cs="Sylfaen"/>
          <w:sz w:val="20"/>
          <w:szCs w:val="24"/>
          <w:lang w:val="ru-RU"/>
        </w:rPr>
        <w:t>հայտերի</w:t>
      </w:r>
      <w:r>
        <w:rPr>
          <w:rFonts w:ascii="GHEA Grapalat" w:hAnsi="GHEA Grapalat" w:cs="Sylfaen"/>
          <w:sz w:val="20"/>
          <w:szCs w:val="24"/>
          <w:lang w:val="af-ZA"/>
        </w:rPr>
        <w:t xml:space="preserve"> </w:t>
      </w:r>
      <w:r>
        <w:rPr>
          <w:rFonts w:ascii="GHEA Grapalat" w:hAnsi="GHEA Grapalat" w:cs="Sylfaen"/>
          <w:sz w:val="20"/>
          <w:szCs w:val="24"/>
          <w:lang w:val="ru-RU"/>
        </w:rPr>
        <w:t>ներկայացման</w:t>
      </w:r>
      <w:r>
        <w:rPr>
          <w:rFonts w:ascii="GHEA Grapalat" w:hAnsi="GHEA Grapalat" w:cs="Sylfaen"/>
          <w:sz w:val="20"/>
          <w:szCs w:val="24"/>
          <w:lang w:val="af-ZA"/>
        </w:rPr>
        <w:t xml:space="preserve"> </w:t>
      </w:r>
      <w:r>
        <w:rPr>
          <w:rFonts w:ascii="GHEA Grapalat" w:hAnsi="GHEA Grapalat" w:cs="Sylfaen"/>
          <w:sz w:val="20"/>
          <w:szCs w:val="24"/>
          <w:lang w:val="ru-RU"/>
        </w:rPr>
        <w:t>վերջնաժամկետը</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փոփոխել</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հետ</w:t>
      </w:r>
      <w:r>
        <w:rPr>
          <w:rFonts w:ascii="GHEA Grapalat" w:hAnsi="GHEA Grapalat" w:cs="Sylfaen"/>
          <w:sz w:val="20"/>
          <w:szCs w:val="24"/>
          <w:lang w:val="af-ZA"/>
        </w:rPr>
        <w:t xml:space="preserve"> </w:t>
      </w:r>
      <w:r>
        <w:rPr>
          <w:rFonts w:ascii="GHEA Grapalat" w:hAnsi="GHEA Grapalat" w:cs="Sylfaen"/>
          <w:sz w:val="20"/>
          <w:szCs w:val="24"/>
          <w:lang w:val="ru-RU"/>
        </w:rPr>
        <w:t>վերցնել</w:t>
      </w:r>
      <w:r>
        <w:rPr>
          <w:rFonts w:ascii="GHEA Grapalat" w:hAnsi="GHEA Grapalat" w:cs="Sylfaen"/>
          <w:sz w:val="20"/>
          <w:szCs w:val="24"/>
          <w:lang w:val="af-ZA"/>
        </w:rPr>
        <w:t xml:space="preserve"> </w:t>
      </w:r>
      <w:r>
        <w:rPr>
          <w:rFonts w:ascii="GHEA Grapalat" w:hAnsi="GHEA Grapalat" w:cs="Sylfaen"/>
          <w:sz w:val="20"/>
          <w:szCs w:val="24"/>
          <w:lang w:val="ru-RU"/>
        </w:rPr>
        <w:t>իր</w:t>
      </w:r>
      <w:r>
        <w:rPr>
          <w:rFonts w:ascii="GHEA Grapalat" w:hAnsi="GHEA Grapalat" w:cs="Sylfaen"/>
          <w:sz w:val="20"/>
          <w:szCs w:val="24"/>
          <w:lang w:val="af-ZA"/>
        </w:rPr>
        <w:t xml:space="preserve"> </w:t>
      </w:r>
      <w:r>
        <w:rPr>
          <w:rFonts w:ascii="GHEA Grapalat" w:hAnsi="GHEA Grapalat" w:cs="Sylfaen"/>
          <w:sz w:val="20"/>
          <w:szCs w:val="24"/>
          <w:lang w:val="ru-RU"/>
        </w:rPr>
        <w:t>հայտը։</w:t>
      </w:r>
    </w:p>
    <w:p w14:paraId="6DD56251" w14:textId="77777777" w:rsidR="004E191A" w:rsidRDefault="004E191A" w:rsidP="004E191A">
      <w:pPr>
        <w:ind w:firstLine="567"/>
        <w:jc w:val="center"/>
        <w:rPr>
          <w:rFonts w:ascii="GHEA Grapalat" w:hAnsi="GHEA Grapalat"/>
          <w:b/>
          <w:sz w:val="20"/>
          <w:lang w:val="af-ZA"/>
        </w:rPr>
      </w:pPr>
    </w:p>
    <w:p w14:paraId="2E29A487"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7. </w:t>
      </w:r>
      <w:r>
        <w:rPr>
          <w:rFonts w:ascii="GHEA Grapalat" w:hAnsi="GHEA Grapalat" w:cs="Sylfaen"/>
          <w:b/>
          <w:sz w:val="20"/>
          <w:lang w:val="es-ES"/>
        </w:rPr>
        <w:t>ՀԱՅՏԻ</w:t>
      </w:r>
      <w:r>
        <w:rPr>
          <w:rFonts w:ascii="GHEA Grapalat" w:hAnsi="GHEA Grapalat" w:cs="Times Armenian"/>
          <w:b/>
          <w:sz w:val="20"/>
          <w:lang w:val="af-ZA"/>
        </w:rPr>
        <w:t xml:space="preserve"> </w:t>
      </w:r>
      <w:r>
        <w:rPr>
          <w:rFonts w:ascii="GHEA Grapalat" w:hAnsi="GHEA Grapalat" w:cs="Sylfaen"/>
          <w:b/>
          <w:sz w:val="20"/>
          <w:lang w:val="es-ES"/>
        </w:rPr>
        <w:t>ԱՊԱՀՈՎՈՒՄԸ</w:t>
      </w:r>
      <w:r>
        <w:rPr>
          <w:rFonts w:ascii="GHEA Grapalat" w:hAnsi="GHEA Grapalat" w:cs="Times Armenian"/>
          <w:b/>
          <w:sz w:val="20"/>
          <w:lang w:val="af-ZA"/>
        </w:rPr>
        <w:t xml:space="preserve"> </w:t>
      </w:r>
    </w:p>
    <w:p w14:paraId="0E99A67D" w14:textId="77777777" w:rsidR="004E191A" w:rsidRDefault="004E191A" w:rsidP="004E191A">
      <w:pPr>
        <w:ind w:firstLine="567"/>
        <w:jc w:val="both"/>
        <w:rPr>
          <w:rFonts w:ascii="GHEA Grapalat" w:hAnsi="GHEA Grapalat"/>
          <w:b/>
          <w:sz w:val="20"/>
          <w:lang w:val="af-ZA"/>
        </w:rPr>
      </w:pPr>
    </w:p>
    <w:p w14:paraId="3794BBEA" w14:textId="77777777" w:rsidR="004E191A" w:rsidRDefault="004E191A" w:rsidP="004E191A">
      <w:pPr>
        <w:ind w:firstLine="567"/>
        <w:jc w:val="both"/>
        <w:rPr>
          <w:rFonts w:ascii="GHEA Grapalat" w:hAnsi="GHEA Grapalat"/>
          <w:sz w:val="20"/>
          <w:szCs w:val="20"/>
          <w:lang w:val="af-ZA"/>
        </w:rPr>
      </w:pPr>
      <w:r>
        <w:rPr>
          <w:rFonts w:ascii="GHEA Grapalat" w:hAnsi="GHEA Grapalat"/>
          <w:sz w:val="20"/>
          <w:lang w:val="af-ZA"/>
        </w:rPr>
        <w:t xml:space="preserve">7.1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կարգով </w:t>
      </w:r>
      <w:proofErr w:type="spellStart"/>
      <w:r>
        <w:rPr>
          <w:rFonts w:ascii="GHEA Grapalat" w:hAnsi="GHEA Grapalat" w:cs="Sylfaen"/>
          <w:bCs/>
          <w:sz w:val="20"/>
          <w:szCs w:val="20"/>
        </w:rPr>
        <w:t>ներկայացնում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ապահովում</w:t>
      </w:r>
      <w:proofErr w:type="spellEnd"/>
      <w:r>
        <w:rPr>
          <w:rFonts w:ascii="GHEA Grapalat" w:hAnsi="GHEA Grapalat" w:cs="Sylfaen"/>
          <w:bCs/>
          <w:sz w:val="20"/>
          <w:szCs w:val="20"/>
          <w:lang w:val="af-ZA"/>
        </w:rPr>
        <w:t>:</w:t>
      </w:r>
      <w:r>
        <w:rPr>
          <w:rFonts w:ascii="GHEA Grapalat" w:hAnsi="GHEA Grapalat"/>
          <w:sz w:val="20"/>
          <w:szCs w:val="20"/>
          <w:lang w:val="af-ZA"/>
        </w:rPr>
        <w:t xml:space="preserve"> </w:t>
      </w:r>
    </w:p>
    <w:p w14:paraId="5FF9C3D1" w14:textId="6277678C" w:rsidR="004E191A" w:rsidRDefault="004E191A" w:rsidP="004E191A">
      <w:pPr>
        <w:ind w:firstLine="567"/>
        <w:jc w:val="both"/>
        <w:rPr>
          <w:rFonts w:ascii="GHEA Grapalat" w:hAnsi="GHEA Grapalat" w:cs="Sylfaen"/>
          <w:sz w:val="20"/>
          <w:szCs w:val="20"/>
          <w:lang w:val="af-ZA"/>
        </w:rPr>
      </w:pP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բանկային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երաշխիքի</w:t>
      </w:r>
      <w:proofErr w:type="spellEnd"/>
      <w:r>
        <w:rPr>
          <w:rFonts w:ascii="GHEA Grapalat" w:hAnsi="GHEA Grapalat" w:cs="Sylfaen"/>
          <w:sz w:val="20"/>
          <w:szCs w:val="20"/>
          <w:lang w:val="af-ZA"/>
        </w:rPr>
        <w:t xml:space="preserve"> (հավելված 3) </w:t>
      </w:r>
      <w:proofErr w:type="spellStart"/>
      <w:r>
        <w:rPr>
          <w:rFonts w:ascii="GHEA Grapalat" w:hAnsi="GHEA Grapalat" w:cs="Sylfaen"/>
          <w:sz w:val="20"/>
          <w:szCs w:val="20"/>
        </w:rPr>
        <w:t>կամ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կանխիկ</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փողի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ձևով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հավասար</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003527F4">
        <w:rPr>
          <w:rFonts w:ascii="GHEA Grapalat" w:hAnsi="GHEA Grapalat" w:cs="Sylfaen"/>
          <w:sz w:val="20"/>
          <w:szCs w:val="20"/>
          <w:lang w:val="hy-AM"/>
        </w:rPr>
        <w:t xml:space="preserve"> </w:t>
      </w:r>
      <w:proofErr w:type="spellStart"/>
      <w:r>
        <w:rPr>
          <w:rFonts w:ascii="GHEA Grapalat" w:hAnsi="GHEA Grapalat" w:cs="Sylfaen"/>
          <w:sz w:val="20"/>
          <w:szCs w:val="20"/>
        </w:rPr>
        <w:t>հինգ</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տոկոսին</w:t>
      </w:r>
      <w:proofErr w:type="spellEnd"/>
      <w:r>
        <w:rPr>
          <w:rFonts w:ascii="GHEA Grapalat" w:hAnsi="GHEA Grapalat" w:cs="Sylfaen"/>
          <w:sz w:val="20"/>
          <w:szCs w:val="20"/>
          <w:lang w:val="af-ZA"/>
        </w:rPr>
        <w:t>:</w:t>
      </w:r>
      <w:r>
        <w:rPr>
          <w:rFonts w:ascii="GHEA Grapalat" w:hAnsi="GHEA Grapalat" w:cs="Sylfaen"/>
          <w:bCs/>
          <w:sz w:val="20"/>
          <w:szCs w:val="20"/>
          <w:lang w:val="af-ZA"/>
        </w:rPr>
        <w:t xml:space="preserve"> </w:t>
      </w:r>
      <w:proofErr w:type="spellStart"/>
      <w:r>
        <w:rPr>
          <w:rFonts w:ascii="GHEA Grapalat" w:hAnsi="GHEA Grapalat" w:cs="Sylfaen"/>
          <w:bCs/>
          <w:sz w:val="20"/>
          <w:szCs w:val="20"/>
        </w:rPr>
        <w:t>Եթե</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մասնակցի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գերազանցում</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գինը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հայտի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ապահովման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չափը</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հավասար</w:t>
      </w:r>
      <w:proofErr w:type="spellEnd"/>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proofErr w:type="spellStart"/>
      <w:r>
        <w:rPr>
          <w:rFonts w:ascii="GHEA Grapalat" w:hAnsi="GHEA Grapalat" w:cs="Sylfaen"/>
          <w:bCs/>
          <w:sz w:val="20"/>
          <w:szCs w:val="20"/>
        </w:rPr>
        <w:t>գնային</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առաջարկի</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հինգ</w:t>
      </w:r>
      <w:proofErr w:type="spellEnd"/>
      <w:r>
        <w:rPr>
          <w:rFonts w:ascii="GHEA Grapalat" w:hAnsi="GHEA Grapalat" w:cs="Sylfaen"/>
          <w:bCs/>
          <w:sz w:val="20"/>
          <w:szCs w:val="20"/>
          <w:lang w:val="af-ZA"/>
        </w:rPr>
        <w:t xml:space="preserve"> </w:t>
      </w:r>
      <w:proofErr w:type="spellStart"/>
      <w:r>
        <w:rPr>
          <w:rFonts w:ascii="GHEA Grapalat" w:hAnsi="GHEA Grapalat" w:cs="Sylfaen"/>
          <w:bCs/>
          <w:sz w:val="20"/>
          <w:szCs w:val="20"/>
        </w:rPr>
        <w:t>տոկոսին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Ընդ</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որում</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եթե</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մասնակիցը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ապահովումը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ներկայացրել</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սույն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կետով</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սահմանված</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չափից</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ավելի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ապա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հայտը</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համարվում</w:t>
      </w:r>
      <w:proofErr w:type="spellEnd"/>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proofErr w:type="spellStart"/>
      <w:r>
        <w:rPr>
          <w:rFonts w:ascii="GHEA Grapalat" w:hAnsi="GHEA Grapalat" w:cs="Sylfaen"/>
          <w:sz w:val="20"/>
          <w:szCs w:val="20"/>
        </w:rPr>
        <w:t>հրավերի</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պահանջներին</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բավարարող</w:t>
      </w:r>
      <w:proofErr w:type="spellEnd"/>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proofErr w:type="spellStart"/>
      <w:r>
        <w:rPr>
          <w:rFonts w:ascii="GHEA Grapalat" w:hAnsi="GHEA Grapalat" w:cs="Sylfaen"/>
          <w:sz w:val="20"/>
          <w:szCs w:val="20"/>
        </w:rPr>
        <w:t>ենթակա</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չէ</w:t>
      </w:r>
      <w:proofErr w:type="spellEnd"/>
      <w:r>
        <w:rPr>
          <w:rFonts w:ascii="GHEA Grapalat" w:hAnsi="GHEA Grapalat" w:cs="Sylfaen"/>
          <w:sz w:val="20"/>
          <w:szCs w:val="20"/>
          <w:lang w:val="af-ZA"/>
        </w:rPr>
        <w:t xml:space="preserve"> </w:t>
      </w:r>
      <w:proofErr w:type="spellStart"/>
      <w:r>
        <w:rPr>
          <w:rFonts w:ascii="GHEA Grapalat" w:hAnsi="GHEA Grapalat" w:cs="Sylfaen"/>
          <w:sz w:val="20"/>
          <w:szCs w:val="20"/>
        </w:rPr>
        <w:t>մերժման</w:t>
      </w:r>
      <w:proofErr w:type="spellEnd"/>
      <w:r>
        <w:rPr>
          <w:rFonts w:ascii="GHEA Grapalat" w:hAnsi="GHEA Grapalat" w:cs="Sylfaen"/>
          <w:sz w:val="20"/>
          <w:szCs w:val="20"/>
          <w:lang w:val="af-ZA"/>
        </w:rPr>
        <w:t>:</w:t>
      </w:r>
    </w:p>
    <w:p w14:paraId="0BDA1187" w14:textId="77777777" w:rsidR="004E191A" w:rsidRDefault="004E191A" w:rsidP="004E191A">
      <w:pPr>
        <w:ind w:firstLine="567"/>
        <w:jc w:val="both"/>
        <w:rPr>
          <w:rFonts w:ascii="GHEA Grapalat" w:hAnsi="GHEA Grapalat"/>
          <w:sz w:val="20"/>
          <w:szCs w:val="20"/>
          <w:lang w:val="af-ZA"/>
        </w:rPr>
      </w:pPr>
      <w:proofErr w:type="spellStart"/>
      <w:r>
        <w:rPr>
          <w:rFonts w:ascii="GHEA Grapalat" w:hAnsi="GHEA Grapalat"/>
          <w:sz w:val="20"/>
          <w:szCs w:val="20"/>
        </w:rPr>
        <w:t>Կանխիկ</w:t>
      </w:r>
      <w:proofErr w:type="spellEnd"/>
      <w:r>
        <w:rPr>
          <w:rFonts w:ascii="GHEA Grapalat" w:hAnsi="GHEA Grapalat"/>
          <w:sz w:val="20"/>
          <w:szCs w:val="20"/>
          <w:lang w:val="af-ZA"/>
        </w:rPr>
        <w:t xml:space="preserve"> </w:t>
      </w:r>
      <w:proofErr w:type="spellStart"/>
      <w:r>
        <w:rPr>
          <w:rFonts w:ascii="GHEA Grapalat" w:hAnsi="GHEA Grapalat"/>
          <w:sz w:val="20"/>
          <w:szCs w:val="20"/>
        </w:rPr>
        <w:t>փողի</w:t>
      </w:r>
      <w:proofErr w:type="spellEnd"/>
      <w:r>
        <w:rPr>
          <w:rFonts w:ascii="GHEA Grapalat" w:hAnsi="GHEA Grapalat"/>
          <w:sz w:val="20"/>
          <w:szCs w:val="20"/>
          <w:lang w:val="af-ZA"/>
        </w:rPr>
        <w:t xml:space="preserve"> </w:t>
      </w:r>
      <w:proofErr w:type="spellStart"/>
      <w:r>
        <w:rPr>
          <w:rFonts w:ascii="GHEA Grapalat" w:hAnsi="GHEA Grapalat"/>
          <w:sz w:val="20"/>
          <w:szCs w:val="20"/>
        </w:rPr>
        <w:t>ձևով</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պետք</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փոխանցվի</w:t>
      </w:r>
      <w:proofErr w:type="spellEnd"/>
      <w:r>
        <w:rPr>
          <w:rFonts w:ascii="GHEA Grapalat" w:hAnsi="GHEA Grapalat"/>
          <w:sz w:val="20"/>
          <w:szCs w:val="20"/>
          <w:lang w:val="af-ZA"/>
        </w:rPr>
        <w:t xml:space="preserve"> </w:t>
      </w:r>
      <w:proofErr w:type="spellStart"/>
      <w:r>
        <w:rPr>
          <w:rFonts w:ascii="GHEA Grapalat" w:hAnsi="GHEA Grapalat"/>
          <w:sz w:val="20"/>
          <w:szCs w:val="20"/>
        </w:rPr>
        <w:t>Կենտրոնական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գանձապետարանում</w:t>
      </w:r>
      <w:proofErr w:type="spellEnd"/>
      <w:r>
        <w:rPr>
          <w:rFonts w:ascii="GHEA Grapalat" w:hAnsi="GHEA Grapalat"/>
          <w:sz w:val="20"/>
          <w:szCs w:val="20"/>
          <w:lang w:val="af-ZA"/>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af-ZA"/>
        </w:rPr>
        <w:t xml:space="preserve"> </w:t>
      </w:r>
      <w:proofErr w:type="spellStart"/>
      <w:r>
        <w:rPr>
          <w:rFonts w:ascii="GHEA Grapalat" w:hAnsi="GHEA Grapalat"/>
          <w:sz w:val="20"/>
          <w:szCs w:val="20"/>
        </w:rPr>
        <w:t>մարմնի</w:t>
      </w:r>
      <w:proofErr w:type="spellEnd"/>
      <w:r>
        <w:rPr>
          <w:rFonts w:ascii="GHEA Grapalat" w:hAnsi="GHEA Grapalat"/>
          <w:sz w:val="20"/>
          <w:szCs w:val="20"/>
          <w:lang w:val="af-ZA"/>
        </w:rPr>
        <w:t xml:space="preserve"> </w:t>
      </w:r>
      <w:proofErr w:type="spellStart"/>
      <w:r>
        <w:rPr>
          <w:rFonts w:ascii="GHEA Grapalat" w:hAnsi="GHEA Grapalat"/>
          <w:sz w:val="20"/>
          <w:szCs w:val="20"/>
        </w:rPr>
        <w:t>անվամբ</w:t>
      </w:r>
      <w:proofErr w:type="spellEnd"/>
      <w:r>
        <w:rPr>
          <w:rFonts w:ascii="GHEA Grapalat" w:hAnsi="GHEA Grapalat"/>
          <w:sz w:val="20"/>
          <w:szCs w:val="20"/>
          <w:lang w:val="af-ZA"/>
        </w:rPr>
        <w:t xml:space="preserve"> </w:t>
      </w:r>
      <w:proofErr w:type="spellStart"/>
      <w:r>
        <w:rPr>
          <w:rFonts w:ascii="GHEA Grapalat" w:hAnsi="GHEA Grapalat"/>
          <w:sz w:val="20"/>
          <w:szCs w:val="20"/>
        </w:rPr>
        <w:t>բացված</w:t>
      </w:r>
      <w:proofErr w:type="spellEnd"/>
      <w:r>
        <w:rPr>
          <w:rFonts w:ascii="GHEA Grapalat" w:hAnsi="GHEA Grapalat"/>
          <w:sz w:val="20"/>
          <w:szCs w:val="20"/>
          <w:lang w:val="af-ZA"/>
        </w:rPr>
        <w:t xml:space="preserve"> </w:t>
      </w:r>
      <w:r>
        <w:rPr>
          <w:rFonts w:ascii="GHEA Grapalat" w:hAnsi="GHEA Grapalat"/>
          <w:lang w:val="af-ZA"/>
        </w:rPr>
        <w:t>«</w:t>
      </w:r>
      <w:r>
        <w:rPr>
          <w:rFonts w:ascii="GHEA Grapalat" w:hAnsi="GHEA Grapalat"/>
          <w:sz w:val="20"/>
          <w:szCs w:val="20"/>
          <w:lang w:val="af-ZA"/>
        </w:rPr>
        <w:t>900008000466</w:t>
      </w:r>
      <w:r>
        <w:rPr>
          <w:rFonts w:ascii="GHEA Grapalat" w:hAnsi="GHEA Grapalat"/>
          <w:lang w:val="af-ZA"/>
        </w:rPr>
        <w:t>»</w:t>
      </w:r>
      <w:r>
        <w:rPr>
          <w:rFonts w:ascii="GHEA Grapalat" w:hAnsi="GHEA Grapalat"/>
          <w:sz w:val="20"/>
          <w:szCs w:val="20"/>
          <w:lang w:val="af-ZA"/>
        </w:rPr>
        <w:t xml:space="preserve"> </w:t>
      </w:r>
      <w:proofErr w:type="spellStart"/>
      <w:r>
        <w:rPr>
          <w:rFonts w:ascii="GHEA Grapalat" w:hAnsi="GHEA Grapalat"/>
          <w:sz w:val="20"/>
          <w:szCs w:val="20"/>
        </w:rPr>
        <w:t>գանձապետական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հաշվին</w:t>
      </w:r>
      <w:proofErr w:type="spellEnd"/>
      <w:r>
        <w:rPr>
          <w:rFonts w:ascii="GHEA Grapalat" w:hAnsi="GHEA Grapalat"/>
          <w:sz w:val="20"/>
          <w:szCs w:val="20"/>
          <w:lang w:val="af-ZA"/>
        </w:rPr>
        <w:t xml:space="preserve">, </w:t>
      </w:r>
      <w:proofErr w:type="spellStart"/>
      <w:r>
        <w:rPr>
          <w:rFonts w:ascii="GHEA Grapalat" w:hAnsi="GHEA Grapalat"/>
          <w:sz w:val="20"/>
          <w:szCs w:val="20"/>
        </w:rPr>
        <w:t>որը</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ենթակա</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վերադարձման</w:t>
      </w:r>
      <w:proofErr w:type="spellEnd"/>
      <w:r>
        <w:rPr>
          <w:rFonts w:ascii="GHEA Grapalat" w:hAnsi="GHEA Grapalat"/>
          <w:sz w:val="20"/>
          <w:szCs w:val="20"/>
          <w:lang w:val="af-ZA"/>
        </w:rPr>
        <w:t xml:space="preserve"> </w:t>
      </w:r>
      <w:proofErr w:type="spellStart"/>
      <w:r>
        <w:rPr>
          <w:rFonts w:ascii="GHEA Grapalat" w:hAnsi="GHEA Grapalat"/>
          <w:sz w:val="20"/>
          <w:szCs w:val="20"/>
        </w:rPr>
        <w:t>այն</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ներկայացրած</w:t>
      </w:r>
      <w:proofErr w:type="spellEnd"/>
      <w:r>
        <w:rPr>
          <w:rFonts w:ascii="GHEA Grapalat" w:hAnsi="GHEA Grapalat"/>
          <w:sz w:val="20"/>
          <w:szCs w:val="20"/>
          <w:lang w:val="af-ZA"/>
        </w:rPr>
        <w:t xml:space="preserve"> </w:t>
      </w:r>
      <w:proofErr w:type="spellStart"/>
      <w:r>
        <w:rPr>
          <w:rFonts w:ascii="GHEA Grapalat" w:hAnsi="GHEA Grapalat"/>
          <w:sz w:val="20"/>
          <w:szCs w:val="20"/>
        </w:rPr>
        <w:t>մասնակցին</w:t>
      </w:r>
      <w:proofErr w:type="spellEnd"/>
      <w:r>
        <w:rPr>
          <w:rFonts w:ascii="GHEA Grapalat" w:hAnsi="GHEA Grapalat"/>
          <w:sz w:val="20"/>
          <w:szCs w:val="20"/>
          <w:lang w:val="af-ZA"/>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af-ZA"/>
        </w:rPr>
        <w:t xml:space="preserve"> </w:t>
      </w:r>
      <w:proofErr w:type="spellStart"/>
      <w:r>
        <w:rPr>
          <w:rFonts w:ascii="GHEA Grapalat" w:hAnsi="GHEA Grapalat"/>
          <w:sz w:val="20"/>
          <w:szCs w:val="20"/>
        </w:rPr>
        <w:t>սույն</w:t>
      </w:r>
      <w:proofErr w:type="spellEnd"/>
      <w:r>
        <w:rPr>
          <w:rFonts w:ascii="GHEA Grapalat" w:hAnsi="GHEA Grapalat"/>
          <w:sz w:val="20"/>
          <w:szCs w:val="20"/>
          <w:lang w:val="af-ZA"/>
        </w:rPr>
        <w:t xml:space="preserve"> </w:t>
      </w:r>
      <w:proofErr w:type="spellStart"/>
      <w:r>
        <w:rPr>
          <w:rFonts w:ascii="GHEA Grapalat" w:hAnsi="GHEA Grapalat"/>
          <w:sz w:val="20"/>
          <w:szCs w:val="20"/>
        </w:rPr>
        <w:t>հրավերի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մասի</w:t>
      </w:r>
      <w:proofErr w:type="spellEnd"/>
      <w:r>
        <w:rPr>
          <w:rFonts w:ascii="GHEA Grapalat" w:hAnsi="GHEA Grapalat"/>
          <w:sz w:val="20"/>
          <w:szCs w:val="20"/>
          <w:lang w:val="af-ZA"/>
        </w:rPr>
        <w:t xml:space="preserve"> 7.3 </w:t>
      </w:r>
      <w:proofErr w:type="spellStart"/>
      <w:r>
        <w:rPr>
          <w:rFonts w:ascii="GHEA Grapalat" w:hAnsi="GHEA Grapalat"/>
          <w:sz w:val="20"/>
          <w:szCs w:val="20"/>
        </w:rPr>
        <w:t>կետով</w:t>
      </w:r>
      <w:proofErr w:type="spellEnd"/>
      <w:r>
        <w:rPr>
          <w:rFonts w:ascii="GHEA Grapalat" w:hAnsi="GHEA Grapalat"/>
          <w:sz w:val="20"/>
          <w:szCs w:val="20"/>
          <w:lang w:val="af-ZA"/>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af-ZA"/>
        </w:rPr>
        <w:t xml:space="preserve"> </w:t>
      </w:r>
      <w:proofErr w:type="spellStart"/>
      <w:r>
        <w:rPr>
          <w:rFonts w:ascii="GHEA Grapalat" w:hAnsi="GHEA Grapalat"/>
          <w:sz w:val="20"/>
          <w:szCs w:val="20"/>
        </w:rPr>
        <w:t>դեպքերի</w:t>
      </w:r>
      <w:proofErr w:type="spellEnd"/>
      <w:r>
        <w:rPr>
          <w:rFonts w:ascii="GHEA Grapalat" w:hAnsi="GHEA Grapalat"/>
          <w:sz w:val="20"/>
          <w:szCs w:val="20"/>
          <w:lang w:val="af-ZA"/>
        </w:rPr>
        <w:t xml:space="preserve">: </w:t>
      </w:r>
      <w:proofErr w:type="spellStart"/>
      <w:r>
        <w:rPr>
          <w:rFonts w:ascii="GHEA Grapalat" w:hAnsi="GHEA Grapalat"/>
          <w:sz w:val="20"/>
          <w:szCs w:val="20"/>
        </w:rPr>
        <w:t>Ընդ</w:t>
      </w:r>
      <w:proofErr w:type="spellEnd"/>
      <w:r>
        <w:rPr>
          <w:rFonts w:ascii="GHEA Grapalat" w:hAnsi="GHEA Grapalat"/>
          <w:sz w:val="20"/>
          <w:szCs w:val="20"/>
          <w:lang w:val="af-ZA"/>
        </w:rPr>
        <w:t xml:space="preserve"> </w:t>
      </w:r>
      <w:proofErr w:type="spellStart"/>
      <w:r>
        <w:rPr>
          <w:rFonts w:ascii="GHEA Grapalat" w:hAnsi="GHEA Grapalat"/>
          <w:sz w:val="20"/>
          <w:szCs w:val="20"/>
        </w:rPr>
        <w:t>որում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պայմանագիրը</w:t>
      </w:r>
      <w:proofErr w:type="spellEnd"/>
      <w:r>
        <w:rPr>
          <w:rFonts w:ascii="GHEA Grapalat" w:hAnsi="GHEA Grapalat"/>
          <w:sz w:val="20"/>
          <w:szCs w:val="20"/>
          <w:lang w:val="af-ZA"/>
        </w:rPr>
        <w:t xml:space="preserve"> </w:t>
      </w:r>
      <w:proofErr w:type="spellStart"/>
      <w:r>
        <w:rPr>
          <w:rFonts w:ascii="GHEA Grapalat" w:hAnsi="GHEA Grapalat"/>
          <w:sz w:val="20"/>
          <w:szCs w:val="20"/>
        </w:rPr>
        <w:t>կնքվելու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ժամկետն</w:t>
      </w:r>
      <w:proofErr w:type="spellEnd"/>
      <w:r>
        <w:rPr>
          <w:rFonts w:ascii="GHEA Grapalat" w:hAnsi="GHEA Grapalat"/>
          <w:sz w:val="20"/>
          <w:szCs w:val="20"/>
          <w:lang w:val="af-ZA"/>
        </w:rPr>
        <w:t xml:space="preserve"> </w:t>
      </w:r>
      <w:proofErr w:type="spellStart"/>
      <w:r>
        <w:rPr>
          <w:rFonts w:ascii="GHEA Grapalat" w:hAnsi="GHEA Grapalat"/>
          <w:sz w:val="20"/>
          <w:szCs w:val="20"/>
        </w:rPr>
        <w:t>ավարտվելուն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 xml:space="preserve">, </w:t>
      </w:r>
      <w:proofErr w:type="spellStart"/>
      <w:r>
        <w:rPr>
          <w:rFonts w:ascii="GHEA Grapalat" w:hAnsi="GHEA Grapalat"/>
          <w:sz w:val="20"/>
          <w:szCs w:val="20"/>
        </w:rPr>
        <w:t>եթե</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ընթացակարգի</w:t>
      </w:r>
      <w:proofErr w:type="spellEnd"/>
      <w:r>
        <w:rPr>
          <w:rFonts w:ascii="GHEA Grapalat" w:hAnsi="GHEA Grapalat"/>
          <w:sz w:val="20"/>
          <w:szCs w:val="20"/>
          <w:lang w:val="af-ZA"/>
        </w:rPr>
        <w:t xml:space="preserve"> </w:t>
      </w:r>
      <w:proofErr w:type="spellStart"/>
      <w:r>
        <w:rPr>
          <w:rFonts w:ascii="GHEA Grapalat" w:hAnsi="GHEA Grapalat"/>
          <w:sz w:val="20"/>
          <w:szCs w:val="20"/>
        </w:rPr>
        <w:t>արդյունքները</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բողոքարկված</w:t>
      </w:r>
      <w:proofErr w:type="spellEnd"/>
      <w:r>
        <w:rPr>
          <w:rFonts w:ascii="GHEA Grapalat" w:hAnsi="GHEA Grapalat"/>
          <w:sz w:val="20"/>
          <w:szCs w:val="20"/>
          <w:lang w:val="af-ZA"/>
        </w:rPr>
        <w:t xml:space="preserve"> </w:t>
      </w:r>
      <w:proofErr w:type="spellStart"/>
      <w:r>
        <w:rPr>
          <w:rFonts w:ascii="GHEA Grapalat" w:hAnsi="GHEA Grapalat"/>
          <w:sz w:val="20"/>
          <w:szCs w:val="20"/>
        </w:rPr>
        <w:t>չեն</w:t>
      </w:r>
      <w:proofErr w:type="spellEnd"/>
      <w:r>
        <w:rPr>
          <w:rFonts w:ascii="GHEA Grapalat" w:hAnsi="GHEA Grapalat"/>
          <w:sz w:val="20"/>
          <w:szCs w:val="20"/>
          <w:lang w:val="af-ZA"/>
        </w:rPr>
        <w:t xml:space="preserve">: </w:t>
      </w:r>
      <w:proofErr w:type="spellStart"/>
      <w:r>
        <w:rPr>
          <w:rFonts w:ascii="GHEA Grapalat" w:hAnsi="GHEA Grapalat"/>
          <w:sz w:val="20"/>
          <w:szCs w:val="20"/>
        </w:rPr>
        <w:t>Բողոքի</w:t>
      </w:r>
      <w:proofErr w:type="spellEnd"/>
      <w:r>
        <w:rPr>
          <w:rFonts w:ascii="GHEA Grapalat" w:hAnsi="GHEA Grapalat"/>
          <w:sz w:val="20"/>
          <w:szCs w:val="20"/>
          <w:lang w:val="af-ZA"/>
        </w:rPr>
        <w:t xml:space="preserve"> </w:t>
      </w:r>
      <w:proofErr w:type="spellStart"/>
      <w:r>
        <w:rPr>
          <w:rFonts w:ascii="GHEA Grapalat" w:hAnsi="GHEA Grapalat"/>
          <w:sz w:val="20"/>
          <w:szCs w:val="20"/>
        </w:rPr>
        <w:t>առկայության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վերադարձվում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ընթացակարգը</w:t>
      </w:r>
      <w:proofErr w:type="spellEnd"/>
      <w:r>
        <w:rPr>
          <w:rFonts w:ascii="GHEA Grapalat" w:hAnsi="GHEA Grapalat"/>
          <w:sz w:val="20"/>
          <w:szCs w:val="20"/>
          <w:lang w:val="af-ZA"/>
        </w:rPr>
        <w:t xml:space="preserve"> </w:t>
      </w:r>
      <w:proofErr w:type="spellStart"/>
      <w:r>
        <w:rPr>
          <w:rFonts w:ascii="GHEA Grapalat" w:hAnsi="GHEA Grapalat"/>
          <w:sz w:val="20"/>
          <w:szCs w:val="20"/>
        </w:rPr>
        <w:t>չկայացած</w:t>
      </w:r>
      <w:proofErr w:type="spellEnd"/>
      <w:r>
        <w:rPr>
          <w:rFonts w:ascii="GHEA Grapalat" w:hAnsi="GHEA Grapalat"/>
          <w:sz w:val="20"/>
          <w:szCs w:val="20"/>
          <w:lang w:val="af-ZA"/>
        </w:rPr>
        <w:t xml:space="preserve"> </w:t>
      </w:r>
      <w:proofErr w:type="spellStart"/>
      <w:r>
        <w:rPr>
          <w:rFonts w:ascii="GHEA Grapalat" w:hAnsi="GHEA Grapalat"/>
          <w:sz w:val="20"/>
          <w:szCs w:val="20"/>
        </w:rPr>
        <w:t>հայտարարելու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af-ZA"/>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af-ZA"/>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af-ZA"/>
        </w:rPr>
        <w:t xml:space="preserve"> </w:t>
      </w:r>
      <w:proofErr w:type="spellStart"/>
      <w:r>
        <w:rPr>
          <w:rFonts w:ascii="GHEA Grapalat" w:hAnsi="GHEA Grapalat"/>
          <w:sz w:val="20"/>
          <w:szCs w:val="20"/>
        </w:rPr>
        <w:t>անփոփոխ</w:t>
      </w:r>
      <w:proofErr w:type="spellEnd"/>
      <w:r>
        <w:rPr>
          <w:rFonts w:ascii="GHEA Grapalat" w:hAnsi="GHEA Grapalat"/>
          <w:sz w:val="20"/>
          <w:szCs w:val="20"/>
          <w:lang w:val="af-ZA"/>
        </w:rPr>
        <w:t xml:space="preserve"> </w:t>
      </w:r>
      <w:proofErr w:type="spellStart"/>
      <w:r>
        <w:rPr>
          <w:rFonts w:ascii="GHEA Grapalat" w:hAnsi="GHEA Grapalat"/>
          <w:sz w:val="20"/>
          <w:szCs w:val="20"/>
        </w:rPr>
        <w:t>թողնելու</w:t>
      </w:r>
      <w:proofErr w:type="spellEnd"/>
      <w:r>
        <w:rPr>
          <w:rFonts w:ascii="GHEA Grapalat" w:hAnsi="GHEA Grapalat"/>
          <w:sz w:val="20"/>
          <w:szCs w:val="20"/>
          <w:lang w:val="af-ZA"/>
        </w:rPr>
        <w:t xml:space="preserve"> </w:t>
      </w:r>
      <w:proofErr w:type="spellStart"/>
      <w:r>
        <w:rPr>
          <w:rFonts w:ascii="GHEA Grapalat" w:hAnsi="GHEA Grapalat"/>
          <w:sz w:val="20"/>
          <w:szCs w:val="20"/>
        </w:rPr>
        <w:t>մասին</w:t>
      </w:r>
      <w:proofErr w:type="spellEnd"/>
      <w:r>
        <w:rPr>
          <w:rFonts w:ascii="GHEA Grapalat" w:hAnsi="GHEA Grapalat"/>
          <w:sz w:val="20"/>
          <w:szCs w:val="20"/>
          <w:lang w:val="af-ZA"/>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af-ZA"/>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af-ZA"/>
        </w:rPr>
        <w:t xml:space="preserve"> </w:t>
      </w:r>
      <w:proofErr w:type="spellStart"/>
      <w:r>
        <w:rPr>
          <w:rFonts w:ascii="GHEA Grapalat" w:hAnsi="GHEA Grapalat"/>
          <w:sz w:val="20"/>
          <w:szCs w:val="20"/>
        </w:rPr>
        <w:t>դատական</w:t>
      </w:r>
      <w:proofErr w:type="spellEnd"/>
      <w:r>
        <w:rPr>
          <w:rFonts w:ascii="GHEA Grapalat" w:hAnsi="GHEA Grapalat"/>
          <w:sz w:val="20"/>
          <w:szCs w:val="20"/>
          <w:lang w:val="af-ZA"/>
        </w:rPr>
        <w:t xml:space="preserve"> </w:t>
      </w:r>
      <w:proofErr w:type="spellStart"/>
      <w:r>
        <w:rPr>
          <w:rFonts w:ascii="GHEA Grapalat" w:hAnsi="GHEA Grapalat"/>
          <w:sz w:val="20"/>
          <w:szCs w:val="20"/>
        </w:rPr>
        <w:t>ակտն</w:t>
      </w:r>
      <w:proofErr w:type="spellEnd"/>
      <w:r>
        <w:rPr>
          <w:rFonts w:ascii="GHEA Grapalat" w:hAnsi="GHEA Grapalat"/>
          <w:sz w:val="20"/>
          <w:szCs w:val="20"/>
          <w:lang w:val="af-ZA"/>
        </w:rPr>
        <w:t xml:space="preserve"> </w:t>
      </w:r>
      <w:proofErr w:type="spellStart"/>
      <w:r>
        <w:rPr>
          <w:rFonts w:ascii="GHEA Grapalat" w:hAnsi="GHEA Grapalat"/>
          <w:sz w:val="20"/>
          <w:szCs w:val="20"/>
        </w:rPr>
        <w:t>օրինական</w:t>
      </w:r>
      <w:proofErr w:type="spellEnd"/>
      <w:r>
        <w:rPr>
          <w:rFonts w:ascii="GHEA Grapalat" w:hAnsi="GHEA Grapalat"/>
          <w:sz w:val="20"/>
          <w:szCs w:val="20"/>
          <w:lang w:val="af-ZA"/>
        </w:rPr>
        <w:t xml:space="preserve"> </w:t>
      </w:r>
      <w:proofErr w:type="spellStart"/>
      <w:r>
        <w:rPr>
          <w:rFonts w:ascii="GHEA Grapalat" w:hAnsi="GHEA Grapalat"/>
          <w:sz w:val="20"/>
          <w:szCs w:val="20"/>
        </w:rPr>
        <w:t>ուժի</w:t>
      </w:r>
      <w:proofErr w:type="spellEnd"/>
      <w:r>
        <w:rPr>
          <w:rFonts w:ascii="GHEA Grapalat" w:hAnsi="GHEA Grapalat"/>
          <w:sz w:val="20"/>
          <w:szCs w:val="20"/>
          <w:lang w:val="af-ZA"/>
        </w:rPr>
        <w:t xml:space="preserve"> </w:t>
      </w:r>
      <w:proofErr w:type="spellStart"/>
      <w:r>
        <w:rPr>
          <w:rFonts w:ascii="GHEA Grapalat" w:hAnsi="GHEA Grapalat"/>
          <w:sz w:val="20"/>
          <w:szCs w:val="20"/>
        </w:rPr>
        <w:t>մեջ</w:t>
      </w:r>
      <w:proofErr w:type="spellEnd"/>
      <w:r>
        <w:rPr>
          <w:rFonts w:ascii="GHEA Grapalat" w:hAnsi="GHEA Grapalat"/>
          <w:sz w:val="20"/>
          <w:szCs w:val="20"/>
          <w:lang w:val="af-ZA"/>
        </w:rPr>
        <w:t xml:space="preserve"> </w:t>
      </w:r>
      <w:proofErr w:type="spellStart"/>
      <w:r>
        <w:rPr>
          <w:rFonts w:ascii="GHEA Grapalat" w:hAnsi="GHEA Grapalat"/>
          <w:sz w:val="20"/>
          <w:szCs w:val="20"/>
        </w:rPr>
        <w:t>մտնելու</w:t>
      </w:r>
      <w:proofErr w:type="spellEnd"/>
      <w:r>
        <w:rPr>
          <w:rFonts w:ascii="GHEA Grapalat" w:hAnsi="GHEA Grapalat"/>
          <w:sz w:val="20"/>
          <w:szCs w:val="20"/>
          <w:lang w:val="af-ZA"/>
        </w:rPr>
        <w:t xml:space="preserve"> </w:t>
      </w:r>
      <w:proofErr w:type="spellStart"/>
      <w:r>
        <w:rPr>
          <w:rFonts w:ascii="GHEA Grapalat" w:hAnsi="GHEA Grapalat"/>
          <w:sz w:val="20"/>
          <w:szCs w:val="20"/>
        </w:rPr>
        <w:t>օրվան</w:t>
      </w:r>
      <w:proofErr w:type="spellEnd"/>
      <w:r>
        <w:rPr>
          <w:rFonts w:ascii="GHEA Grapalat" w:hAnsi="GHEA Grapalat"/>
          <w:sz w:val="20"/>
          <w:szCs w:val="20"/>
          <w:lang w:val="af-ZA"/>
        </w:rPr>
        <w:t xml:space="preserve"> </w:t>
      </w:r>
      <w:proofErr w:type="spellStart"/>
      <w:r>
        <w:rPr>
          <w:rFonts w:ascii="GHEA Grapalat" w:hAnsi="GHEA Grapalat"/>
          <w:sz w:val="20"/>
          <w:szCs w:val="20"/>
        </w:rPr>
        <w:t>հաջորդող</w:t>
      </w:r>
      <w:proofErr w:type="spellEnd"/>
      <w:r>
        <w:rPr>
          <w:rFonts w:ascii="GHEA Grapalat" w:hAnsi="GHEA Grapalat"/>
          <w:sz w:val="20"/>
          <w:szCs w:val="20"/>
          <w:lang w:val="af-ZA"/>
        </w:rPr>
        <w:t xml:space="preserve"> </w:t>
      </w:r>
      <w:proofErr w:type="spellStart"/>
      <w:r>
        <w:rPr>
          <w:rFonts w:ascii="GHEA Grapalat" w:hAnsi="GHEA Grapalat"/>
          <w:sz w:val="20"/>
          <w:szCs w:val="20"/>
        </w:rPr>
        <w:t>հինգ</w:t>
      </w:r>
      <w:proofErr w:type="spellEnd"/>
      <w:r>
        <w:rPr>
          <w:rFonts w:ascii="GHEA Grapalat" w:hAnsi="GHEA Grapalat"/>
          <w:sz w:val="20"/>
          <w:szCs w:val="20"/>
          <w:lang w:val="af-ZA"/>
        </w:rPr>
        <w:t xml:space="preserve"> </w:t>
      </w:r>
      <w:proofErr w:type="spellStart"/>
      <w:r>
        <w:rPr>
          <w:rFonts w:ascii="GHEA Grapalat" w:hAnsi="GHEA Grapalat"/>
          <w:sz w:val="20"/>
          <w:szCs w:val="20"/>
        </w:rPr>
        <w:t>աշխատանքային</w:t>
      </w:r>
      <w:proofErr w:type="spellEnd"/>
      <w:r>
        <w:rPr>
          <w:rFonts w:ascii="GHEA Grapalat" w:hAnsi="GHEA Grapalat"/>
          <w:sz w:val="20"/>
          <w:szCs w:val="20"/>
          <w:lang w:val="af-ZA"/>
        </w:rPr>
        <w:t xml:space="preserve"> </w:t>
      </w:r>
      <w:proofErr w:type="spellStart"/>
      <w:r>
        <w:rPr>
          <w:rFonts w:ascii="GHEA Grapalat" w:hAnsi="GHEA Grapalat"/>
          <w:sz w:val="20"/>
          <w:szCs w:val="20"/>
        </w:rPr>
        <w:t>օրվա</w:t>
      </w:r>
      <w:proofErr w:type="spellEnd"/>
      <w:r>
        <w:rPr>
          <w:rFonts w:ascii="GHEA Grapalat" w:hAnsi="GHEA Grapalat"/>
          <w:sz w:val="20"/>
          <w:szCs w:val="20"/>
          <w:lang w:val="af-ZA"/>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af-ZA"/>
        </w:rPr>
        <w:t>:</w:t>
      </w:r>
    </w:p>
    <w:p w14:paraId="5876E939"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af-ZA"/>
        </w:rPr>
        <w:lastRenderedPageBreak/>
        <w:t xml:space="preserve">Պատվիրատուի ղեկավարը հայտի ապահովման </w:t>
      </w:r>
      <w:r>
        <w:rPr>
          <w:rFonts w:ascii="GHEA Grapalat" w:hAnsi="GHEA Grapalat" w:cs="Sylfaen"/>
          <w:sz w:val="20"/>
          <w:lang w:val="hy-AM"/>
        </w:rPr>
        <w:t>վերադարձման մասին սույն կետով նախատեսված ժամկետներում գրավոր տեղեկացնում է՝</w:t>
      </w:r>
    </w:p>
    <w:p w14:paraId="64DE215F"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38B32868" w14:textId="77777777" w:rsidR="004E191A" w:rsidRDefault="004E191A" w:rsidP="002F6783">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D286BD0" w14:textId="77777777" w:rsidR="004E191A" w:rsidRDefault="004E191A" w:rsidP="002F6783">
      <w:pPr>
        <w:ind w:firstLine="567"/>
        <w:jc w:val="both"/>
        <w:rPr>
          <w:rFonts w:ascii="GHEA Grapalat" w:hAnsi="GHEA Grapalat"/>
          <w:sz w:val="20"/>
          <w:szCs w:val="20"/>
          <w:lang w:val="af-ZA"/>
        </w:rPr>
      </w:pPr>
      <w:r>
        <w:rPr>
          <w:rFonts w:ascii="GHEA Grapalat" w:hAnsi="GHEA Grapalat" w:cs="Sylfaen"/>
          <w:sz w:val="20"/>
          <w:szCs w:val="20"/>
          <w:lang w:val="af-ZA"/>
        </w:rPr>
        <w:t xml:space="preserve">7.2 </w:t>
      </w:r>
      <w:r>
        <w:rPr>
          <w:rFonts w:ascii="GHEA Grapalat" w:hAnsi="GHEA Grapalat"/>
          <w:sz w:val="20"/>
          <w:szCs w:val="20"/>
          <w:lang w:val="hy-AM"/>
        </w:rPr>
        <w:t>Գնման</w:t>
      </w:r>
      <w:r>
        <w:rPr>
          <w:rFonts w:ascii="GHEA Grapalat" w:hAnsi="GHEA Grapalat"/>
          <w:sz w:val="20"/>
          <w:szCs w:val="20"/>
          <w:lang w:val="af-ZA"/>
        </w:rPr>
        <w:t xml:space="preserve"> </w:t>
      </w:r>
      <w:r>
        <w:rPr>
          <w:rFonts w:ascii="GHEA Grapalat" w:hAnsi="GHEA Grapalat"/>
          <w:sz w:val="20"/>
          <w:szCs w:val="20"/>
          <w:lang w:val="hy-AM"/>
        </w:rPr>
        <w:t>ընթացակարգը</w:t>
      </w:r>
      <w:r>
        <w:rPr>
          <w:rFonts w:ascii="GHEA Grapalat" w:hAnsi="GHEA Grapalat"/>
          <w:sz w:val="20"/>
          <w:szCs w:val="20"/>
          <w:lang w:val="af-ZA"/>
        </w:rPr>
        <w:t xml:space="preserve"> </w:t>
      </w:r>
      <w:r>
        <w:rPr>
          <w:rFonts w:ascii="GHEA Grapalat" w:hAnsi="GHEA Grapalat"/>
          <w:sz w:val="20"/>
          <w:szCs w:val="20"/>
          <w:lang w:val="hy-AM"/>
        </w:rPr>
        <w:t>չափաբաժիններով</w:t>
      </w:r>
      <w:r>
        <w:rPr>
          <w:rFonts w:ascii="GHEA Grapalat" w:hAnsi="GHEA Grapalat"/>
          <w:sz w:val="20"/>
          <w:szCs w:val="20"/>
          <w:lang w:val="af-ZA"/>
        </w:rPr>
        <w:t xml:space="preserve"> </w:t>
      </w:r>
      <w:r>
        <w:rPr>
          <w:rFonts w:ascii="GHEA Grapalat" w:hAnsi="GHEA Grapalat"/>
          <w:sz w:val="20"/>
          <w:szCs w:val="20"/>
          <w:lang w:val="hy-AM"/>
        </w:rPr>
        <w:t>կազմակերպվելու</w:t>
      </w:r>
      <w:r>
        <w:rPr>
          <w:rFonts w:ascii="GHEA Grapalat" w:hAnsi="GHEA Grapalat"/>
          <w:sz w:val="20"/>
          <w:szCs w:val="20"/>
          <w:lang w:val="af-ZA"/>
        </w:rPr>
        <w:t xml:space="preserve"> </w:t>
      </w:r>
      <w:r>
        <w:rPr>
          <w:rFonts w:ascii="GHEA Grapalat" w:hAnsi="GHEA Grapalat"/>
          <w:sz w:val="20"/>
          <w:szCs w:val="20"/>
          <w:lang w:val="hy-AM"/>
        </w:rPr>
        <w:t>դեպքում</w:t>
      </w:r>
      <w:r>
        <w:rPr>
          <w:rFonts w:ascii="GHEA Grapalat" w:hAnsi="GHEA Grapalat"/>
          <w:sz w:val="20"/>
          <w:szCs w:val="20"/>
          <w:lang w:val="af-ZA"/>
        </w:rPr>
        <w:t xml:space="preserve">, </w:t>
      </w:r>
      <w:r>
        <w:rPr>
          <w:rFonts w:ascii="GHEA Grapalat" w:hAnsi="GHEA Grapalat"/>
          <w:sz w:val="20"/>
          <w:szCs w:val="20"/>
          <w:lang w:val="hy-AM"/>
        </w:rPr>
        <w:t>եթե</w:t>
      </w:r>
      <w:r>
        <w:rPr>
          <w:rFonts w:ascii="GHEA Grapalat" w:hAnsi="GHEA Grapalat"/>
          <w:sz w:val="20"/>
          <w:szCs w:val="20"/>
          <w:lang w:val="af-ZA"/>
        </w:rPr>
        <w:t xml:space="preserve">`  </w:t>
      </w:r>
    </w:p>
    <w:p w14:paraId="22BCF556" w14:textId="77777777" w:rsidR="004E191A" w:rsidRDefault="004E191A" w:rsidP="004E191A">
      <w:pPr>
        <w:ind w:firstLine="567"/>
        <w:jc w:val="both"/>
        <w:rPr>
          <w:rFonts w:ascii="GHEA Grapalat" w:hAnsi="GHEA Grapalat"/>
          <w:sz w:val="20"/>
          <w:szCs w:val="20"/>
          <w:lang w:val="af-ZA"/>
        </w:rPr>
      </w:pPr>
      <w:r>
        <w:rPr>
          <w:rFonts w:ascii="GHEA Grapalat" w:hAnsi="GHEA Grapalat"/>
          <w:sz w:val="20"/>
          <w:szCs w:val="20"/>
          <w:lang w:val="hy-AM"/>
        </w:rPr>
        <w:t>ա.</w:t>
      </w:r>
      <w:r>
        <w:rPr>
          <w:rFonts w:ascii="GHEA Grapalat" w:hAnsi="GHEA Grapalat"/>
          <w:sz w:val="20"/>
          <w:szCs w:val="20"/>
          <w:lang w:val="af-ZA"/>
        </w:rPr>
        <w:t xml:space="preserve"> </w:t>
      </w:r>
      <w:proofErr w:type="spellStart"/>
      <w:r>
        <w:rPr>
          <w:rFonts w:ascii="GHEA Grapalat" w:hAnsi="GHEA Grapalat"/>
          <w:sz w:val="20"/>
          <w:szCs w:val="20"/>
        </w:rPr>
        <w:t>մասնակիցը</w:t>
      </w:r>
      <w:proofErr w:type="spellEnd"/>
      <w:r>
        <w:rPr>
          <w:rFonts w:ascii="GHEA Grapalat" w:hAnsi="GHEA Grapalat"/>
          <w:sz w:val="20"/>
          <w:szCs w:val="20"/>
          <w:lang w:val="af-ZA"/>
        </w:rPr>
        <w:t xml:space="preserve"> </w:t>
      </w:r>
      <w:proofErr w:type="spellStart"/>
      <w:r>
        <w:rPr>
          <w:rFonts w:ascii="GHEA Grapalat" w:hAnsi="GHEA Grapalat"/>
          <w:sz w:val="20"/>
          <w:szCs w:val="20"/>
        </w:rPr>
        <w:t>հայտ</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մեկից</w:t>
      </w:r>
      <w:proofErr w:type="spellEnd"/>
      <w:r>
        <w:rPr>
          <w:rFonts w:ascii="GHEA Grapalat" w:hAnsi="GHEA Grapalat"/>
          <w:sz w:val="20"/>
          <w:szCs w:val="20"/>
          <w:lang w:val="af-ZA"/>
        </w:rPr>
        <w:t xml:space="preserve"> </w:t>
      </w:r>
      <w:proofErr w:type="spellStart"/>
      <w:r>
        <w:rPr>
          <w:rFonts w:ascii="GHEA Grapalat" w:hAnsi="GHEA Grapalat"/>
          <w:sz w:val="20"/>
          <w:szCs w:val="20"/>
        </w:rPr>
        <w:t>ավել</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ապա</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ապահովումը</w:t>
      </w:r>
      <w:proofErr w:type="spellEnd"/>
      <w:r>
        <w:rPr>
          <w:rFonts w:ascii="GHEA Grapalat" w:hAnsi="GHEA Grapalat"/>
          <w:sz w:val="20"/>
          <w:szCs w:val="20"/>
          <w:lang w:val="af-ZA"/>
        </w:rPr>
        <w:t xml:space="preserve"> </w:t>
      </w:r>
      <w:proofErr w:type="spellStart"/>
      <w:r>
        <w:rPr>
          <w:rFonts w:ascii="GHEA Grapalat" w:hAnsi="GHEA Grapalat"/>
          <w:sz w:val="20"/>
          <w:szCs w:val="20"/>
        </w:rPr>
        <w:t>կարող</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af-ZA"/>
        </w:rPr>
        <w:t xml:space="preserve"> </w:t>
      </w:r>
      <w:proofErr w:type="spellStart"/>
      <w:r>
        <w:rPr>
          <w:rFonts w:ascii="GHEA Grapalat" w:hAnsi="GHEA Grapalat"/>
          <w:sz w:val="20"/>
          <w:szCs w:val="20"/>
        </w:rPr>
        <w:t>ինչպես</w:t>
      </w:r>
      <w:proofErr w:type="spellEnd"/>
      <w:r>
        <w:rPr>
          <w:rFonts w:ascii="GHEA Grapalat" w:hAnsi="GHEA Grapalat"/>
          <w:sz w:val="20"/>
          <w:szCs w:val="20"/>
          <w:lang w:val="af-ZA"/>
        </w:rPr>
        <w:t xml:space="preserve"> </w:t>
      </w:r>
      <w:proofErr w:type="spellStart"/>
      <w:r>
        <w:rPr>
          <w:rFonts w:ascii="GHEA Grapalat" w:hAnsi="GHEA Grapalat"/>
          <w:sz w:val="20"/>
          <w:szCs w:val="20"/>
        </w:rPr>
        <w:t>յուրաքանչյուր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չափաբաժնի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առանձին</w:t>
      </w:r>
      <w:proofErr w:type="spellEnd"/>
      <w:r>
        <w:rPr>
          <w:rFonts w:ascii="GHEA Grapalat" w:hAnsi="GHEA Grapalat"/>
          <w:sz w:val="20"/>
          <w:szCs w:val="20"/>
          <w:lang w:val="af-ZA"/>
        </w:rPr>
        <w:t xml:space="preserve">, </w:t>
      </w:r>
      <w:proofErr w:type="spellStart"/>
      <w:r>
        <w:rPr>
          <w:rFonts w:ascii="GHEA Grapalat" w:hAnsi="GHEA Grapalat"/>
          <w:sz w:val="20"/>
          <w:szCs w:val="20"/>
        </w:rPr>
        <w:t>այնպես</w:t>
      </w:r>
      <w:proofErr w:type="spellEnd"/>
      <w:r>
        <w:rPr>
          <w:rFonts w:ascii="GHEA Grapalat" w:hAnsi="GHEA Grapalat"/>
          <w:sz w:val="20"/>
          <w:szCs w:val="20"/>
          <w:lang w:val="af-ZA"/>
        </w:rPr>
        <w:t xml:space="preserve"> </w:t>
      </w:r>
      <w:proofErr w:type="spellStart"/>
      <w:r>
        <w:rPr>
          <w:rFonts w:ascii="GHEA Grapalat" w:hAnsi="GHEA Grapalat"/>
          <w:sz w:val="20"/>
          <w:szCs w:val="20"/>
        </w:rPr>
        <w:t>էլ</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բոլոր</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համար</w:t>
      </w:r>
      <w:proofErr w:type="spellEnd"/>
      <w:r>
        <w:rPr>
          <w:rFonts w:ascii="GHEA Grapalat" w:hAnsi="GHEA Grapalat"/>
          <w:sz w:val="20"/>
          <w:szCs w:val="20"/>
          <w:lang w:val="af-ZA"/>
        </w:rPr>
        <w:t xml:space="preserve">: </w:t>
      </w:r>
      <w:proofErr w:type="spellStart"/>
      <w:r>
        <w:rPr>
          <w:rFonts w:ascii="GHEA Grapalat" w:hAnsi="GHEA Grapalat"/>
          <w:sz w:val="20"/>
          <w:szCs w:val="20"/>
        </w:rPr>
        <w:t>Մեկ</w:t>
      </w:r>
      <w:proofErr w:type="spellEnd"/>
      <w:r>
        <w:rPr>
          <w:rFonts w:ascii="GHEA Grapalat" w:hAnsi="GHEA Grapalat"/>
          <w:sz w:val="20"/>
          <w:szCs w:val="20"/>
          <w:lang w:val="af-ZA"/>
        </w:rPr>
        <w:t xml:space="preserve"> </w:t>
      </w:r>
      <w:proofErr w:type="spellStart"/>
      <w:r>
        <w:rPr>
          <w:rFonts w:ascii="GHEA Grapalat" w:hAnsi="GHEA Grapalat"/>
          <w:sz w:val="20"/>
          <w:szCs w:val="20"/>
        </w:rPr>
        <w:t>հայտի</w:t>
      </w:r>
      <w:proofErr w:type="spellEnd"/>
      <w:r>
        <w:rPr>
          <w:rFonts w:ascii="GHEA Grapalat" w:hAnsi="GHEA Grapalat"/>
          <w:sz w:val="20"/>
          <w:szCs w:val="20"/>
          <w:lang w:val="af-ZA"/>
        </w:rPr>
        <w:t xml:space="preserve"> </w:t>
      </w:r>
      <w:proofErr w:type="spellStart"/>
      <w:r>
        <w:rPr>
          <w:rFonts w:ascii="GHEA Grapalat" w:hAnsi="GHEA Grapalat"/>
          <w:sz w:val="20"/>
          <w:szCs w:val="20"/>
        </w:rPr>
        <w:t>ապահովում</w:t>
      </w:r>
      <w:proofErr w:type="spellEnd"/>
      <w:r>
        <w:rPr>
          <w:rFonts w:ascii="GHEA Grapalat" w:hAnsi="GHEA Grapalat"/>
          <w:sz w:val="20"/>
          <w:szCs w:val="20"/>
          <w:lang w:val="af-ZA"/>
        </w:rPr>
        <w:t xml:space="preserve"> </w:t>
      </w:r>
      <w:proofErr w:type="spellStart"/>
      <w:r>
        <w:rPr>
          <w:rFonts w:ascii="GHEA Grapalat" w:hAnsi="GHEA Grapalat"/>
          <w:sz w:val="20"/>
          <w:szCs w:val="20"/>
        </w:rPr>
        <w:t>ներկայացվելու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lang w:val="af-ZA"/>
        </w:rPr>
        <w:t xml:space="preserve">, </w:t>
      </w:r>
      <w:proofErr w:type="spellStart"/>
      <w:r>
        <w:rPr>
          <w:rFonts w:ascii="GHEA Grapalat" w:hAnsi="GHEA Grapalat"/>
          <w:sz w:val="20"/>
          <w:szCs w:val="20"/>
        </w:rPr>
        <w:t>դրա</w:t>
      </w:r>
      <w:proofErr w:type="spellEnd"/>
      <w:r>
        <w:rPr>
          <w:rFonts w:ascii="GHEA Grapalat" w:hAnsi="GHEA Grapalat"/>
          <w:sz w:val="20"/>
          <w:szCs w:val="20"/>
          <w:lang w:val="af-ZA"/>
        </w:rPr>
        <w:t xml:space="preserve"> </w:t>
      </w:r>
      <w:proofErr w:type="spellStart"/>
      <w:r>
        <w:rPr>
          <w:rFonts w:ascii="GHEA Grapalat" w:hAnsi="GHEA Grapalat"/>
          <w:sz w:val="20"/>
          <w:szCs w:val="20"/>
        </w:rPr>
        <w:t>գումարը</w:t>
      </w:r>
      <w:proofErr w:type="spellEnd"/>
      <w:r>
        <w:rPr>
          <w:rFonts w:ascii="GHEA Grapalat" w:hAnsi="GHEA Grapalat"/>
          <w:sz w:val="20"/>
          <w:szCs w:val="20"/>
          <w:lang w:val="af-ZA"/>
        </w:rPr>
        <w:t xml:space="preserve"> </w:t>
      </w:r>
      <w:proofErr w:type="spellStart"/>
      <w:r>
        <w:rPr>
          <w:rFonts w:ascii="GHEA Grapalat" w:hAnsi="GHEA Grapalat"/>
          <w:sz w:val="20"/>
          <w:szCs w:val="20"/>
        </w:rPr>
        <w:t>հաշվարկվում</w:t>
      </w:r>
      <w:proofErr w:type="spellEnd"/>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proofErr w:type="spellStart"/>
      <w:r>
        <w:rPr>
          <w:rFonts w:ascii="GHEA Grapalat" w:hAnsi="GHEA Grapalat"/>
          <w:sz w:val="20"/>
          <w:szCs w:val="20"/>
        </w:rPr>
        <w:t>ներկայացված</w:t>
      </w:r>
      <w:proofErr w:type="spellEnd"/>
      <w:r>
        <w:rPr>
          <w:rFonts w:ascii="GHEA Grapalat" w:hAnsi="GHEA Grapalat"/>
          <w:sz w:val="20"/>
          <w:szCs w:val="20"/>
          <w:lang w:val="af-ZA"/>
        </w:rPr>
        <w:t xml:space="preserve"> </w:t>
      </w:r>
      <w:proofErr w:type="spellStart"/>
      <w:r>
        <w:rPr>
          <w:rFonts w:ascii="GHEA Grapalat" w:hAnsi="GHEA Grapalat"/>
          <w:sz w:val="20"/>
          <w:szCs w:val="20"/>
        </w:rPr>
        <w:t>չափաբաժինների</w:t>
      </w:r>
      <w:proofErr w:type="spellEnd"/>
      <w:r>
        <w:rPr>
          <w:rFonts w:ascii="GHEA Grapalat" w:hAnsi="GHEA Grapalat"/>
          <w:sz w:val="20"/>
          <w:szCs w:val="20"/>
          <w:lang w:val="af-ZA"/>
        </w:rPr>
        <w:t xml:space="preserve"> </w:t>
      </w:r>
      <w:r>
        <w:rPr>
          <w:rFonts w:ascii="GHEA Grapalat" w:hAnsi="GHEA Grapalat"/>
          <w:sz w:val="20"/>
          <w:szCs w:val="20"/>
          <w:lang w:val="hy-AM"/>
        </w:rPr>
        <w:t>գնման գների</w:t>
      </w:r>
      <w:r>
        <w:rPr>
          <w:rFonts w:ascii="GHEA Grapalat" w:hAnsi="GHEA Grapalat"/>
          <w:sz w:val="20"/>
          <w:szCs w:val="20"/>
          <w:lang w:val="af-ZA"/>
        </w:rPr>
        <w:t xml:space="preserve"> </w:t>
      </w:r>
      <w:proofErr w:type="spellStart"/>
      <w:r>
        <w:rPr>
          <w:rFonts w:ascii="GHEA Grapalat" w:hAnsi="GHEA Grapalat"/>
          <w:sz w:val="20"/>
          <w:szCs w:val="20"/>
        </w:rPr>
        <w:t>իսկ</w:t>
      </w:r>
      <w:proofErr w:type="spellEnd"/>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գնման</w:t>
      </w:r>
      <w:proofErr w:type="spellEnd"/>
      <w:r>
        <w:rPr>
          <w:rFonts w:ascii="GHEA Grapalat" w:hAnsi="GHEA Grapalat"/>
          <w:sz w:val="20"/>
          <w:szCs w:val="20"/>
          <w:lang w:val="af-ZA"/>
        </w:rPr>
        <w:t xml:space="preserve"> </w:t>
      </w:r>
      <w:proofErr w:type="spellStart"/>
      <w:r>
        <w:rPr>
          <w:rFonts w:ascii="GHEA Grapalat" w:hAnsi="GHEA Grapalat"/>
          <w:sz w:val="20"/>
          <w:szCs w:val="20"/>
        </w:rPr>
        <w:t>գները</w:t>
      </w:r>
      <w:proofErr w:type="spellEnd"/>
      <w:r>
        <w:rPr>
          <w:rFonts w:ascii="GHEA Grapalat" w:hAnsi="GHEA Grapalat"/>
          <w:sz w:val="20"/>
          <w:szCs w:val="20"/>
          <w:lang w:val="af-ZA"/>
        </w:rPr>
        <w:t xml:space="preserve"> </w:t>
      </w:r>
      <w:proofErr w:type="spellStart"/>
      <w:r>
        <w:rPr>
          <w:rFonts w:ascii="GHEA Grapalat" w:hAnsi="GHEA Grapalat"/>
          <w:sz w:val="20"/>
          <w:szCs w:val="20"/>
        </w:rPr>
        <w:t>գերազանցելու</w:t>
      </w:r>
      <w:proofErr w:type="spellEnd"/>
      <w:r>
        <w:rPr>
          <w:rFonts w:ascii="GHEA Grapalat" w:hAnsi="GHEA Grapalat"/>
          <w:sz w:val="20"/>
          <w:szCs w:val="20"/>
          <w:lang w:val="af-ZA"/>
        </w:rPr>
        <w:t xml:space="preserve"> </w:t>
      </w:r>
      <w:proofErr w:type="spellStart"/>
      <w:r>
        <w:rPr>
          <w:rFonts w:ascii="GHEA Grapalat" w:hAnsi="GHEA Grapalat"/>
          <w:sz w:val="20"/>
          <w:szCs w:val="20"/>
        </w:rPr>
        <w:t>դեպքում</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գնային</w:t>
      </w:r>
      <w:proofErr w:type="spellEnd"/>
      <w:r>
        <w:rPr>
          <w:rFonts w:ascii="GHEA Grapalat" w:hAnsi="GHEA Grapalat"/>
          <w:sz w:val="20"/>
          <w:szCs w:val="20"/>
          <w:lang w:val="af-ZA"/>
        </w:rPr>
        <w:t xml:space="preserve"> </w:t>
      </w:r>
      <w:proofErr w:type="spellStart"/>
      <w:r>
        <w:rPr>
          <w:rFonts w:ascii="GHEA Grapalat" w:hAnsi="GHEA Grapalat"/>
          <w:sz w:val="20"/>
          <w:szCs w:val="20"/>
        </w:rPr>
        <w:t>առաջարկների</w:t>
      </w:r>
      <w:proofErr w:type="spellEnd"/>
      <w:r>
        <w:rPr>
          <w:rFonts w:ascii="GHEA Grapalat" w:hAnsi="GHEA Grapalat"/>
          <w:sz w:val="20"/>
          <w:szCs w:val="20"/>
          <w:lang w:val="af-ZA"/>
        </w:rPr>
        <w:t xml:space="preserve"> </w:t>
      </w:r>
      <w:proofErr w:type="spellStart"/>
      <w:r>
        <w:rPr>
          <w:rFonts w:ascii="GHEA Grapalat" w:hAnsi="GHEA Grapalat"/>
          <w:sz w:val="20"/>
          <w:szCs w:val="20"/>
        </w:rPr>
        <w:t>հանրագումարի</w:t>
      </w:r>
      <w:proofErr w:type="spellEnd"/>
      <w:r>
        <w:rPr>
          <w:rFonts w:ascii="GHEA Grapalat" w:hAnsi="GHEA Grapalat"/>
          <w:sz w:val="20"/>
          <w:szCs w:val="20"/>
          <w:lang w:val="af-ZA"/>
        </w:rPr>
        <w:t xml:space="preserve"> </w:t>
      </w:r>
      <w:proofErr w:type="spellStart"/>
      <w:r>
        <w:rPr>
          <w:rFonts w:ascii="GHEA Grapalat" w:hAnsi="GHEA Grapalat"/>
          <w:sz w:val="20"/>
          <w:szCs w:val="20"/>
        </w:rPr>
        <w:t>նկատմամբ</w:t>
      </w:r>
      <w:proofErr w:type="spellEnd"/>
      <w:r>
        <w:rPr>
          <w:rFonts w:ascii="GHEA Grapalat" w:hAnsi="GHEA Grapalat"/>
          <w:sz w:val="20"/>
          <w:szCs w:val="20"/>
        </w:rPr>
        <w:t>՝</w:t>
      </w:r>
      <w:r>
        <w:rPr>
          <w:rFonts w:ascii="GHEA Grapalat" w:hAnsi="GHEA Grapalat"/>
          <w:sz w:val="20"/>
          <w:szCs w:val="20"/>
          <w:lang w:val="af-ZA"/>
        </w:rPr>
        <w:t xml:space="preserve"> </w:t>
      </w:r>
      <w:proofErr w:type="spellStart"/>
      <w:r>
        <w:rPr>
          <w:rFonts w:ascii="GHEA Grapalat" w:hAnsi="GHEA Grapalat"/>
          <w:sz w:val="20"/>
          <w:szCs w:val="20"/>
        </w:rPr>
        <w:t>հաշվի</w:t>
      </w:r>
      <w:proofErr w:type="spellEnd"/>
      <w:r>
        <w:rPr>
          <w:rFonts w:ascii="GHEA Grapalat" w:hAnsi="GHEA Grapalat"/>
          <w:sz w:val="20"/>
          <w:szCs w:val="20"/>
          <w:lang w:val="af-ZA"/>
        </w:rPr>
        <w:t xml:space="preserve"> </w:t>
      </w:r>
      <w:proofErr w:type="spellStart"/>
      <w:r>
        <w:rPr>
          <w:rFonts w:ascii="GHEA Grapalat" w:hAnsi="GHEA Grapalat"/>
          <w:sz w:val="20"/>
          <w:szCs w:val="20"/>
        </w:rPr>
        <w:t>առնելով</w:t>
      </w:r>
      <w:proofErr w:type="spellEnd"/>
      <w:r>
        <w:rPr>
          <w:rFonts w:ascii="GHEA Grapalat" w:hAnsi="GHEA Grapalat"/>
          <w:sz w:val="20"/>
          <w:szCs w:val="20"/>
          <w:lang w:val="af-ZA"/>
        </w:rPr>
        <w:t xml:space="preserve"> </w:t>
      </w:r>
      <w:proofErr w:type="spellStart"/>
      <w:r>
        <w:rPr>
          <w:rFonts w:ascii="GHEA Grapalat" w:hAnsi="GHEA Grapalat"/>
          <w:sz w:val="20"/>
          <w:szCs w:val="20"/>
        </w:rPr>
        <w:t>Կարգի</w:t>
      </w:r>
      <w:proofErr w:type="spellEnd"/>
      <w:r>
        <w:rPr>
          <w:rFonts w:ascii="GHEA Grapalat" w:hAnsi="GHEA Grapalat"/>
          <w:sz w:val="20"/>
          <w:szCs w:val="20"/>
          <w:lang w:val="af-ZA"/>
        </w:rPr>
        <w:t xml:space="preserve"> 32-</w:t>
      </w:r>
      <w:proofErr w:type="spellStart"/>
      <w:r>
        <w:rPr>
          <w:rFonts w:ascii="GHEA Grapalat" w:hAnsi="GHEA Grapalat"/>
          <w:sz w:val="20"/>
          <w:szCs w:val="20"/>
        </w:rPr>
        <w:t>րդ</w:t>
      </w:r>
      <w:proofErr w:type="spellEnd"/>
      <w:r>
        <w:rPr>
          <w:rFonts w:ascii="GHEA Grapalat" w:hAnsi="GHEA Grapalat"/>
          <w:sz w:val="20"/>
          <w:szCs w:val="20"/>
          <w:lang w:val="af-ZA"/>
        </w:rPr>
        <w:t xml:space="preserve"> </w:t>
      </w:r>
      <w:proofErr w:type="spellStart"/>
      <w:r>
        <w:rPr>
          <w:rFonts w:ascii="GHEA Grapalat" w:hAnsi="GHEA Grapalat"/>
          <w:sz w:val="20"/>
          <w:szCs w:val="20"/>
        </w:rPr>
        <w:t>կետի</w:t>
      </w:r>
      <w:proofErr w:type="spellEnd"/>
      <w:r>
        <w:rPr>
          <w:rFonts w:ascii="GHEA Grapalat" w:hAnsi="GHEA Grapalat"/>
          <w:sz w:val="20"/>
          <w:szCs w:val="20"/>
          <w:lang w:val="af-ZA"/>
        </w:rPr>
        <w:t xml:space="preserve"> 1-</w:t>
      </w:r>
      <w:proofErr w:type="spellStart"/>
      <w:r>
        <w:rPr>
          <w:rFonts w:ascii="GHEA Grapalat" w:hAnsi="GHEA Grapalat"/>
          <w:sz w:val="20"/>
          <w:szCs w:val="20"/>
        </w:rPr>
        <w:t>ին</w:t>
      </w:r>
      <w:proofErr w:type="spellEnd"/>
      <w:r>
        <w:rPr>
          <w:rFonts w:ascii="GHEA Grapalat" w:hAnsi="GHEA Grapalat"/>
          <w:sz w:val="20"/>
          <w:szCs w:val="20"/>
          <w:lang w:val="af-ZA"/>
        </w:rPr>
        <w:t xml:space="preserve"> </w:t>
      </w:r>
      <w:proofErr w:type="spellStart"/>
      <w:r>
        <w:rPr>
          <w:rFonts w:ascii="GHEA Grapalat" w:hAnsi="GHEA Grapalat"/>
          <w:sz w:val="20"/>
          <w:szCs w:val="20"/>
        </w:rPr>
        <w:t>ենթակետի</w:t>
      </w:r>
      <w:proofErr w:type="spellEnd"/>
      <w:r>
        <w:rPr>
          <w:rFonts w:ascii="GHEA Grapalat" w:hAnsi="GHEA Grapalat"/>
          <w:sz w:val="20"/>
          <w:szCs w:val="20"/>
          <w:lang w:val="af-ZA"/>
        </w:rPr>
        <w:t xml:space="preserve"> «</w:t>
      </w:r>
      <w:r>
        <w:rPr>
          <w:rFonts w:ascii="GHEA Grapalat" w:hAnsi="GHEA Grapalat"/>
          <w:sz w:val="20"/>
          <w:szCs w:val="20"/>
          <w:lang w:val="hy-AM"/>
        </w:rPr>
        <w:t>ե</w:t>
      </w:r>
      <w:r>
        <w:rPr>
          <w:rFonts w:ascii="GHEA Grapalat" w:hAnsi="GHEA Grapalat"/>
          <w:sz w:val="20"/>
          <w:szCs w:val="20"/>
          <w:lang w:val="af-ZA"/>
        </w:rPr>
        <w:t xml:space="preserve">» </w:t>
      </w:r>
      <w:proofErr w:type="spellStart"/>
      <w:r>
        <w:rPr>
          <w:rFonts w:ascii="GHEA Grapalat" w:hAnsi="GHEA Grapalat"/>
          <w:sz w:val="20"/>
          <w:szCs w:val="20"/>
        </w:rPr>
        <w:t>պարբերության</w:t>
      </w:r>
      <w:proofErr w:type="spellEnd"/>
      <w:r>
        <w:rPr>
          <w:rFonts w:ascii="GHEA Grapalat" w:hAnsi="GHEA Grapalat"/>
          <w:sz w:val="20"/>
          <w:szCs w:val="20"/>
          <w:lang w:val="af-ZA"/>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hy-AM"/>
        </w:rPr>
        <w:t>:</w:t>
      </w:r>
    </w:p>
    <w:p w14:paraId="56C66809"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7.3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վճարում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հայտի</w:t>
      </w:r>
      <w:r>
        <w:rPr>
          <w:rFonts w:ascii="GHEA Grapalat" w:hAnsi="GHEA Grapalat" w:cs="Sylfaen"/>
          <w:sz w:val="20"/>
          <w:lang w:val="af-ZA"/>
        </w:rPr>
        <w:t xml:space="preserve"> </w:t>
      </w:r>
      <w:r>
        <w:rPr>
          <w:rFonts w:ascii="GHEA Grapalat" w:hAnsi="GHEA Grapalat" w:cs="Sylfaen"/>
          <w:sz w:val="20"/>
          <w:lang w:val="ru-RU"/>
        </w:rPr>
        <w:t>ապահովումը</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նա</w:t>
      </w:r>
      <w:r>
        <w:rPr>
          <w:rFonts w:ascii="GHEA Grapalat" w:hAnsi="GHEA Grapalat" w:cs="Sylfaen"/>
          <w:sz w:val="20"/>
          <w:lang w:val="af-ZA"/>
        </w:rPr>
        <w:t>`</w:t>
      </w:r>
    </w:p>
    <w:p w14:paraId="1491F771" w14:textId="77777777" w:rsidR="004E191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w:t>
      </w:r>
      <w:r>
        <w:rPr>
          <w:rFonts w:ascii="GHEA Grapalat" w:hAnsi="GHEA Grapalat" w:cs="Sylfaen"/>
          <w:sz w:val="20"/>
          <w:lang w:val="af-ZA"/>
        </w:rPr>
        <w:t xml:space="preserve">, </w:t>
      </w:r>
      <w:r>
        <w:rPr>
          <w:rFonts w:ascii="GHEA Grapalat" w:hAnsi="GHEA Grapalat" w:cs="Sylfaen"/>
          <w:sz w:val="20"/>
          <w:lang w:val="ru-RU"/>
        </w:rPr>
        <w:t>սակայն</w:t>
      </w:r>
      <w:r>
        <w:rPr>
          <w:rFonts w:ascii="GHEA Grapalat" w:hAnsi="GHEA Grapalat" w:cs="Sylfaen"/>
          <w:sz w:val="20"/>
          <w:lang w:val="af-ZA"/>
        </w:rPr>
        <w:t xml:space="preserve"> </w:t>
      </w:r>
      <w:r>
        <w:rPr>
          <w:rFonts w:ascii="GHEA Grapalat" w:hAnsi="GHEA Grapalat" w:cs="Sylfaen"/>
          <w:sz w:val="20"/>
          <w:lang w:val="ru-RU"/>
        </w:rPr>
        <w:t>հրաժարվում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զրկվում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իրավունքից</w:t>
      </w:r>
      <w:r>
        <w:rPr>
          <w:rFonts w:ascii="GHEA Grapalat" w:hAnsi="GHEA Grapalat" w:cs="Sylfaen"/>
          <w:sz w:val="20"/>
          <w:lang w:val="af-ZA"/>
        </w:rPr>
        <w:t>.</w:t>
      </w:r>
    </w:p>
    <w:p w14:paraId="3ECE592E" w14:textId="77777777" w:rsidR="004E191A" w:rsidRPr="00C56C5A" w:rsidRDefault="004E191A" w:rsidP="002F6783">
      <w:pPr>
        <w:ind w:firstLine="567"/>
        <w:jc w:val="both"/>
        <w:rPr>
          <w:rFonts w:ascii="GHEA Grapalat" w:hAnsi="GHEA Grapalat" w:cs="Sylfaen"/>
          <w:sz w:val="20"/>
          <w:lang w:val="af-ZA"/>
        </w:rPr>
      </w:pPr>
      <w:r>
        <w:rPr>
          <w:rFonts w:ascii="GHEA Grapalat" w:hAnsi="GHEA Grapalat" w:cs="Sylfaen"/>
          <w:sz w:val="20"/>
          <w:lang w:val="af-ZA"/>
        </w:rPr>
        <w:t xml:space="preserve">2) </w:t>
      </w:r>
      <w:r>
        <w:rPr>
          <w:rFonts w:ascii="GHEA Grapalat" w:hAnsi="GHEA Grapalat" w:cs="Sylfaen"/>
          <w:sz w:val="20"/>
          <w:lang w:val="ru-RU"/>
        </w:rPr>
        <w:t>խախտել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գործընթացի</w:t>
      </w:r>
      <w:r>
        <w:rPr>
          <w:rFonts w:ascii="GHEA Grapalat" w:hAnsi="GHEA Grapalat" w:cs="Sylfaen"/>
          <w:sz w:val="20"/>
          <w:lang w:val="af-ZA"/>
        </w:rPr>
        <w:t xml:space="preserve"> </w:t>
      </w:r>
      <w:r>
        <w:rPr>
          <w:rFonts w:ascii="GHEA Grapalat" w:hAnsi="GHEA Grapalat" w:cs="Sylfaen"/>
          <w:sz w:val="20"/>
          <w:lang w:val="ru-RU"/>
        </w:rPr>
        <w:t>շրջանակում</w:t>
      </w:r>
      <w:r>
        <w:rPr>
          <w:rFonts w:ascii="GHEA Grapalat" w:hAnsi="GHEA Grapalat" w:cs="Sylfaen"/>
          <w:sz w:val="20"/>
          <w:lang w:val="af-ZA"/>
        </w:rPr>
        <w:t xml:space="preserve"> </w:t>
      </w:r>
      <w:r>
        <w:rPr>
          <w:rFonts w:ascii="GHEA Grapalat" w:hAnsi="GHEA Grapalat" w:cs="Sylfaen"/>
          <w:sz w:val="20"/>
          <w:lang w:val="ru-RU"/>
        </w:rPr>
        <w:t>ստանձնած</w:t>
      </w:r>
      <w:r>
        <w:rPr>
          <w:rFonts w:ascii="GHEA Grapalat" w:hAnsi="GHEA Grapalat" w:cs="Sylfaen"/>
          <w:sz w:val="20"/>
          <w:lang w:val="af-ZA"/>
        </w:rPr>
        <w:t xml:space="preserve"> </w:t>
      </w:r>
      <w:r>
        <w:rPr>
          <w:rFonts w:ascii="GHEA Grapalat" w:hAnsi="GHEA Grapalat" w:cs="Sylfaen"/>
          <w:sz w:val="20"/>
          <w:lang w:val="ru-RU"/>
        </w:rPr>
        <w:t>պարտավորություն</w:t>
      </w:r>
      <w:r>
        <w:rPr>
          <w:rFonts w:ascii="GHEA Grapalat" w:hAnsi="GHEA Grapalat" w:cs="Sylfaen"/>
          <w:sz w:val="20"/>
          <w:lang w:val="af-ZA"/>
        </w:rPr>
        <w:t xml:space="preserve">, </w:t>
      </w:r>
      <w:r>
        <w:rPr>
          <w:rFonts w:ascii="GHEA Grapalat" w:hAnsi="GHEA Grapalat" w:cs="Sylfaen"/>
          <w:sz w:val="20"/>
          <w:lang w:val="ru-RU"/>
        </w:rPr>
        <w:t>որը</w:t>
      </w:r>
      <w:r>
        <w:rPr>
          <w:rFonts w:ascii="GHEA Grapalat" w:hAnsi="GHEA Grapalat" w:cs="Sylfaen"/>
          <w:sz w:val="20"/>
          <w:lang w:val="af-ZA"/>
        </w:rPr>
        <w:t xml:space="preserve"> </w:t>
      </w:r>
      <w:r>
        <w:rPr>
          <w:rFonts w:ascii="GHEA Grapalat" w:hAnsi="GHEA Grapalat" w:cs="Sylfaen"/>
          <w:sz w:val="20"/>
          <w:lang w:val="ru-RU"/>
        </w:rPr>
        <w:t>հանգեցրել</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գործընթացին</w:t>
      </w:r>
      <w:r w:rsidRPr="00C56C5A">
        <w:rPr>
          <w:rFonts w:ascii="GHEA Grapalat" w:hAnsi="GHEA Grapalat" w:cs="Sylfaen"/>
          <w:sz w:val="20"/>
          <w:lang w:val="af-ZA"/>
        </w:rPr>
        <w:t xml:space="preserve"> </w:t>
      </w:r>
      <w:r>
        <w:rPr>
          <w:rFonts w:ascii="GHEA Grapalat" w:hAnsi="GHEA Grapalat" w:cs="Sylfaen"/>
          <w:sz w:val="20"/>
          <w:lang w:val="ru-RU"/>
        </w:rPr>
        <w:t>տվյալ</w:t>
      </w:r>
      <w:r w:rsidRPr="00C56C5A">
        <w:rPr>
          <w:rFonts w:ascii="GHEA Grapalat" w:hAnsi="GHEA Grapalat" w:cs="Sylfaen"/>
          <w:sz w:val="20"/>
          <w:lang w:val="af-ZA"/>
        </w:rPr>
        <w:t xml:space="preserve"> </w:t>
      </w:r>
      <w:r w:rsidRPr="00E13045">
        <w:rPr>
          <w:rFonts w:ascii="GHEA Grapalat" w:hAnsi="GHEA Grapalat" w:cs="Sylfaen"/>
          <w:sz w:val="20"/>
          <w:lang w:val="ru-RU"/>
        </w:rPr>
        <w:t>Մ</w:t>
      </w:r>
      <w:r>
        <w:rPr>
          <w:rFonts w:ascii="GHEA Grapalat" w:hAnsi="GHEA Grapalat" w:cs="Sylfaen"/>
          <w:sz w:val="20"/>
          <w:lang w:val="ru-RU"/>
        </w:rPr>
        <w:t>ասնակցի</w:t>
      </w:r>
      <w:r w:rsidRPr="00C56C5A">
        <w:rPr>
          <w:rFonts w:ascii="GHEA Grapalat" w:hAnsi="GHEA Grapalat" w:cs="Sylfaen"/>
          <w:sz w:val="20"/>
          <w:lang w:val="af-ZA"/>
        </w:rPr>
        <w:t xml:space="preserve"> </w:t>
      </w:r>
      <w:r>
        <w:rPr>
          <w:rFonts w:ascii="GHEA Grapalat" w:hAnsi="GHEA Grapalat" w:cs="Sylfaen"/>
          <w:sz w:val="20"/>
          <w:lang w:val="ru-RU"/>
        </w:rPr>
        <w:t>հետագա</w:t>
      </w:r>
      <w:r w:rsidRPr="00C56C5A">
        <w:rPr>
          <w:rFonts w:ascii="GHEA Grapalat" w:hAnsi="GHEA Grapalat" w:cs="Sylfaen"/>
          <w:sz w:val="20"/>
          <w:lang w:val="af-ZA"/>
        </w:rPr>
        <w:t xml:space="preserve"> </w:t>
      </w:r>
      <w:r>
        <w:rPr>
          <w:rFonts w:ascii="GHEA Grapalat" w:hAnsi="GHEA Grapalat" w:cs="Sylfaen"/>
          <w:sz w:val="20"/>
          <w:lang w:val="ru-RU"/>
        </w:rPr>
        <w:t>մասնակցության</w:t>
      </w:r>
      <w:r w:rsidRPr="00C56C5A">
        <w:rPr>
          <w:rFonts w:ascii="GHEA Grapalat" w:hAnsi="GHEA Grapalat" w:cs="Sylfaen"/>
          <w:sz w:val="20"/>
          <w:lang w:val="af-ZA"/>
        </w:rPr>
        <w:t xml:space="preserve"> </w:t>
      </w:r>
      <w:r>
        <w:rPr>
          <w:rFonts w:ascii="GHEA Grapalat" w:hAnsi="GHEA Grapalat" w:cs="Sylfaen"/>
          <w:sz w:val="20"/>
          <w:lang w:val="ru-RU"/>
        </w:rPr>
        <w:t>դադարեցմանը</w:t>
      </w:r>
      <w:r w:rsidRPr="00C56C5A">
        <w:rPr>
          <w:rFonts w:ascii="GHEA Grapalat" w:hAnsi="GHEA Grapalat" w:cs="Sylfaen"/>
          <w:sz w:val="20"/>
          <w:lang w:val="af-ZA"/>
        </w:rPr>
        <w:t>.</w:t>
      </w:r>
    </w:p>
    <w:p w14:paraId="0D401D38" w14:textId="77777777" w:rsidR="004E191A" w:rsidRPr="00C56C5A" w:rsidRDefault="004E191A" w:rsidP="0057634B">
      <w:pPr>
        <w:tabs>
          <w:tab w:val="left" w:pos="1170"/>
        </w:tabs>
        <w:ind w:firstLine="567"/>
        <w:jc w:val="both"/>
        <w:rPr>
          <w:rFonts w:ascii="GHEA Grapalat" w:hAnsi="GHEA Grapalat" w:cs="Sylfaen"/>
          <w:sz w:val="20"/>
          <w:lang w:val="af-ZA"/>
        </w:rPr>
      </w:pPr>
      <w:r w:rsidRPr="00C56C5A">
        <w:rPr>
          <w:rFonts w:ascii="GHEA Grapalat" w:hAnsi="GHEA Grapalat" w:cs="Sylfaen"/>
          <w:sz w:val="20"/>
          <w:lang w:val="af-ZA"/>
        </w:rPr>
        <w:t>7.4</w:t>
      </w:r>
      <w:r w:rsidRPr="00C56C5A">
        <w:rPr>
          <w:rFonts w:ascii="GHEA Grapalat" w:hAnsi="GHEA Grapalat" w:cs="Sylfaen"/>
          <w:sz w:val="20"/>
          <w:lang w:val="af-ZA"/>
        </w:rPr>
        <w:tab/>
      </w:r>
      <w:r>
        <w:rPr>
          <w:rFonts w:ascii="GHEA Grapalat" w:hAnsi="GHEA Grapalat" w:cs="Sylfaen"/>
          <w:sz w:val="20"/>
          <w:lang w:val="ru-RU"/>
        </w:rPr>
        <w:t>Հայտի</w:t>
      </w:r>
      <w:r w:rsidRPr="00C56C5A">
        <w:rPr>
          <w:rFonts w:ascii="GHEA Grapalat" w:hAnsi="GHEA Grapalat" w:cs="Sylfaen"/>
          <w:sz w:val="20"/>
          <w:lang w:val="af-ZA"/>
        </w:rPr>
        <w:t xml:space="preserve"> </w:t>
      </w:r>
      <w:r>
        <w:rPr>
          <w:rFonts w:ascii="GHEA Grapalat" w:hAnsi="GHEA Grapalat" w:cs="Sylfaen"/>
          <w:sz w:val="20"/>
          <w:lang w:val="ru-RU"/>
        </w:rPr>
        <w:t>ապահով</w:t>
      </w:r>
      <w:r w:rsidRPr="00E13045">
        <w:rPr>
          <w:rFonts w:ascii="GHEA Grapalat" w:hAnsi="GHEA Grapalat" w:cs="Sylfaen"/>
          <w:sz w:val="20"/>
          <w:lang w:val="ru-RU"/>
        </w:rPr>
        <w:t>ումը</w:t>
      </w:r>
      <w:r w:rsidRPr="00C56C5A">
        <w:rPr>
          <w:rFonts w:ascii="GHEA Grapalat" w:hAnsi="GHEA Grapalat" w:cs="Sylfaen"/>
          <w:sz w:val="20"/>
          <w:lang w:val="af-ZA"/>
        </w:rPr>
        <w:t xml:space="preserve"> </w:t>
      </w:r>
      <w:r w:rsidRPr="00E13045">
        <w:rPr>
          <w:rFonts w:ascii="GHEA Grapalat" w:hAnsi="GHEA Grapalat" w:cs="Sylfaen"/>
          <w:sz w:val="20"/>
          <w:lang w:val="ru-RU"/>
        </w:rPr>
        <w:t>պետք</w:t>
      </w:r>
      <w:r w:rsidRPr="00C56C5A">
        <w:rPr>
          <w:rFonts w:ascii="GHEA Grapalat" w:hAnsi="GHEA Grapalat" w:cs="Sylfaen"/>
          <w:sz w:val="20"/>
          <w:lang w:val="af-ZA"/>
        </w:rPr>
        <w:t xml:space="preserve"> </w:t>
      </w:r>
      <w:r w:rsidRPr="00E13045">
        <w:rPr>
          <w:rFonts w:ascii="GHEA Grapalat" w:hAnsi="GHEA Grapalat" w:cs="Sylfaen"/>
          <w:sz w:val="20"/>
          <w:lang w:val="ru-RU"/>
        </w:rPr>
        <w:t>է</w:t>
      </w:r>
      <w:r w:rsidRPr="00C56C5A">
        <w:rPr>
          <w:rFonts w:ascii="GHEA Grapalat" w:hAnsi="GHEA Grapalat" w:cs="Sylfaen"/>
          <w:sz w:val="20"/>
          <w:lang w:val="af-ZA"/>
        </w:rPr>
        <w:t xml:space="preserve"> </w:t>
      </w:r>
      <w:r w:rsidRPr="00E13045">
        <w:rPr>
          <w:rFonts w:ascii="GHEA Grapalat" w:hAnsi="GHEA Grapalat" w:cs="Sylfaen"/>
          <w:sz w:val="20"/>
          <w:lang w:val="ru-RU"/>
        </w:rPr>
        <w:t>վավեր</w:t>
      </w:r>
      <w:r w:rsidRPr="00C56C5A">
        <w:rPr>
          <w:rFonts w:ascii="GHEA Grapalat" w:hAnsi="GHEA Grapalat" w:cs="Sylfaen"/>
          <w:sz w:val="20"/>
          <w:lang w:val="af-ZA"/>
        </w:rPr>
        <w:t xml:space="preserve"> </w:t>
      </w:r>
      <w:r w:rsidRPr="00E13045">
        <w:rPr>
          <w:rFonts w:ascii="GHEA Grapalat" w:hAnsi="GHEA Grapalat" w:cs="Sylfaen"/>
          <w:sz w:val="20"/>
          <w:lang w:val="ru-RU"/>
        </w:rPr>
        <w:t>լինի</w:t>
      </w:r>
      <w:r w:rsidRPr="00C56C5A">
        <w:rPr>
          <w:rFonts w:ascii="GHEA Grapalat" w:hAnsi="GHEA Grapalat" w:cs="Sylfaen"/>
          <w:sz w:val="20"/>
          <w:lang w:val="af-ZA"/>
        </w:rPr>
        <w:t xml:space="preserve">  </w:t>
      </w:r>
      <w:r w:rsidRPr="00E13045">
        <w:rPr>
          <w:rFonts w:ascii="GHEA Grapalat" w:hAnsi="GHEA Grapalat" w:cs="Sylfaen"/>
          <w:sz w:val="20"/>
          <w:lang w:val="ru-RU"/>
        </w:rPr>
        <w:t>հայտերի</w:t>
      </w:r>
      <w:r w:rsidRPr="00C56C5A">
        <w:rPr>
          <w:rFonts w:ascii="GHEA Grapalat" w:hAnsi="GHEA Grapalat" w:cs="Sylfaen"/>
          <w:sz w:val="20"/>
          <w:lang w:val="af-ZA"/>
        </w:rPr>
        <w:t xml:space="preserve"> </w:t>
      </w:r>
      <w:r w:rsidRPr="00E13045">
        <w:rPr>
          <w:rFonts w:ascii="GHEA Grapalat" w:hAnsi="GHEA Grapalat" w:cs="Sylfaen"/>
          <w:sz w:val="20"/>
          <w:lang w:val="ru-RU"/>
        </w:rPr>
        <w:t>ներկայացման</w:t>
      </w:r>
      <w:r w:rsidRPr="00C56C5A">
        <w:rPr>
          <w:rFonts w:ascii="GHEA Grapalat" w:hAnsi="GHEA Grapalat" w:cs="Sylfaen"/>
          <w:sz w:val="20"/>
          <w:lang w:val="af-ZA"/>
        </w:rPr>
        <w:t xml:space="preserve"> </w:t>
      </w:r>
      <w:r w:rsidRPr="00E13045">
        <w:rPr>
          <w:rFonts w:ascii="GHEA Grapalat" w:hAnsi="GHEA Grapalat" w:cs="Sylfaen"/>
          <w:sz w:val="20"/>
          <w:lang w:val="ru-RU"/>
        </w:rPr>
        <w:t>վերջնաժամկետը</w:t>
      </w:r>
      <w:r w:rsidRPr="00C56C5A">
        <w:rPr>
          <w:rFonts w:ascii="GHEA Grapalat" w:hAnsi="GHEA Grapalat" w:cs="Sylfaen"/>
          <w:sz w:val="20"/>
          <w:lang w:val="af-ZA"/>
        </w:rPr>
        <w:t xml:space="preserve"> </w:t>
      </w:r>
      <w:r w:rsidRPr="00E13045">
        <w:rPr>
          <w:rFonts w:ascii="GHEA Grapalat" w:hAnsi="GHEA Grapalat" w:cs="Sylfaen"/>
          <w:sz w:val="20"/>
          <w:lang w:val="ru-RU"/>
        </w:rPr>
        <w:t>լրանալու</w:t>
      </w:r>
      <w:r w:rsidRPr="00C56C5A">
        <w:rPr>
          <w:rFonts w:ascii="GHEA Grapalat" w:hAnsi="GHEA Grapalat" w:cs="Sylfaen"/>
          <w:sz w:val="20"/>
          <w:lang w:val="af-ZA"/>
        </w:rPr>
        <w:t xml:space="preserve"> </w:t>
      </w:r>
      <w:r w:rsidRPr="00E13045">
        <w:rPr>
          <w:rFonts w:ascii="GHEA Grapalat" w:hAnsi="GHEA Grapalat" w:cs="Sylfaen"/>
          <w:sz w:val="20"/>
          <w:lang w:val="ru-RU"/>
        </w:rPr>
        <w:t>օրվանից</w:t>
      </w:r>
      <w:r w:rsidRPr="00C56C5A">
        <w:rPr>
          <w:rFonts w:ascii="GHEA Grapalat" w:hAnsi="GHEA Grapalat" w:cs="Sylfaen"/>
          <w:sz w:val="20"/>
          <w:lang w:val="af-ZA"/>
        </w:rPr>
        <w:t xml:space="preserve"> </w:t>
      </w:r>
      <w:r w:rsidRPr="00E13045">
        <w:rPr>
          <w:rFonts w:ascii="GHEA Grapalat" w:hAnsi="GHEA Grapalat" w:cs="Sylfaen"/>
          <w:sz w:val="20"/>
          <w:lang w:val="ru-RU"/>
        </w:rPr>
        <w:t>հաշված</w:t>
      </w:r>
      <w:r w:rsidRPr="00C56C5A">
        <w:rPr>
          <w:rFonts w:ascii="GHEA Grapalat" w:hAnsi="GHEA Grapalat" w:cs="Sylfaen"/>
          <w:sz w:val="20"/>
          <w:lang w:val="af-ZA"/>
        </w:rPr>
        <w:t xml:space="preserve"> </w:t>
      </w:r>
      <w:r w:rsidRPr="00C56C5A">
        <w:rPr>
          <w:rFonts w:ascii="GHEA Grapalat" w:hAnsi="GHEA Grapalat" w:cs="Sylfaen"/>
          <w:b/>
          <w:bCs/>
          <w:sz w:val="20"/>
          <w:lang w:val="af-ZA"/>
        </w:rPr>
        <w:t>90 (</w:t>
      </w:r>
      <w:r w:rsidRPr="00E13045">
        <w:rPr>
          <w:rFonts w:ascii="GHEA Grapalat" w:hAnsi="GHEA Grapalat" w:cs="Sylfaen"/>
          <w:b/>
          <w:bCs/>
          <w:sz w:val="20"/>
          <w:lang w:val="ru-RU"/>
        </w:rPr>
        <w:t>իննսուն</w:t>
      </w:r>
      <w:r w:rsidRPr="00C56C5A">
        <w:rPr>
          <w:rFonts w:ascii="GHEA Grapalat" w:hAnsi="GHEA Grapalat" w:cs="Sylfaen"/>
          <w:b/>
          <w:bCs/>
          <w:sz w:val="20"/>
          <w:lang w:val="af-ZA"/>
        </w:rPr>
        <w:t>)</w:t>
      </w:r>
      <w:r w:rsidRPr="00C56C5A">
        <w:rPr>
          <w:rFonts w:ascii="GHEA Grapalat" w:hAnsi="GHEA Grapalat" w:cs="Sylfaen"/>
          <w:sz w:val="20"/>
          <w:lang w:val="af-ZA"/>
        </w:rPr>
        <w:t xml:space="preserve"> </w:t>
      </w:r>
      <w:r w:rsidRPr="00E13045">
        <w:rPr>
          <w:rFonts w:ascii="GHEA Grapalat" w:hAnsi="GHEA Grapalat" w:cs="Sylfaen"/>
          <w:sz w:val="20"/>
          <w:lang w:val="ru-RU"/>
        </w:rPr>
        <w:t>աշխատանքային</w:t>
      </w:r>
      <w:r w:rsidRPr="00C56C5A">
        <w:rPr>
          <w:rFonts w:ascii="GHEA Grapalat" w:hAnsi="GHEA Grapalat" w:cs="Sylfaen"/>
          <w:sz w:val="20"/>
          <w:lang w:val="af-ZA"/>
        </w:rPr>
        <w:t xml:space="preserve"> </w:t>
      </w:r>
      <w:r w:rsidRPr="00E13045">
        <w:rPr>
          <w:rFonts w:ascii="GHEA Grapalat" w:hAnsi="GHEA Grapalat" w:cs="Sylfaen"/>
          <w:sz w:val="20"/>
          <w:lang w:val="ru-RU"/>
        </w:rPr>
        <w:t>օր</w:t>
      </w:r>
      <w:r w:rsidRPr="00C56C5A">
        <w:rPr>
          <w:rFonts w:ascii="GHEA Grapalat" w:hAnsi="GHEA Grapalat" w:cs="Sylfaen"/>
          <w:sz w:val="20"/>
          <w:lang w:val="af-ZA"/>
        </w:rPr>
        <w:t>:</w:t>
      </w:r>
      <w:r w:rsidRPr="00E13045">
        <w:rPr>
          <w:rFonts w:cs="Sylfaen"/>
          <w:lang w:val="ru-RU"/>
        </w:rPr>
        <w:footnoteReference w:id="5"/>
      </w:r>
      <w:r w:rsidRPr="00C56C5A">
        <w:rPr>
          <w:rFonts w:ascii="GHEA Grapalat" w:hAnsi="GHEA Grapalat" w:cs="Sylfaen"/>
          <w:sz w:val="20"/>
          <w:lang w:val="af-ZA"/>
        </w:rPr>
        <w:t xml:space="preserve"> </w:t>
      </w:r>
    </w:p>
    <w:p w14:paraId="6FADA935" w14:textId="6E934200" w:rsidR="004E191A" w:rsidRPr="00C56C5A" w:rsidRDefault="004E191A" w:rsidP="00E26669">
      <w:pPr>
        <w:pStyle w:val="NormalWeb"/>
        <w:rPr>
          <w:sz w:val="20"/>
          <w:szCs w:val="24"/>
          <w:lang w:val="af-ZA"/>
        </w:rPr>
      </w:pPr>
      <w:r w:rsidRPr="00C56C5A">
        <w:rPr>
          <w:sz w:val="20"/>
          <w:szCs w:val="24"/>
          <w:lang w:val="af-ZA"/>
        </w:rPr>
        <w:t xml:space="preserve">   </w:t>
      </w:r>
      <w:r w:rsidR="00AC63BC" w:rsidRPr="00C56C5A">
        <w:rPr>
          <w:sz w:val="20"/>
          <w:szCs w:val="24"/>
          <w:lang w:val="af-ZA"/>
        </w:rPr>
        <w:t xml:space="preserve">       </w:t>
      </w:r>
      <w:r w:rsidRPr="00C56C5A">
        <w:rPr>
          <w:sz w:val="20"/>
          <w:szCs w:val="24"/>
          <w:lang w:val="af-ZA"/>
        </w:rPr>
        <w:t xml:space="preserve">7.5 </w:t>
      </w:r>
      <w:r w:rsidRPr="00E13045">
        <w:rPr>
          <w:sz w:val="20"/>
          <w:szCs w:val="24"/>
          <w:lang w:val="ru-RU"/>
        </w:rPr>
        <w:t>Պատվիրատուի</w:t>
      </w:r>
      <w:r w:rsidRPr="00C56C5A">
        <w:rPr>
          <w:sz w:val="20"/>
          <w:szCs w:val="24"/>
          <w:lang w:val="af-ZA"/>
        </w:rPr>
        <w:t xml:space="preserve"> </w:t>
      </w:r>
      <w:r w:rsidRPr="00E13045">
        <w:rPr>
          <w:sz w:val="20"/>
          <w:szCs w:val="24"/>
          <w:lang w:val="ru-RU"/>
        </w:rPr>
        <w:t>ղեկավարը</w:t>
      </w:r>
      <w:r w:rsidRPr="00C56C5A">
        <w:rPr>
          <w:sz w:val="20"/>
          <w:szCs w:val="24"/>
          <w:lang w:val="af-ZA"/>
        </w:rPr>
        <w:t xml:space="preserve"> </w:t>
      </w:r>
      <w:r w:rsidRPr="00E13045">
        <w:rPr>
          <w:sz w:val="20"/>
          <w:szCs w:val="24"/>
          <w:lang w:val="ru-RU"/>
        </w:rPr>
        <w:t>հայտի</w:t>
      </w:r>
      <w:r w:rsidRPr="00C56C5A">
        <w:rPr>
          <w:sz w:val="20"/>
          <w:szCs w:val="24"/>
          <w:lang w:val="af-ZA"/>
        </w:rPr>
        <w:t xml:space="preserve"> </w:t>
      </w:r>
      <w:r w:rsidRPr="00E13045">
        <w:rPr>
          <w:sz w:val="20"/>
          <w:szCs w:val="24"/>
          <w:lang w:val="ru-RU"/>
        </w:rPr>
        <w:t>ապահովման</w:t>
      </w:r>
      <w:r w:rsidRPr="00C56C5A">
        <w:rPr>
          <w:sz w:val="20"/>
          <w:szCs w:val="24"/>
          <w:lang w:val="af-ZA"/>
        </w:rPr>
        <w:t xml:space="preserve"> </w:t>
      </w:r>
      <w:r w:rsidRPr="00E13045">
        <w:rPr>
          <w:sz w:val="20"/>
          <w:szCs w:val="24"/>
          <w:lang w:val="ru-RU"/>
        </w:rPr>
        <w:t>վճարման</w:t>
      </w:r>
      <w:r w:rsidRPr="00C56C5A">
        <w:rPr>
          <w:sz w:val="20"/>
          <w:szCs w:val="24"/>
          <w:lang w:val="af-ZA"/>
        </w:rPr>
        <w:t xml:space="preserve"> </w:t>
      </w:r>
      <w:r w:rsidRPr="00E13045">
        <w:rPr>
          <w:sz w:val="20"/>
          <w:szCs w:val="24"/>
          <w:lang w:val="ru-RU"/>
        </w:rPr>
        <w:t>պահանջը</w:t>
      </w:r>
      <w:r w:rsidRPr="00C56C5A">
        <w:rPr>
          <w:sz w:val="20"/>
          <w:szCs w:val="24"/>
          <w:lang w:val="af-ZA"/>
        </w:rPr>
        <w:t xml:space="preserve"> </w:t>
      </w:r>
      <w:r w:rsidRPr="00E13045">
        <w:rPr>
          <w:sz w:val="20"/>
          <w:szCs w:val="24"/>
          <w:lang w:val="ru-RU"/>
        </w:rPr>
        <w:t>բանկին</w:t>
      </w:r>
      <w:r w:rsidRPr="00C56C5A">
        <w:rPr>
          <w:sz w:val="20"/>
          <w:szCs w:val="24"/>
          <w:lang w:val="af-ZA"/>
        </w:rPr>
        <w:t xml:space="preserve">, </w:t>
      </w:r>
      <w:r w:rsidRPr="00E13045">
        <w:rPr>
          <w:sz w:val="20"/>
          <w:szCs w:val="24"/>
          <w:lang w:val="ru-RU"/>
        </w:rPr>
        <w:t>իսկ</w:t>
      </w:r>
      <w:r w:rsidRPr="00C56C5A">
        <w:rPr>
          <w:sz w:val="20"/>
          <w:szCs w:val="24"/>
          <w:lang w:val="af-ZA"/>
        </w:rPr>
        <w:t xml:space="preserve"> </w:t>
      </w:r>
      <w:r w:rsidRPr="00E13045">
        <w:rPr>
          <w:sz w:val="20"/>
          <w:szCs w:val="24"/>
          <w:lang w:val="ru-RU"/>
        </w:rPr>
        <w:t>կանխիկ</w:t>
      </w:r>
      <w:r w:rsidRPr="00C56C5A">
        <w:rPr>
          <w:sz w:val="20"/>
          <w:szCs w:val="24"/>
          <w:lang w:val="af-ZA"/>
        </w:rPr>
        <w:t xml:space="preserve"> </w:t>
      </w:r>
      <w:r w:rsidRPr="00E13045">
        <w:rPr>
          <w:sz w:val="20"/>
          <w:szCs w:val="24"/>
          <w:lang w:val="ru-RU"/>
        </w:rPr>
        <w:t>փողի</w:t>
      </w:r>
      <w:r w:rsidRPr="00C56C5A">
        <w:rPr>
          <w:sz w:val="20"/>
          <w:szCs w:val="24"/>
          <w:lang w:val="af-ZA"/>
        </w:rPr>
        <w:t xml:space="preserve"> </w:t>
      </w:r>
      <w:r w:rsidRPr="00E13045">
        <w:rPr>
          <w:sz w:val="20"/>
          <w:szCs w:val="24"/>
          <w:lang w:val="ru-RU"/>
        </w:rPr>
        <w:t>ձևով</w:t>
      </w:r>
      <w:r w:rsidRPr="00C56C5A">
        <w:rPr>
          <w:sz w:val="20"/>
          <w:szCs w:val="24"/>
          <w:lang w:val="af-ZA"/>
        </w:rPr>
        <w:t xml:space="preserve"> </w:t>
      </w:r>
      <w:r w:rsidRPr="00E13045">
        <w:rPr>
          <w:sz w:val="20"/>
          <w:szCs w:val="24"/>
          <w:lang w:val="ru-RU"/>
        </w:rPr>
        <w:t>ներկայացված</w:t>
      </w:r>
      <w:r w:rsidRPr="00C56C5A">
        <w:rPr>
          <w:sz w:val="20"/>
          <w:szCs w:val="24"/>
          <w:lang w:val="af-ZA"/>
        </w:rPr>
        <w:t xml:space="preserve"> </w:t>
      </w:r>
      <w:r w:rsidRPr="00E13045">
        <w:rPr>
          <w:sz w:val="20"/>
          <w:szCs w:val="24"/>
          <w:lang w:val="ru-RU"/>
        </w:rPr>
        <w:t>ապահովման</w:t>
      </w:r>
      <w:r w:rsidRPr="00C56C5A">
        <w:rPr>
          <w:sz w:val="20"/>
          <w:szCs w:val="24"/>
          <w:lang w:val="af-ZA"/>
        </w:rPr>
        <w:t xml:space="preserve"> </w:t>
      </w:r>
      <w:r w:rsidRPr="00E13045">
        <w:rPr>
          <w:sz w:val="20"/>
          <w:szCs w:val="24"/>
          <w:lang w:val="ru-RU"/>
        </w:rPr>
        <w:t>դեպքում՝</w:t>
      </w:r>
      <w:r w:rsidRPr="00C56C5A">
        <w:rPr>
          <w:sz w:val="20"/>
          <w:szCs w:val="24"/>
          <w:lang w:val="af-ZA"/>
        </w:rPr>
        <w:t xml:space="preserve"> </w:t>
      </w:r>
      <w:r w:rsidRPr="00E13045">
        <w:rPr>
          <w:sz w:val="20"/>
          <w:szCs w:val="24"/>
          <w:lang w:val="ru-RU"/>
        </w:rPr>
        <w:t>ՀՀ</w:t>
      </w:r>
      <w:r w:rsidRPr="00C56C5A">
        <w:rPr>
          <w:sz w:val="20"/>
          <w:szCs w:val="24"/>
          <w:lang w:val="af-ZA"/>
        </w:rPr>
        <w:t xml:space="preserve"> </w:t>
      </w:r>
      <w:r w:rsidRPr="00E13045">
        <w:rPr>
          <w:sz w:val="20"/>
          <w:szCs w:val="24"/>
          <w:lang w:val="ru-RU"/>
        </w:rPr>
        <w:t>ֆինանսների</w:t>
      </w:r>
      <w:r w:rsidRPr="00C56C5A">
        <w:rPr>
          <w:sz w:val="20"/>
          <w:szCs w:val="24"/>
          <w:lang w:val="af-ZA"/>
        </w:rPr>
        <w:t xml:space="preserve"> </w:t>
      </w:r>
      <w:r w:rsidRPr="00E13045">
        <w:rPr>
          <w:sz w:val="20"/>
          <w:szCs w:val="24"/>
          <w:lang w:val="ru-RU"/>
        </w:rPr>
        <w:t>նախարարություն</w:t>
      </w:r>
      <w:r w:rsidRPr="00C56C5A">
        <w:rPr>
          <w:sz w:val="20"/>
          <w:szCs w:val="24"/>
          <w:lang w:val="af-ZA"/>
        </w:rPr>
        <w:t xml:space="preserve">, </w:t>
      </w:r>
      <w:r w:rsidRPr="00E13045">
        <w:rPr>
          <w:sz w:val="20"/>
          <w:szCs w:val="24"/>
          <w:lang w:val="ru-RU"/>
        </w:rPr>
        <w:t>ներկայացնում</w:t>
      </w:r>
      <w:r w:rsidRPr="00C56C5A">
        <w:rPr>
          <w:sz w:val="20"/>
          <w:szCs w:val="24"/>
          <w:lang w:val="af-ZA"/>
        </w:rPr>
        <w:t xml:space="preserve"> </w:t>
      </w:r>
      <w:r w:rsidRPr="00E13045">
        <w:rPr>
          <w:sz w:val="20"/>
          <w:szCs w:val="24"/>
          <w:lang w:val="ru-RU"/>
        </w:rPr>
        <w:t>է</w:t>
      </w:r>
      <w:r w:rsidRPr="00C56C5A">
        <w:rPr>
          <w:sz w:val="20"/>
          <w:szCs w:val="24"/>
          <w:lang w:val="af-ZA"/>
        </w:rPr>
        <w:t xml:space="preserve"> </w:t>
      </w:r>
      <w:r w:rsidRPr="00E13045">
        <w:rPr>
          <w:sz w:val="20"/>
          <w:szCs w:val="24"/>
          <w:lang w:val="ru-RU"/>
        </w:rPr>
        <w:t>գրավոր՝</w:t>
      </w:r>
      <w:r w:rsidRPr="00C56C5A">
        <w:rPr>
          <w:sz w:val="20"/>
          <w:szCs w:val="24"/>
          <w:lang w:val="af-ZA"/>
        </w:rPr>
        <w:t xml:space="preserve"> </w:t>
      </w:r>
      <w:r w:rsidRPr="00E13045">
        <w:rPr>
          <w:sz w:val="20"/>
          <w:szCs w:val="24"/>
          <w:lang w:val="ru-RU"/>
        </w:rPr>
        <w:t>հայտի</w:t>
      </w:r>
      <w:r w:rsidRPr="00C56C5A">
        <w:rPr>
          <w:sz w:val="20"/>
          <w:szCs w:val="24"/>
          <w:lang w:val="af-ZA"/>
        </w:rPr>
        <w:t xml:space="preserve"> </w:t>
      </w:r>
      <w:r w:rsidRPr="00E13045">
        <w:rPr>
          <w:sz w:val="20"/>
          <w:szCs w:val="24"/>
          <w:lang w:val="ru-RU"/>
        </w:rPr>
        <w:t>ապահովման</w:t>
      </w:r>
      <w:r w:rsidRPr="00C56C5A">
        <w:rPr>
          <w:sz w:val="20"/>
          <w:szCs w:val="24"/>
          <w:lang w:val="af-ZA"/>
        </w:rPr>
        <w:t xml:space="preserve"> </w:t>
      </w:r>
      <w:r w:rsidRPr="00E13045">
        <w:rPr>
          <w:sz w:val="20"/>
          <w:szCs w:val="24"/>
          <w:lang w:val="ru-RU"/>
        </w:rPr>
        <w:t>վճարման</w:t>
      </w:r>
      <w:r w:rsidRPr="00C56C5A">
        <w:rPr>
          <w:sz w:val="20"/>
          <w:szCs w:val="24"/>
          <w:lang w:val="af-ZA"/>
        </w:rPr>
        <w:t xml:space="preserve"> </w:t>
      </w:r>
      <w:r w:rsidRPr="00E13045">
        <w:rPr>
          <w:sz w:val="20"/>
          <w:szCs w:val="24"/>
          <w:lang w:val="ru-RU"/>
        </w:rPr>
        <w:t>հիմքը</w:t>
      </w:r>
      <w:r w:rsidRPr="00C56C5A">
        <w:rPr>
          <w:sz w:val="20"/>
          <w:szCs w:val="24"/>
          <w:lang w:val="af-ZA"/>
        </w:rPr>
        <w:t xml:space="preserve"> </w:t>
      </w:r>
      <w:r w:rsidRPr="00E13045">
        <w:rPr>
          <w:sz w:val="20"/>
          <w:szCs w:val="24"/>
          <w:lang w:val="ru-RU"/>
        </w:rPr>
        <w:t>առաջանալու</w:t>
      </w:r>
      <w:r w:rsidRPr="00C56C5A">
        <w:rPr>
          <w:sz w:val="20"/>
          <w:szCs w:val="24"/>
          <w:lang w:val="af-ZA"/>
        </w:rPr>
        <w:t xml:space="preserve"> </w:t>
      </w:r>
      <w:r w:rsidRPr="00E13045">
        <w:rPr>
          <w:sz w:val="20"/>
          <w:szCs w:val="24"/>
          <w:lang w:val="ru-RU"/>
        </w:rPr>
        <w:t>օրվան</w:t>
      </w:r>
      <w:r w:rsidRPr="00C56C5A">
        <w:rPr>
          <w:sz w:val="20"/>
          <w:szCs w:val="24"/>
          <w:lang w:val="af-ZA"/>
        </w:rPr>
        <w:t xml:space="preserve"> </w:t>
      </w:r>
      <w:r w:rsidRPr="00E13045">
        <w:rPr>
          <w:sz w:val="20"/>
          <w:szCs w:val="24"/>
          <w:lang w:val="ru-RU"/>
        </w:rPr>
        <w:t>հաջորդող</w:t>
      </w:r>
      <w:r w:rsidRPr="00C56C5A">
        <w:rPr>
          <w:sz w:val="20"/>
          <w:szCs w:val="24"/>
          <w:lang w:val="af-ZA"/>
        </w:rPr>
        <w:t xml:space="preserve"> </w:t>
      </w:r>
      <w:r w:rsidRPr="00E13045">
        <w:rPr>
          <w:sz w:val="20"/>
          <w:szCs w:val="24"/>
          <w:lang w:val="ru-RU"/>
        </w:rPr>
        <w:t>հինգ</w:t>
      </w:r>
      <w:r w:rsidRPr="00C56C5A">
        <w:rPr>
          <w:sz w:val="20"/>
          <w:szCs w:val="24"/>
          <w:lang w:val="af-ZA"/>
        </w:rPr>
        <w:t xml:space="preserve"> </w:t>
      </w:r>
      <w:r w:rsidRPr="00E13045">
        <w:rPr>
          <w:sz w:val="20"/>
          <w:szCs w:val="24"/>
          <w:lang w:val="ru-RU"/>
        </w:rPr>
        <w:t>աշխատանքային</w:t>
      </w:r>
      <w:r w:rsidRPr="00C56C5A">
        <w:rPr>
          <w:sz w:val="20"/>
          <w:szCs w:val="24"/>
          <w:lang w:val="af-ZA"/>
        </w:rPr>
        <w:t xml:space="preserve"> </w:t>
      </w:r>
      <w:r w:rsidRPr="00E13045">
        <w:rPr>
          <w:sz w:val="20"/>
          <w:szCs w:val="24"/>
          <w:lang w:val="ru-RU"/>
        </w:rPr>
        <w:t>օրվա</w:t>
      </w:r>
      <w:r w:rsidRPr="00C56C5A">
        <w:rPr>
          <w:sz w:val="20"/>
          <w:szCs w:val="24"/>
          <w:lang w:val="af-ZA"/>
        </w:rPr>
        <w:t xml:space="preserve"> </w:t>
      </w:r>
      <w:r w:rsidRPr="00E13045">
        <w:rPr>
          <w:sz w:val="20"/>
          <w:szCs w:val="24"/>
          <w:lang w:val="ru-RU"/>
        </w:rPr>
        <w:t>ընթացքում</w:t>
      </w:r>
      <w:r w:rsidRPr="00C56C5A">
        <w:rPr>
          <w:sz w:val="20"/>
          <w:szCs w:val="24"/>
          <w:lang w:val="af-ZA"/>
        </w:rPr>
        <w:t xml:space="preserve">: </w:t>
      </w:r>
      <w:r w:rsidRPr="00E13045">
        <w:rPr>
          <w:sz w:val="20"/>
          <w:szCs w:val="24"/>
          <w:lang w:val="ru-RU"/>
        </w:rPr>
        <w:t>Եթե</w:t>
      </w:r>
      <w:r w:rsidRPr="00C56C5A">
        <w:rPr>
          <w:sz w:val="20"/>
          <w:szCs w:val="24"/>
          <w:lang w:val="af-ZA"/>
        </w:rPr>
        <w:t xml:space="preserve"> </w:t>
      </w:r>
      <w:r w:rsidRPr="00E13045">
        <w:rPr>
          <w:sz w:val="20"/>
          <w:szCs w:val="24"/>
          <w:lang w:val="ru-RU"/>
        </w:rPr>
        <w:t>ապահովման</w:t>
      </w:r>
      <w:r w:rsidRPr="00C56C5A">
        <w:rPr>
          <w:sz w:val="20"/>
          <w:szCs w:val="24"/>
          <w:lang w:val="af-ZA"/>
        </w:rPr>
        <w:t xml:space="preserve"> </w:t>
      </w:r>
      <w:r w:rsidRPr="00E13045">
        <w:rPr>
          <w:sz w:val="20"/>
          <w:szCs w:val="24"/>
          <w:lang w:val="ru-RU"/>
        </w:rPr>
        <w:t>վճարման</w:t>
      </w:r>
      <w:r w:rsidRPr="00C56C5A">
        <w:rPr>
          <w:sz w:val="20"/>
          <w:szCs w:val="24"/>
          <w:lang w:val="af-ZA"/>
        </w:rPr>
        <w:t xml:space="preserve"> </w:t>
      </w:r>
      <w:r w:rsidRPr="00E13045">
        <w:rPr>
          <w:sz w:val="20"/>
          <w:szCs w:val="24"/>
          <w:lang w:val="ru-RU"/>
        </w:rPr>
        <w:t>պահանջը</w:t>
      </w:r>
      <w:r w:rsidRPr="00C56C5A">
        <w:rPr>
          <w:sz w:val="20"/>
          <w:szCs w:val="24"/>
          <w:lang w:val="af-ZA"/>
        </w:rPr>
        <w:t xml:space="preserve"> </w:t>
      </w:r>
      <w:r w:rsidRPr="00E13045">
        <w:rPr>
          <w:sz w:val="20"/>
          <w:szCs w:val="24"/>
          <w:lang w:val="ru-RU"/>
        </w:rPr>
        <w:t>բանկի</w:t>
      </w:r>
      <w:r w:rsidRPr="00C56C5A">
        <w:rPr>
          <w:sz w:val="20"/>
          <w:szCs w:val="24"/>
          <w:lang w:val="af-ZA"/>
        </w:rPr>
        <w:t xml:space="preserve"> </w:t>
      </w:r>
      <w:r w:rsidRPr="00E13045">
        <w:rPr>
          <w:sz w:val="20"/>
          <w:szCs w:val="24"/>
          <w:lang w:val="ru-RU"/>
        </w:rPr>
        <w:t>կամ</w:t>
      </w:r>
      <w:r w:rsidRPr="00C56C5A">
        <w:rPr>
          <w:sz w:val="20"/>
          <w:szCs w:val="24"/>
          <w:lang w:val="af-ZA"/>
        </w:rPr>
        <w:t xml:space="preserve"> </w:t>
      </w:r>
      <w:r w:rsidRPr="00E13045">
        <w:rPr>
          <w:sz w:val="20"/>
          <w:szCs w:val="24"/>
          <w:lang w:val="ru-RU"/>
        </w:rPr>
        <w:t>ՀՀ</w:t>
      </w:r>
      <w:r w:rsidRPr="00C56C5A">
        <w:rPr>
          <w:sz w:val="20"/>
          <w:szCs w:val="24"/>
          <w:lang w:val="af-ZA"/>
        </w:rPr>
        <w:t xml:space="preserve"> </w:t>
      </w:r>
      <w:r w:rsidRPr="00E13045">
        <w:rPr>
          <w:sz w:val="20"/>
          <w:szCs w:val="24"/>
          <w:lang w:val="ru-RU"/>
        </w:rPr>
        <w:t>ֆինանսների</w:t>
      </w:r>
      <w:r w:rsidRPr="00C56C5A">
        <w:rPr>
          <w:sz w:val="20"/>
          <w:szCs w:val="24"/>
          <w:lang w:val="af-ZA"/>
        </w:rPr>
        <w:t xml:space="preserve"> </w:t>
      </w:r>
      <w:r w:rsidRPr="00E13045">
        <w:rPr>
          <w:sz w:val="20"/>
          <w:szCs w:val="24"/>
          <w:lang w:val="ru-RU"/>
        </w:rPr>
        <w:t>նախարարության</w:t>
      </w:r>
      <w:r w:rsidRPr="00C56C5A">
        <w:rPr>
          <w:sz w:val="20"/>
          <w:szCs w:val="24"/>
          <w:lang w:val="af-ZA"/>
        </w:rPr>
        <w:t xml:space="preserve"> </w:t>
      </w:r>
      <w:r w:rsidRPr="00E13045">
        <w:rPr>
          <w:sz w:val="20"/>
          <w:szCs w:val="24"/>
          <w:lang w:val="ru-RU"/>
        </w:rPr>
        <w:t>կողմից</w:t>
      </w:r>
      <w:r w:rsidRPr="00C56C5A">
        <w:rPr>
          <w:sz w:val="20"/>
          <w:szCs w:val="24"/>
          <w:lang w:val="af-ZA"/>
        </w:rPr>
        <w:t xml:space="preserve"> </w:t>
      </w:r>
      <w:r w:rsidRPr="00E13045">
        <w:rPr>
          <w:sz w:val="20"/>
          <w:szCs w:val="24"/>
          <w:lang w:val="ru-RU"/>
        </w:rPr>
        <w:t>մերժվում</w:t>
      </w:r>
      <w:r w:rsidRPr="00C56C5A">
        <w:rPr>
          <w:sz w:val="20"/>
          <w:szCs w:val="24"/>
          <w:lang w:val="af-ZA"/>
        </w:rPr>
        <w:t xml:space="preserve"> </w:t>
      </w:r>
      <w:r w:rsidRPr="00E13045">
        <w:rPr>
          <w:sz w:val="20"/>
          <w:szCs w:val="24"/>
          <w:lang w:val="ru-RU"/>
        </w:rPr>
        <w:t>է</w:t>
      </w:r>
      <w:r w:rsidRPr="00C56C5A">
        <w:rPr>
          <w:sz w:val="20"/>
          <w:szCs w:val="24"/>
          <w:lang w:val="af-ZA"/>
        </w:rPr>
        <w:t xml:space="preserve"> </w:t>
      </w:r>
      <w:r w:rsidRPr="00E13045">
        <w:rPr>
          <w:sz w:val="20"/>
          <w:szCs w:val="24"/>
          <w:lang w:val="ru-RU"/>
        </w:rPr>
        <w:t>պահանջը</w:t>
      </w:r>
      <w:r w:rsidRPr="00C56C5A">
        <w:rPr>
          <w:sz w:val="20"/>
          <w:szCs w:val="24"/>
          <w:lang w:val="af-ZA"/>
        </w:rPr>
        <w:t xml:space="preserve"> </w:t>
      </w:r>
      <w:r w:rsidRPr="00E13045">
        <w:rPr>
          <w:sz w:val="20"/>
          <w:szCs w:val="24"/>
          <w:lang w:val="ru-RU"/>
        </w:rPr>
        <w:t>կամ</w:t>
      </w:r>
      <w:r w:rsidRPr="00C56C5A">
        <w:rPr>
          <w:sz w:val="20"/>
          <w:szCs w:val="24"/>
          <w:lang w:val="af-ZA"/>
        </w:rPr>
        <w:t xml:space="preserve"> </w:t>
      </w:r>
      <w:r w:rsidRPr="00E13045">
        <w:rPr>
          <w:sz w:val="20"/>
          <w:szCs w:val="24"/>
          <w:lang w:val="ru-RU"/>
        </w:rPr>
        <w:t>դրան</w:t>
      </w:r>
      <w:r w:rsidRPr="00C56C5A">
        <w:rPr>
          <w:sz w:val="20"/>
          <w:szCs w:val="24"/>
          <w:lang w:val="af-ZA"/>
        </w:rPr>
        <w:t xml:space="preserve"> </w:t>
      </w:r>
      <w:r w:rsidRPr="00E13045">
        <w:rPr>
          <w:sz w:val="20"/>
          <w:szCs w:val="24"/>
          <w:lang w:val="ru-RU"/>
        </w:rPr>
        <w:t>կից</w:t>
      </w:r>
      <w:r w:rsidRPr="00C56C5A">
        <w:rPr>
          <w:sz w:val="20"/>
          <w:szCs w:val="24"/>
          <w:lang w:val="af-ZA"/>
        </w:rPr>
        <w:t xml:space="preserve"> </w:t>
      </w:r>
      <w:r w:rsidRPr="00E13045">
        <w:rPr>
          <w:sz w:val="20"/>
          <w:szCs w:val="24"/>
          <w:lang w:val="ru-RU"/>
        </w:rPr>
        <w:t>փաստաթղթերը</w:t>
      </w:r>
      <w:r w:rsidRPr="00C56C5A">
        <w:rPr>
          <w:sz w:val="20"/>
          <w:szCs w:val="24"/>
          <w:lang w:val="af-ZA"/>
        </w:rPr>
        <w:t xml:space="preserve"> </w:t>
      </w:r>
      <w:r w:rsidRPr="00E13045">
        <w:rPr>
          <w:sz w:val="20"/>
          <w:szCs w:val="24"/>
          <w:lang w:val="ru-RU"/>
        </w:rPr>
        <w:t>ոչ</w:t>
      </w:r>
      <w:r w:rsidRPr="00C56C5A">
        <w:rPr>
          <w:sz w:val="20"/>
          <w:szCs w:val="24"/>
          <w:lang w:val="af-ZA"/>
        </w:rPr>
        <w:t xml:space="preserve"> </w:t>
      </w:r>
      <w:r w:rsidRPr="00E13045">
        <w:rPr>
          <w:sz w:val="20"/>
          <w:szCs w:val="24"/>
          <w:lang w:val="ru-RU"/>
        </w:rPr>
        <w:t>ամբողջական</w:t>
      </w:r>
      <w:r w:rsidRPr="00C56C5A">
        <w:rPr>
          <w:sz w:val="20"/>
          <w:szCs w:val="24"/>
          <w:lang w:val="af-ZA"/>
        </w:rPr>
        <w:t xml:space="preserve"> </w:t>
      </w:r>
      <w:r w:rsidRPr="00E13045">
        <w:rPr>
          <w:sz w:val="20"/>
          <w:szCs w:val="24"/>
          <w:lang w:val="ru-RU"/>
        </w:rPr>
        <w:t>ներկայացված</w:t>
      </w:r>
      <w:r w:rsidRPr="00C56C5A">
        <w:rPr>
          <w:sz w:val="20"/>
          <w:szCs w:val="24"/>
          <w:lang w:val="af-ZA"/>
        </w:rPr>
        <w:t xml:space="preserve"> </w:t>
      </w:r>
      <w:r w:rsidRPr="00E13045">
        <w:rPr>
          <w:sz w:val="20"/>
          <w:szCs w:val="24"/>
          <w:lang w:val="ru-RU"/>
        </w:rPr>
        <w:t>լինելու</w:t>
      </w:r>
      <w:r w:rsidRPr="00C56C5A">
        <w:rPr>
          <w:sz w:val="20"/>
          <w:szCs w:val="24"/>
          <w:lang w:val="af-ZA"/>
        </w:rPr>
        <w:t xml:space="preserve"> </w:t>
      </w:r>
      <w:r w:rsidRPr="00E13045">
        <w:rPr>
          <w:sz w:val="20"/>
          <w:szCs w:val="24"/>
          <w:lang w:val="ru-RU"/>
        </w:rPr>
        <w:t>հիմքով</w:t>
      </w:r>
      <w:r w:rsidRPr="00C56C5A">
        <w:rPr>
          <w:sz w:val="20"/>
          <w:szCs w:val="24"/>
          <w:lang w:val="af-ZA"/>
        </w:rPr>
        <w:t xml:space="preserve">, </w:t>
      </w:r>
      <w:r w:rsidRPr="00E13045">
        <w:rPr>
          <w:sz w:val="20"/>
          <w:szCs w:val="24"/>
          <w:lang w:val="ru-RU"/>
        </w:rPr>
        <w:t>ապա</w:t>
      </w:r>
      <w:r w:rsidRPr="00C56C5A">
        <w:rPr>
          <w:sz w:val="20"/>
          <w:szCs w:val="24"/>
          <w:lang w:val="af-ZA"/>
        </w:rPr>
        <w:t xml:space="preserve"> </w:t>
      </w:r>
      <w:r w:rsidRPr="00E13045">
        <w:rPr>
          <w:sz w:val="20"/>
          <w:szCs w:val="24"/>
          <w:lang w:val="ru-RU"/>
        </w:rPr>
        <w:t>նոր</w:t>
      </w:r>
      <w:r w:rsidRPr="00C56C5A">
        <w:rPr>
          <w:sz w:val="20"/>
          <w:szCs w:val="24"/>
          <w:lang w:val="af-ZA"/>
        </w:rPr>
        <w:t xml:space="preserve"> </w:t>
      </w:r>
      <w:r w:rsidRPr="00E13045">
        <w:rPr>
          <w:sz w:val="20"/>
          <w:szCs w:val="24"/>
          <w:lang w:val="ru-RU"/>
        </w:rPr>
        <w:t>պահանջը</w:t>
      </w:r>
      <w:r w:rsidRPr="00C56C5A">
        <w:rPr>
          <w:sz w:val="20"/>
          <w:szCs w:val="24"/>
          <w:lang w:val="af-ZA"/>
        </w:rPr>
        <w:t xml:space="preserve"> </w:t>
      </w:r>
      <w:r w:rsidRPr="00E13045">
        <w:rPr>
          <w:sz w:val="20"/>
          <w:szCs w:val="24"/>
          <w:lang w:val="ru-RU"/>
        </w:rPr>
        <w:t>պատվիրատուի</w:t>
      </w:r>
      <w:r w:rsidRPr="00C56C5A">
        <w:rPr>
          <w:sz w:val="20"/>
          <w:szCs w:val="24"/>
          <w:lang w:val="af-ZA"/>
        </w:rPr>
        <w:t xml:space="preserve"> </w:t>
      </w:r>
      <w:r w:rsidRPr="00E13045">
        <w:rPr>
          <w:sz w:val="20"/>
          <w:szCs w:val="24"/>
          <w:lang w:val="ru-RU"/>
        </w:rPr>
        <w:t>ղեկավարը</w:t>
      </w:r>
      <w:r w:rsidRPr="00C56C5A">
        <w:rPr>
          <w:sz w:val="20"/>
          <w:szCs w:val="24"/>
          <w:lang w:val="af-ZA"/>
        </w:rPr>
        <w:t xml:space="preserve"> </w:t>
      </w:r>
      <w:r w:rsidRPr="00E13045">
        <w:rPr>
          <w:sz w:val="20"/>
          <w:szCs w:val="24"/>
          <w:lang w:val="ru-RU"/>
        </w:rPr>
        <w:t>գրավորներկայացնում</w:t>
      </w:r>
      <w:r w:rsidRPr="00C56C5A">
        <w:rPr>
          <w:sz w:val="20"/>
          <w:szCs w:val="24"/>
          <w:lang w:val="af-ZA"/>
        </w:rPr>
        <w:t xml:space="preserve"> </w:t>
      </w:r>
      <w:r w:rsidRPr="00E13045">
        <w:rPr>
          <w:sz w:val="20"/>
          <w:szCs w:val="24"/>
          <w:lang w:val="ru-RU"/>
        </w:rPr>
        <w:t>է</w:t>
      </w:r>
      <w:r w:rsidRPr="00C56C5A">
        <w:rPr>
          <w:sz w:val="20"/>
          <w:szCs w:val="24"/>
          <w:lang w:val="af-ZA"/>
        </w:rPr>
        <w:t xml:space="preserve"> </w:t>
      </w:r>
      <w:r w:rsidRPr="00E13045">
        <w:rPr>
          <w:sz w:val="20"/>
          <w:szCs w:val="24"/>
          <w:lang w:val="ru-RU"/>
        </w:rPr>
        <w:t>մերժումը</w:t>
      </w:r>
      <w:r w:rsidRPr="00C56C5A">
        <w:rPr>
          <w:sz w:val="20"/>
          <w:szCs w:val="24"/>
          <w:lang w:val="af-ZA"/>
        </w:rPr>
        <w:t xml:space="preserve"> </w:t>
      </w:r>
      <w:r w:rsidRPr="00E13045">
        <w:rPr>
          <w:sz w:val="20"/>
          <w:szCs w:val="24"/>
          <w:lang w:val="ru-RU"/>
        </w:rPr>
        <w:t>ստանալուն</w:t>
      </w:r>
      <w:r w:rsidRPr="00C56C5A">
        <w:rPr>
          <w:sz w:val="20"/>
          <w:szCs w:val="24"/>
          <w:lang w:val="af-ZA"/>
        </w:rPr>
        <w:t xml:space="preserve"> </w:t>
      </w:r>
      <w:r w:rsidRPr="00E13045">
        <w:rPr>
          <w:sz w:val="20"/>
          <w:szCs w:val="24"/>
          <w:lang w:val="ru-RU"/>
        </w:rPr>
        <w:t>հաջորդող</w:t>
      </w:r>
      <w:r w:rsidRPr="00C56C5A">
        <w:rPr>
          <w:sz w:val="20"/>
          <w:szCs w:val="24"/>
          <w:lang w:val="af-ZA"/>
        </w:rPr>
        <w:t xml:space="preserve"> </w:t>
      </w:r>
      <w:r w:rsidRPr="00E13045">
        <w:rPr>
          <w:sz w:val="20"/>
          <w:szCs w:val="24"/>
          <w:lang w:val="ru-RU"/>
        </w:rPr>
        <w:t>երկու</w:t>
      </w:r>
      <w:r w:rsidRPr="00C56C5A">
        <w:rPr>
          <w:sz w:val="20"/>
          <w:szCs w:val="24"/>
          <w:lang w:val="af-ZA"/>
        </w:rPr>
        <w:t xml:space="preserve"> </w:t>
      </w:r>
      <w:r w:rsidRPr="00E13045">
        <w:rPr>
          <w:sz w:val="20"/>
          <w:szCs w:val="24"/>
          <w:lang w:val="ru-RU"/>
        </w:rPr>
        <w:t>աշխատանքային</w:t>
      </w:r>
      <w:r w:rsidRPr="00C56C5A">
        <w:rPr>
          <w:sz w:val="20"/>
          <w:szCs w:val="24"/>
          <w:lang w:val="af-ZA"/>
        </w:rPr>
        <w:t xml:space="preserve"> </w:t>
      </w:r>
      <w:r w:rsidRPr="00E13045">
        <w:rPr>
          <w:sz w:val="20"/>
          <w:szCs w:val="24"/>
          <w:lang w:val="ru-RU"/>
        </w:rPr>
        <w:t>օրվա</w:t>
      </w:r>
      <w:r w:rsidRPr="00C56C5A">
        <w:rPr>
          <w:sz w:val="20"/>
          <w:szCs w:val="24"/>
          <w:lang w:val="af-ZA"/>
        </w:rPr>
        <w:t xml:space="preserve"> </w:t>
      </w:r>
      <w:r w:rsidRPr="00E13045">
        <w:rPr>
          <w:sz w:val="20"/>
          <w:szCs w:val="24"/>
          <w:lang w:val="ru-RU"/>
        </w:rPr>
        <w:t>ընթացքում</w:t>
      </w:r>
      <w:r w:rsidRPr="00C56C5A">
        <w:rPr>
          <w:sz w:val="20"/>
          <w:szCs w:val="24"/>
          <w:lang w:val="af-ZA"/>
        </w:rPr>
        <w:t xml:space="preserve">: </w:t>
      </w:r>
    </w:p>
    <w:p w14:paraId="74415B79" w14:textId="77777777" w:rsidR="004E191A" w:rsidRPr="00C56C5A" w:rsidRDefault="004E191A" w:rsidP="002F6783">
      <w:pPr>
        <w:ind w:firstLine="567"/>
        <w:jc w:val="both"/>
        <w:rPr>
          <w:rFonts w:ascii="GHEA Grapalat" w:hAnsi="GHEA Grapalat" w:cs="Sylfaen"/>
          <w:sz w:val="20"/>
          <w:lang w:val="af-ZA"/>
        </w:rPr>
      </w:pPr>
      <w:r w:rsidRPr="00C56C5A">
        <w:rPr>
          <w:rFonts w:ascii="GHEA Grapalat" w:hAnsi="GHEA Grapalat" w:cs="Sylfaen"/>
          <w:sz w:val="20"/>
          <w:lang w:val="af-ZA"/>
        </w:rPr>
        <w:t>7</w:t>
      </w:r>
      <w:r w:rsidRPr="00C56C5A">
        <w:rPr>
          <w:rFonts w:ascii="Cambria Math" w:hAnsi="Cambria Math" w:cs="Cambria Math"/>
          <w:sz w:val="20"/>
          <w:lang w:val="af-ZA"/>
        </w:rPr>
        <w:t>․</w:t>
      </w:r>
      <w:r w:rsidRPr="00C56C5A">
        <w:rPr>
          <w:rFonts w:ascii="GHEA Grapalat" w:hAnsi="GHEA Grapalat" w:cs="Sylfaen"/>
          <w:sz w:val="20"/>
          <w:lang w:val="af-ZA"/>
        </w:rPr>
        <w:t xml:space="preserve">6 </w:t>
      </w:r>
      <w:r w:rsidRPr="00E13045">
        <w:rPr>
          <w:rFonts w:ascii="GHEA Grapalat" w:hAnsi="GHEA Grapalat" w:cs="Sylfaen"/>
          <w:sz w:val="20"/>
          <w:lang w:val="ru-RU"/>
        </w:rPr>
        <w:t>Մասնակցի</w:t>
      </w:r>
      <w:r w:rsidRPr="00C56C5A">
        <w:rPr>
          <w:rFonts w:ascii="GHEA Grapalat" w:hAnsi="GHEA Grapalat" w:cs="Sylfaen"/>
          <w:sz w:val="20"/>
          <w:lang w:val="af-ZA"/>
        </w:rPr>
        <w:t xml:space="preserve"> </w:t>
      </w:r>
      <w:r w:rsidRPr="00E13045">
        <w:rPr>
          <w:rFonts w:ascii="GHEA Grapalat" w:hAnsi="GHEA Grapalat" w:cs="Sylfaen"/>
          <w:sz w:val="20"/>
          <w:lang w:val="ru-RU"/>
        </w:rPr>
        <w:t>հայտը</w:t>
      </w:r>
      <w:r w:rsidRPr="00C56C5A">
        <w:rPr>
          <w:rFonts w:ascii="GHEA Grapalat" w:hAnsi="GHEA Grapalat" w:cs="Sylfaen"/>
          <w:sz w:val="20"/>
          <w:lang w:val="af-ZA"/>
        </w:rPr>
        <w:t xml:space="preserve"> </w:t>
      </w:r>
      <w:r w:rsidRPr="00E13045">
        <w:rPr>
          <w:rFonts w:ascii="GHEA Grapalat" w:hAnsi="GHEA Grapalat" w:cs="Sylfaen"/>
          <w:sz w:val="20"/>
          <w:lang w:val="ru-RU"/>
        </w:rPr>
        <w:t>ենթակա</w:t>
      </w:r>
      <w:r w:rsidRPr="00C56C5A">
        <w:rPr>
          <w:rFonts w:ascii="GHEA Grapalat" w:hAnsi="GHEA Grapalat" w:cs="Sylfaen"/>
          <w:sz w:val="20"/>
          <w:lang w:val="af-ZA"/>
        </w:rPr>
        <w:t xml:space="preserve"> </w:t>
      </w:r>
      <w:r w:rsidRPr="00E13045">
        <w:rPr>
          <w:rFonts w:ascii="GHEA Grapalat" w:hAnsi="GHEA Grapalat" w:cs="Sylfaen"/>
          <w:sz w:val="20"/>
          <w:lang w:val="ru-RU"/>
        </w:rPr>
        <w:t>է</w:t>
      </w:r>
      <w:r w:rsidRPr="00C56C5A">
        <w:rPr>
          <w:rFonts w:ascii="GHEA Grapalat" w:hAnsi="GHEA Grapalat" w:cs="Sylfaen"/>
          <w:sz w:val="20"/>
          <w:lang w:val="af-ZA"/>
        </w:rPr>
        <w:t xml:space="preserve"> </w:t>
      </w:r>
      <w:r w:rsidRPr="00E13045">
        <w:rPr>
          <w:rFonts w:ascii="GHEA Grapalat" w:hAnsi="GHEA Grapalat" w:cs="Sylfaen"/>
          <w:sz w:val="20"/>
          <w:lang w:val="ru-RU"/>
        </w:rPr>
        <w:t>մերժման</w:t>
      </w:r>
      <w:r w:rsidRPr="00C56C5A">
        <w:rPr>
          <w:rFonts w:ascii="GHEA Grapalat" w:hAnsi="GHEA Grapalat" w:cs="Sylfaen"/>
          <w:sz w:val="20"/>
          <w:lang w:val="af-ZA"/>
        </w:rPr>
        <w:t xml:space="preserve">, </w:t>
      </w:r>
      <w:r w:rsidRPr="00E13045">
        <w:rPr>
          <w:rFonts w:ascii="GHEA Grapalat" w:hAnsi="GHEA Grapalat" w:cs="Sylfaen"/>
          <w:sz w:val="20"/>
          <w:lang w:val="ru-RU"/>
        </w:rPr>
        <w:t>եթե</w:t>
      </w:r>
      <w:r w:rsidRPr="00C56C5A">
        <w:rPr>
          <w:rFonts w:ascii="GHEA Grapalat" w:hAnsi="GHEA Grapalat" w:cs="Sylfaen"/>
          <w:sz w:val="20"/>
          <w:lang w:val="af-ZA"/>
        </w:rPr>
        <w:t xml:space="preserve"> </w:t>
      </w:r>
      <w:r w:rsidRPr="00E13045">
        <w:rPr>
          <w:rFonts w:ascii="GHEA Grapalat" w:hAnsi="GHEA Grapalat" w:cs="Sylfaen"/>
          <w:sz w:val="20"/>
          <w:lang w:val="ru-RU"/>
        </w:rPr>
        <w:t>դրանում</w:t>
      </w:r>
      <w:r w:rsidRPr="00C56C5A">
        <w:rPr>
          <w:rFonts w:ascii="GHEA Grapalat" w:hAnsi="GHEA Grapalat" w:cs="Sylfaen"/>
          <w:sz w:val="20"/>
          <w:lang w:val="af-ZA"/>
        </w:rPr>
        <w:t xml:space="preserve"> </w:t>
      </w:r>
      <w:r w:rsidRPr="00E13045">
        <w:rPr>
          <w:rFonts w:ascii="GHEA Grapalat" w:hAnsi="GHEA Grapalat" w:cs="Sylfaen"/>
          <w:sz w:val="20"/>
          <w:lang w:val="ru-RU"/>
        </w:rPr>
        <w:t>բացակայում</w:t>
      </w:r>
      <w:r w:rsidRPr="00C56C5A">
        <w:rPr>
          <w:rFonts w:ascii="GHEA Grapalat" w:hAnsi="GHEA Grapalat" w:cs="Sylfaen"/>
          <w:sz w:val="20"/>
          <w:lang w:val="af-ZA"/>
        </w:rPr>
        <w:t xml:space="preserve"> </w:t>
      </w:r>
      <w:r w:rsidRPr="00E13045">
        <w:rPr>
          <w:rFonts w:ascii="GHEA Grapalat" w:hAnsi="GHEA Grapalat" w:cs="Sylfaen"/>
          <w:sz w:val="20"/>
          <w:lang w:val="ru-RU"/>
        </w:rPr>
        <w:t>է</w:t>
      </w:r>
      <w:r w:rsidRPr="00C56C5A">
        <w:rPr>
          <w:rFonts w:ascii="GHEA Grapalat" w:hAnsi="GHEA Grapalat" w:cs="Sylfaen"/>
          <w:sz w:val="20"/>
          <w:lang w:val="af-ZA"/>
        </w:rPr>
        <w:t xml:space="preserve"> </w:t>
      </w:r>
      <w:r w:rsidRPr="00E13045">
        <w:rPr>
          <w:rFonts w:ascii="GHEA Grapalat" w:hAnsi="GHEA Grapalat" w:cs="Sylfaen"/>
          <w:sz w:val="20"/>
          <w:lang w:val="ru-RU"/>
        </w:rPr>
        <w:t>հայտի</w:t>
      </w:r>
      <w:r w:rsidRPr="00C56C5A">
        <w:rPr>
          <w:rFonts w:ascii="GHEA Grapalat" w:hAnsi="GHEA Grapalat" w:cs="Sylfaen"/>
          <w:sz w:val="20"/>
          <w:lang w:val="af-ZA"/>
        </w:rPr>
        <w:t xml:space="preserve"> </w:t>
      </w:r>
      <w:r w:rsidRPr="00E13045">
        <w:rPr>
          <w:rFonts w:ascii="GHEA Grapalat" w:hAnsi="GHEA Grapalat" w:cs="Sylfaen"/>
          <w:sz w:val="20"/>
          <w:lang w:val="ru-RU"/>
        </w:rPr>
        <w:t>ապահովումը</w:t>
      </w:r>
      <w:r w:rsidRPr="00C56C5A">
        <w:rPr>
          <w:rFonts w:ascii="GHEA Grapalat" w:hAnsi="GHEA Grapalat" w:cs="Sylfaen"/>
          <w:sz w:val="20"/>
          <w:lang w:val="af-ZA"/>
        </w:rPr>
        <w:t xml:space="preserve">, </w:t>
      </w:r>
      <w:r w:rsidRPr="00E13045">
        <w:rPr>
          <w:rFonts w:ascii="GHEA Grapalat" w:hAnsi="GHEA Grapalat" w:cs="Sylfaen"/>
          <w:sz w:val="20"/>
          <w:lang w:val="ru-RU"/>
        </w:rPr>
        <w:t>կամ</w:t>
      </w:r>
      <w:r w:rsidRPr="00C56C5A">
        <w:rPr>
          <w:rFonts w:ascii="GHEA Grapalat" w:hAnsi="GHEA Grapalat" w:cs="Sylfaen"/>
          <w:sz w:val="20"/>
          <w:lang w:val="af-ZA"/>
        </w:rPr>
        <w:t xml:space="preserve"> </w:t>
      </w:r>
      <w:r w:rsidRPr="00E13045">
        <w:rPr>
          <w:rFonts w:ascii="GHEA Grapalat" w:hAnsi="GHEA Grapalat" w:cs="Sylfaen"/>
          <w:sz w:val="20"/>
          <w:lang w:val="ru-RU"/>
        </w:rPr>
        <w:t>եթե</w:t>
      </w:r>
      <w:r w:rsidRPr="00C56C5A">
        <w:rPr>
          <w:rFonts w:ascii="GHEA Grapalat" w:hAnsi="GHEA Grapalat" w:cs="Sylfaen"/>
          <w:sz w:val="20"/>
          <w:lang w:val="af-ZA"/>
        </w:rPr>
        <w:t xml:space="preserve"> </w:t>
      </w:r>
      <w:r w:rsidRPr="00E13045">
        <w:rPr>
          <w:rFonts w:ascii="GHEA Grapalat" w:hAnsi="GHEA Grapalat" w:cs="Sylfaen"/>
          <w:sz w:val="20"/>
          <w:lang w:val="ru-RU"/>
        </w:rPr>
        <w:t>այն</w:t>
      </w:r>
      <w:r w:rsidRPr="00C56C5A">
        <w:rPr>
          <w:rFonts w:ascii="GHEA Grapalat" w:hAnsi="GHEA Grapalat" w:cs="Sylfaen"/>
          <w:sz w:val="20"/>
          <w:lang w:val="af-ZA"/>
        </w:rPr>
        <w:t xml:space="preserve"> </w:t>
      </w:r>
      <w:r w:rsidRPr="00E13045">
        <w:rPr>
          <w:rFonts w:ascii="GHEA Grapalat" w:hAnsi="GHEA Grapalat" w:cs="Sylfaen"/>
          <w:sz w:val="20"/>
          <w:lang w:val="ru-RU"/>
        </w:rPr>
        <w:t>ներկայացված</w:t>
      </w:r>
      <w:r w:rsidRPr="00C56C5A">
        <w:rPr>
          <w:rFonts w:ascii="GHEA Grapalat" w:hAnsi="GHEA Grapalat" w:cs="Sylfaen"/>
          <w:sz w:val="20"/>
          <w:lang w:val="af-ZA"/>
        </w:rPr>
        <w:t xml:space="preserve"> </w:t>
      </w:r>
      <w:r w:rsidRPr="00E13045">
        <w:rPr>
          <w:rFonts w:ascii="GHEA Grapalat" w:hAnsi="GHEA Grapalat" w:cs="Sylfaen"/>
          <w:sz w:val="20"/>
          <w:lang w:val="ru-RU"/>
        </w:rPr>
        <w:t>է</w:t>
      </w:r>
      <w:r w:rsidRPr="00C56C5A">
        <w:rPr>
          <w:rFonts w:ascii="GHEA Grapalat" w:hAnsi="GHEA Grapalat" w:cs="Sylfaen"/>
          <w:sz w:val="20"/>
          <w:lang w:val="af-ZA"/>
        </w:rPr>
        <w:t xml:space="preserve"> </w:t>
      </w:r>
      <w:r w:rsidRPr="00E13045">
        <w:rPr>
          <w:rFonts w:ascii="GHEA Grapalat" w:hAnsi="GHEA Grapalat" w:cs="Sylfaen"/>
          <w:sz w:val="20"/>
          <w:lang w:val="ru-RU"/>
        </w:rPr>
        <w:t>հրավերի</w:t>
      </w:r>
      <w:r w:rsidRPr="00C56C5A">
        <w:rPr>
          <w:rFonts w:ascii="GHEA Grapalat" w:hAnsi="GHEA Grapalat" w:cs="Sylfaen"/>
          <w:sz w:val="20"/>
          <w:lang w:val="af-ZA"/>
        </w:rPr>
        <w:t xml:space="preserve"> </w:t>
      </w:r>
      <w:r w:rsidRPr="00E13045">
        <w:rPr>
          <w:rFonts w:ascii="GHEA Grapalat" w:hAnsi="GHEA Grapalat" w:cs="Sylfaen"/>
          <w:sz w:val="20"/>
          <w:lang w:val="ru-RU"/>
        </w:rPr>
        <w:t>պահանջներին</w:t>
      </w:r>
      <w:r w:rsidRPr="00C56C5A">
        <w:rPr>
          <w:rFonts w:ascii="GHEA Grapalat" w:hAnsi="GHEA Grapalat" w:cs="Sylfaen"/>
          <w:sz w:val="20"/>
          <w:lang w:val="af-ZA"/>
        </w:rPr>
        <w:t xml:space="preserve"> </w:t>
      </w:r>
      <w:r w:rsidRPr="00E13045">
        <w:rPr>
          <w:rFonts w:ascii="GHEA Grapalat" w:hAnsi="GHEA Grapalat" w:cs="Sylfaen"/>
          <w:sz w:val="20"/>
          <w:lang w:val="ru-RU"/>
        </w:rPr>
        <w:t>անհամապատասխան</w:t>
      </w:r>
      <w:r w:rsidRPr="00C56C5A">
        <w:rPr>
          <w:rFonts w:ascii="GHEA Grapalat" w:hAnsi="GHEA Grapalat" w:cs="Sylfaen"/>
          <w:sz w:val="20"/>
          <w:lang w:val="af-ZA"/>
        </w:rPr>
        <w:t>:</w:t>
      </w:r>
    </w:p>
    <w:p w14:paraId="0A5F2FAA" w14:textId="77777777" w:rsidR="004E191A" w:rsidRDefault="004E191A" w:rsidP="004E191A">
      <w:pPr>
        <w:ind w:firstLine="567"/>
        <w:jc w:val="both"/>
        <w:rPr>
          <w:rFonts w:ascii="GHEA Grapalat" w:hAnsi="GHEA Grapalat" w:cs="Sylfaen"/>
          <w:sz w:val="20"/>
          <w:szCs w:val="20"/>
          <w:lang w:val="af-ZA"/>
        </w:rPr>
      </w:pPr>
    </w:p>
    <w:p w14:paraId="058C5F3E" w14:textId="77777777" w:rsidR="004E191A" w:rsidRDefault="004E191A" w:rsidP="004E191A">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752E787E" w14:textId="77777777" w:rsidR="004E191A" w:rsidRDefault="004E191A" w:rsidP="004E191A">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12D16D5A" w14:textId="77777777" w:rsidR="004E191A" w:rsidRDefault="004E191A" w:rsidP="004E191A">
      <w:pPr>
        <w:ind w:firstLine="567"/>
        <w:jc w:val="both"/>
        <w:rPr>
          <w:rFonts w:ascii="GHEA Grapalat" w:hAnsi="GHEA Grapalat"/>
          <w:b/>
          <w:sz w:val="20"/>
          <w:lang w:val="af-ZA"/>
        </w:rPr>
      </w:pPr>
    </w:p>
    <w:p w14:paraId="075CE366" w14:textId="77B2141D" w:rsidR="004E191A" w:rsidRPr="00C56C5A" w:rsidRDefault="002F6783" w:rsidP="00E26669">
      <w:pPr>
        <w:pStyle w:val="NormalWeb"/>
        <w:rPr>
          <w:sz w:val="20"/>
          <w:szCs w:val="24"/>
          <w:lang w:val="af-ZA"/>
        </w:rPr>
      </w:pPr>
      <w:r w:rsidRPr="00C56C5A">
        <w:rPr>
          <w:sz w:val="20"/>
          <w:szCs w:val="24"/>
          <w:lang w:val="af-ZA"/>
        </w:rPr>
        <w:t xml:space="preserve">       </w:t>
      </w:r>
      <w:r w:rsidR="004E191A" w:rsidRPr="00C56C5A">
        <w:rPr>
          <w:sz w:val="20"/>
          <w:szCs w:val="24"/>
          <w:lang w:val="af-ZA"/>
        </w:rPr>
        <w:t xml:space="preserve">8.1 </w:t>
      </w:r>
      <w:r w:rsidR="004E191A" w:rsidRPr="00111113">
        <w:rPr>
          <w:sz w:val="20"/>
          <w:szCs w:val="24"/>
          <w:lang w:val="ru-RU"/>
        </w:rPr>
        <w:t>Հայտերի</w:t>
      </w:r>
      <w:r w:rsidR="004E191A" w:rsidRPr="00C56C5A">
        <w:rPr>
          <w:sz w:val="20"/>
          <w:szCs w:val="24"/>
          <w:lang w:val="af-ZA"/>
        </w:rPr>
        <w:t xml:space="preserve"> </w:t>
      </w:r>
      <w:r w:rsidR="004E191A" w:rsidRPr="00111113">
        <w:rPr>
          <w:sz w:val="20"/>
          <w:szCs w:val="24"/>
          <w:lang w:val="ru-RU"/>
        </w:rPr>
        <w:t>բացումը</w:t>
      </w:r>
      <w:r w:rsidR="004E191A" w:rsidRPr="00C56C5A">
        <w:rPr>
          <w:sz w:val="20"/>
          <w:szCs w:val="24"/>
          <w:lang w:val="af-ZA"/>
        </w:rPr>
        <w:t xml:space="preserve"> </w:t>
      </w:r>
      <w:r w:rsidR="004E191A" w:rsidRPr="00111113">
        <w:rPr>
          <w:sz w:val="20"/>
          <w:szCs w:val="24"/>
          <w:lang w:val="ru-RU"/>
        </w:rPr>
        <w:t>կկատարվի</w:t>
      </w:r>
      <w:r w:rsidR="004E191A" w:rsidRPr="00C56C5A">
        <w:rPr>
          <w:sz w:val="20"/>
          <w:szCs w:val="24"/>
          <w:lang w:val="af-ZA"/>
        </w:rPr>
        <w:t xml:space="preserve"> </w:t>
      </w:r>
      <w:r w:rsidR="004E191A" w:rsidRPr="00111113">
        <w:rPr>
          <w:sz w:val="20"/>
          <w:szCs w:val="24"/>
          <w:lang w:val="ru-RU"/>
        </w:rPr>
        <w:t>համակարգի</w:t>
      </w:r>
      <w:r w:rsidR="004E191A" w:rsidRPr="00C56C5A">
        <w:rPr>
          <w:sz w:val="20"/>
          <w:szCs w:val="24"/>
          <w:lang w:val="af-ZA"/>
        </w:rPr>
        <w:t xml:space="preserve"> </w:t>
      </w:r>
      <w:r w:rsidR="004E191A" w:rsidRPr="00111113">
        <w:rPr>
          <w:sz w:val="20"/>
          <w:szCs w:val="24"/>
          <w:lang w:val="ru-RU"/>
        </w:rPr>
        <w:t>միջոցով</w:t>
      </w:r>
      <w:r w:rsidR="004E191A" w:rsidRPr="00C56C5A">
        <w:rPr>
          <w:sz w:val="20"/>
          <w:szCs w:val="24"/>
          <w:lang w:val="af-ZA"/>
        </w:rPr>
        <w:t xml:space="preserve">`  </w:t>
      </w:r>
      <w:r w:rsidR="004E191A" w:rsidRPr="00111113">
        <w:rPr>
          <w:sz w:val="20"/>
          <w:szCs w:val="24"/>
          <w:lang w:val="ru-RU"/>
        </w:rPr>
        <w:t>սույն</w:t>
      </w:r>
      <w:r w:rsidR="004E191A" w:rsidRPr="00C56C5A">
        <w:rPr>
          <w:sz w:val="20"/>
          <w:szCs w:val="24"/>
          <w:lang w:val="af-ZA"/>
        </w:rPr>
        <w:t xml:space="preserve"> </w:t>
      </w:r>
      <w:r w:rsidR="004E191A" w:rsidRPr="00111113">
        <w:rPr>
          <w:sz w:val="20"/>
          <w:szCs w:val="24"/>
          <w:lang w:val="ru-RU"/>
        </w:rPr>
        <w:t>ընթացակարգի</w:t>
      </w:r>
      <w:r w:rsidR="004E191A" w:rsidRPr="00C56C5A">
        <w:rPr>
          <w:sz w:val="20"/>
          <w:szCs w:val="24"/>
          <w:lang w:val="af-ZA"/>
        </w:rPr>
        <w:t xml:space="preserve"> </w:t>
      </w:r>
      <w:r w:rsidR="004E191A" w:rsidRPr="00111113">
        <w:rPr>
          <w:sz w:val="20"/>
          <w:szCs w:val="24"/>
          <w:lang w:val="ru-RU"/>
        </w:rPr>
        <w:t>հայտարարությունը</w:t>
      </w:r>
      <w:r w:rsidR="004E191A" w:rsidRPr="00C56C5A">
        <w:rPr>
          <w:sz w:val="20"/>
          <w:szCs w:val="24"/>
          <w:lang w:val="af-ZA"/>
        </w:rPr>
        <w:t xml:space="preserve"> </w:t>
      </w:r>
      <w:r w:rsidR="004E191A" w:rsidRPr="00111113">
        <w:rPr>
          <w:sz w:val="20"/>
          <w:szCs w:val="24"/>
          <w:lang w:val="ru-RU"/>
        </w:rPr>
        <w:t>և</w:t>
      </w:r>
      <w:r w:rsidR="004E191A" w:rsidRPr="00C56C5A">
        <w:rPr>
          <w:sz w:val="20"/>
          <w:szCs w:val="24"/>
          <w:lang w:val="af-ZA"/>
        </w:rPr>
        <w:t xml:space="preserve"> </w:t>
      </w:r>
      <w:r w:rsidR="004E191A" w:rsidRPr="00111113">
        <w:rPr>
          <w:sz w:val="20"/>
          <w:szCs w:val="24"/>
          <w:lang w:val="ru-RU"/>
        </w:rPr>
        <w:t>հրավերը</w:t>
      </w:r>
      <w:r w:rsidR="004E191A" w:rsidRPr="00C56C5A">
        <w:rPr>
          <w:sz w:val="20"/>
          <w:szCs w:val="24"/>
          <w:lang w:val="af-ZA"/>
        </w:rPr>
        <w:t xml:space="preserve"> </w:t>
      </w:r>
      <w:r w:rsidR="004E191A" w:rsidRPr="00111113">
        <w:rPr>
          <w:sz w:val="20"/>
          <w:szCs w:val="24"/>
          <w:lang w:val="ru-RU"/>
        </w:rPr>
        <w:t>համակարգում</w:t>
      </w:r>
      <w:r w:rsidR="004E191A" w:rsidRPr="00C56C5A">
        <w:rPr>
          <w:sz w:val="20"/>
          <w:szCs w:val="24"/>
          <w:lang w:val="af-ZA"/>
        </w:rPr>
        <w:t xml:space="preserve"> </w:t>
      </w:r>
      <w:r w:rsidR="004E191A" w:rsidRPr="00111113">
        <w:rPr>
          <w:sz w:val="20"/>
          <w:szCs w:val="24"/>
          <w:lang w:val="ru-RU"/>
        </w:rPr>
        <w:t>հրապարակվելու</w:t>
      </w:r>
      <w:r w:rsidR="004E191A" w:rsidRPr="00C56C5A">
        <w:rPr>
          <w:sz w:val="20"/>
          <w:szCs w:val="24"/>
          <w:lang w:val="af-ZA"/>
        </w:rPr>
        <w:t xml:space="preserve"> </w:t>
      </w:r>
      <w:r w:rsidR="004E191A" w:rsidRPr="00111113">
        <w:rPr>
          <w:sz w:val="20"/>
          <w:szCs w:val="24"/>
          <w:lang w:val="ru-RU"/>
        </w:rPr>
        <w:t>օրվանից</w:t>
      </w:r>
      <w:r w:rsidR="004E191A" w:rsidRPr="00C56C5A">
        <w:rPr>
          <w:sz w:val="20"/>
          <w:szCs w:val="24"/>
          <w:lang w:val="af-ZA"/>
        </w:rPr>
        <w:t xml:space="preserve"> </w:t>
      </w:r>
      <w:r w:rsidR="004E191A" w:rsidRPr="00111113">
        <w:rPr>
          <w:sz w:val="20"/>
          <w:szCs w:val="24"/>
          <w:lang w:val="ru-RU"/>
        </w:rPr>
        <w:t>հաշված</w:t>
      </w:r>
      <w:r w:rsidR="00EA7DDC" w:rsidRPr="00111113">
        <w:rPr>
          <w:sz w:val="20"/>
          <w:szCs w:val="24"/>
          <w:lang w:val="ru-RU"/>
        </w:rPr>
        <w:t>՝</w:t>
      </w:r>
      <w:r w:rsidR="004E191A" w:rsidRPr="00C56C5A">
        <w:rPr>
          <w:sz w:val="20"/>
          <w:szCs w:val="24"/>
          <w:lang w:val="af-ZA"/>
        </w:rPr>
        <w:t xml:space="preserve"> </w:t>
      </w:r>
      <w:r w:rsidR="00EA7DDC" w:rsidRPr="00177C24">
        <w:rPr>
          <w:b/>
          <w:bCs/>
          <w:sz w:val="20"/>
          <w:szCs w:val="24"/>
          <w:lang w:val="ru-RU"/>
        </w:rPr>
        <w:t>ապրիլի</w:t>
      </w:r>
      <w:r w:rsidR="004E191A" w:rsidRPr="00177C24">
        <w:rPr>
          <w:b/>
          <w:bCs/>
          <w:sz w:val="20"/>
          <w:szCs w:val="24"/>
          <w:lang w:val="af-ZA"/>
        </w:rPr>
        <w:t xml:space="preserve"> </w:t>
      </w:r>
      <w:r w:rsidR="00177C24" w:rsidRPr="00177C24">
        <w:rPr>
          <w:b/>
          <w:bCs/>
          <w:sz w:val="20"/>
          <w:szCs w:val="24"/>
        </w:rPr>
        <w:t>11</w:t>
      </w:r>
      <w:r w:rsidR="00EA7DDC" w:rsidRPr="00177C24">
        <w:rPr>
          <w:b/>
          <w:bCs/>
          <w:sz w:val="20"/>
          <w:szCs w:val="24"/>
          <w:lang w:val="af-ZA"/>
        </w:rPr>
        <w:t>-</w:t>
      </w:r>
      <w:r w:rsidR="00EA7DDC" w:rsidRPr="00177C24">
        <w:rPr>
          <w:b/>
          <w:bCs/>
          <w:sz w:val="20"/>
          <w:szCs w:val="24"/>
          <w:lang w:val="ru-RU"/>
        </w:rPr>
        <w:t>ին</w:t>
      </w:r>
      <w:r w:rsidR="004E191A" w:rsidRPr="00177C24">
        <w:rPr>
          <w:b/>
          <w:bCs/>
          <w:sz w:val="20"/>
          <w:szCs w:val="24"/>
          <w:lang w:val="af-ZA"/>
        </w:rPr>
        <w:t xml:space="preserve"> </w:t>
      </w:r>
      <w:r w:rsidR="004E191A" w:rsidRPr="00177C24">
        <w:rPr>
          <w:b/>
          <w:bCs/>
          <w:sz w:val="20"/>
          <w:szCs w:val="24"/>
          <w:lang w:val="ru-RU"/>
        </w:rPr>
        <w:t>ժամը</w:t>
      </w:r>
      <w:r w:rsidR="004E191A" w:rsidRPr="00177C24">
        <w:rPr>
          <w:b/>
          <w:bCs/>
          <w:sz w:val="20"/>
          <w:szCs w:val="24"/>
          <w:lang w:val="af-ZA"/>
        </w:rPr>
        <w:t xml:space="preserve"> «</w:t>
      </w:r>
      <w:r w:rsidR="00EA7DDC" w:rsidRPr="00177C24">
        <w:rPr>
          <w:b/>
          <w:bCs/>
          <w:sz w:val="20"/>
          <w:szCs w:val="24"/>
          <w:lang w:val="af-ZA"/>
        </w:rPr>
        <w:t>11:00</w:t>
      </w:r>
      <w:r w:rsidR="004E191A" w:rsidRPr="00177C24">
        <w:rPr>
          <w:b/>
          <w:bCs/>
          <w:sz w:val="20"/>
          <w:szCs w:val="24"/>
          <w:lang w:val="af-ZA"/>
        </w:rPr>
        <w:t>»-</w:t>
      </w:r>
      <w:r w:rsidR="004E191A" w:rsidRPr="00177C24">
        <w:rPr>
          <w:b/>
          <w:bCs/>
          <w:sz w:val="20"/>
          <w:szCs w:val="24"/>
          <w:lang w:val="ru-RU"/>
        </w:rPr>
        <w:t>ին</w:t>
      </w:r>
      <w:r w:rsidR="004E191A" w:rsidRPr="00111113">
        <w:rPr>
          <w:sz w:val="20"/>
          <w:szCs w:val="24"/>
          <w:lang w:val="ru-RU"/>
        </w:rPr>
        <w:t>։</w:t>
      </w:r>
      <w:r w:rsidR="004E191A" w:rsidRPr="00C56C5A">
        <w:rPr>
          <w:sz w:val="20"/>
          <w:szCs w:val="24"/>
          <w:lang w:val="af-ZA"/>
        </w:rPr>
        <w:t xml:space="preserve"> </w:t>
      </w:r>
    </w:p>
    <w:p w14:paraId="118C8165" w14:textId="77777777" w:rsidR="004E191A" w:rsidRDefault="004E191A" w:rsidP="00EA7DDC">
      <w:pPr>
        <w:ind w:firstLine="567"/>
        <w:jc w:val="both"/>
        <w:rPr>
          <w:rFonts w:ascii="GHEA Grapalat" w:hAnsi="GHEA Grapalat" w:cs="Sylfaen"/>
          <w:sz w:val="20"/>
          <w:lang w:val="hy-AM"/>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hy-AM"/>
        </w:rPr>
        <w:t xml:space="preserve"> և 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lang w:val="af-ZA"/>
        </w:rPr>
        <w:t xml:space="preserve"> </w:t>
      </w:r>
      <w:proofErr w:type="spellStart"/>
      <w:r>
        <w:rPr>
          <w:rFonts w:ascii="GHEA Grapalat" w:hAnsi="GHEA Grapalat" w:cs="Sylfaen"/>
          <w:sz w:val="20"/>
        </w:rPr>
        <w:t>հանձնաժողովի</w:t>
      </w:r>
      <w:proofErr w:type="spellEnd"/>
      <w:r>
        <w:rPr>
          <w:rFonts w:ascii="GHEA Grapalat" w:hAnsi="GHEA Grapalat" w:cs="Sylfaen"/>
          <w:sz w:val="20"/>
          <w:lang w:val="af-ZA"/>
        </w:rPr>
        <w:t xml:space="preserve"> </w:t>
      </w:r>
      <w:proofErr w:type="spellStart"/>
      <w:r>
        <w:rPr>
          <w:rFonts w:ascii="GHEA Grapalat" w:hAnsi="GHEA Grapalat" w:cs="Sylfaen"/>
          <w:sz w:val="20"/>
        </w:rPr>
        <w:t>նախագահը</w:t>
      </w:r>
      <w:proofErr w:type="spellEnd"/>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գնվելիք</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աշխատանքների</w:t>
      </w:r>
      <w:proofErr w:type="spellEnd"/>
      <w:r>
        <w:rPr>
          <w:rFonts w:ascii="GHEA Grapalat" w:hAnsi="GHEA Grapalat" w:cs="Sylfaen"/>
          <w:sz w:val="20"/>
          <w:lang w:val="af-ZA"/>
        </w:rPr>
        <w:t xml:space="preserve"> </w:t>
      </w:r>
      <w:r>
        <w:rPr>
          <w:rFonts w:ascii="GHEA Grapalat" w:hAnsi="GHEA Grapalat" w:cs="Sylfaen"/>
          <w:sz w:val="20"/>
          <w:lang w:val="hy-AM"/>
        </w:rPr>
        <w:t>գնման 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proofErr w:type="spellStart"/>
      <w:r>
        <w:rPr>
          <w:rFonts w:ascii="GHEA Grapalat" w:hAnsi="GHEA Grapalat" w:cs="Sylfaen"/>
          <w:sz w:val="20"/>
        </w:rPr>
        <w:t>ինչպես</w:t>
      </w:r>
      <w:proofErr w:type="spellEnd"/>
      <w:r>
        <w:rPr>
          <w:rFonts w:ascii="GHEA Grapalat" w:hAnsi="GHEA Grapalat" w:cs="Sylfaen"/>
          <w:sz w:val="20"/>
          <w:lang w:val="af-ZA"/>
        </w:rPr>
        <w:t xml:space="preserve"> </w:t>
      </w:r>
      <w:proofErr w:type="spellStart"/>
      <w:r>
        <w:rPr>
          <w:rFonts w:ascii="GHEA Grapalat" w:hAnsi="GHEA Grapalat" w:cs="Sylfaen"/>
          <w:sz w:val="20"/>
        </w:rPr>
        <w:t>նաև</w:t>
      </w:r>
      <w:proofErr w:type="spellEnd"/>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564CC227" w14:textId="77777777" w:rsidR="004E191A" w:rsidRDefault="004E191A" w:rsidP="00EA7DDC">
      <w:pPr>
        <w:ind w:firstLine="567"/>
        <w:jc w:val="both"/>
        <w:rPr>
          <w:rFonts w:ascii="GHEA Grapalat" w:hAnsi="GHEA Grapalat" w:cs="Sylfaen"/>
          <w:sz w:val="20"/>
          <w:lang w:val="af-ZA"/>
        </w:rPr>
      </w:pPr>
      <w:r>
        <w:rPr>
          <w:rFonts w:ascii="GHEA Grapalat" w:hAnsi="GHEA Grapalat"/>
          <w:sz w:val="20"/>
          <w:lang w:val="hy-AM"/>
        </w:rPr>
        <w:t>Համակարգում հանձնաժողովի բացող անդամների գործառույթներն աստիճա</w:t>
      </w:r>
      <w:r>
        <w:rPr>
          <w:rFonts w:ascii="GHEA Grapalat" w:hAnsi="GHEA Grapalat"/>
          <w:sz w:val="20"/>
          <w:lang w:val="hy-AM"/>
        </w:rPr>
        <w:softHyphen/>
        <w:t>նա</w:t>
      </w:r>
      <w:r>
        <w:rPr>
          <w:rFonts w:ascii="GHEA Grapalat" w:hAnsi="GHEA Grapalat"/>
          <w:sz w:val="20"/>
          <w:lang w:val="hy-AM"/>
        </w:rPr>
        <w:softHyphen/>
        <w:t>կարգված են: Աստիճանակարգումը որոշվում է հանձնաժողովի նախա</w:t>
      </w:r>
      <w:r>
        <w:rPr>
          <w:rFonts w:ascii="GHEA Grapalat" w:hAnsi="GHEA Grapalat"/>
          <w:sz w:val="20"/>
          <w:lang w:val="hy-AM"/>
        </w:rPr>
        <w:softHyphen/>
        <w:t>գահի կողմից: Հանձնաժողովի</w:t>
      </w:r>
      <w:r>
        <w:rPr>
          <w:rFonts w:ascii="GHEA Grapalat" w:hAnsi="GHEA Grapalat"/>
          <w:sz w:val="20"/>
          <w:lang w:val="af-ZA"/>
        </w:rPr>
        <w:t xml:space="preserve"> </w:t>
      </w:r>
      <w:r>
        <w:rPr>
          <w:rFonts w:ascii="GHEA Grapalat" w:hAnsi="GHEA Grapalat"/>
          <w:sz w:val="20"/>
          <w:lang w:val="hy-AM"/>
        </w:rPr>
        <w:t>առաջին</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անդամն</w:t>
      </w:r>
      <w:r>
        <w:rPr>
          <w:rFonts w:ascii="GHEA Grapalat" w:hAnsi="GHEA Grapalat"/>
          <w:sz w:val="20"/>
          <w:lang w:val="af-ZA"/>
        </w:rPr>
        <w:t xml:space="preserve"> </w:t>
      </w:r>
      <w:r>
        <w:rPr>
          <w:rFonts w:ascii="GHEA Grapalat" w:hAnsi="GHEA Grapalat"/>
          <w:sz w:val="20"/>
          <w:lang w:val="hy-AM"/>
        </w:rPr>
        <w:t>իր</w:t>
      </w:r>
      <w:r>
        <w:rPr>
          <w:rFonts w:ascii="GHEA Grapalat" w:hAnsi="GHEA Grapalat"/>
          <w:sz w:val="20"/>
          <w:lang w:val="af-ZA"/>
        </w:rPr>
        <w:t xml:space="preserve"> </w:t>
      </w:r>
      <w:r>
        <w:rPr>
          <w:rFonts w:ascii="GHEA Grapalat" w:hAnsi="GHEA Grapalat"/>
          <w:sz w:val="20"/>
          <w:lang w:val="hy-AM"/>
        </w:rPr>
        <w:t>կատարած</w:t>
      </w:r>
      <w:r>
        <w:rPr>
          <w:rFonts w:ascii="GHEA Grapalat" w:hAnsi="GHEA Grapalat"/>
          <w:sz w:val="20"/>
          <w:lang w:val="af-ZA"/>
        </w:rPr>
        <w:t xml:space="preserve"> </w:t>
      </w:r>
      <w:r>
        <w:rPr>
          <w:rFonts w:ascii="GHEA Grapalat" w:hAnsi="GHEA Grapalat"/>
          <w:sz w:val="20"/>
          <w:lang w:val="hy-AM"/>
        </w:rPr>
        <w:t>նշումներով</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անդամի</w:t>
      </w:r>
      <w:r>
        <w:rPr>
          <w:rFonts w:ascii="GHEA Grapalat" w:hAnsi="GHEA Grapalat"/>
          <w:sz w:val="20"/>
          <w:lang w:val="af-ZA"/>
        </w:rPr>
        <w:t xml:space="preserve"> </w:t>
      </w:r>
      <w:r>
        <w:rPr>
          <w:rFonts w:ascii="GHEA Grapalat" w:hAnsi="GHEA Grapalat"/>
          <w:sz w:val="20"/>
          <w:lang w:val="hy-AM"/>
        </w:rPr>
        <w:t>դիտարկմանն</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ներկայացնում</w:t>
      </w:r>
      <w:r>
        <w:rPr>
          <w:rFonts w:ascii="GHEA Grapalat" w:hAnsi="GHEA Grapalat"/>
          <w:sz w:val="20"/>
          <w:lang w:val="af-ZA"/>
        </w:rPr>
        <w:t xml:space="preserve"> </w:t>
      </w:r>
      <w:r>
        <w:rPr>
          <w:rFonts w:ascii="GHEA Grapalat" w:hAnsi="GHEA Grapalat"/>
          <w:sz w:val="20"/>
          <w:lang w:val="hy-AM"/>
        </w:rPr>
        <w:t>բացման</w:t>
      </w:r>
      <w:r>
        <w:rPr>
          <w:rFonts w:ascii="GHEA Grapalat" w:hAnsi="GHEA Grapalat"/>
          <w:sz w:val="20"/>
          <w:lang w:val="af-ZA"/>
        </w:rPr>
        <w:t xml:space="preserve"> </w:t>
      </w:r>
      <w:r>
        <w:rPr>
          <w:rFonts w:ascii="GHEA Grapalat" w:hAnsi="GHEA Grapalat"/>
          <w:sz w:val="20"/>
          <w:lang w:val="hy-AM"/>
        </w:rPr>
        <w:t>ենթակա</w:t>
      </w:r>
      <w:r>
        <w:rPr>
          <w:rFonts w:ascii="GHEA Grapalat" w:hAnsi="GHEA Grapalat"/>
          <w:sz w:val="20"/>
          <w:lang w:val="af-ZA"/>
        </w:rPr>
        <w:t xml:space="preserve"> </w:t>
      </w:r>
      <w:r>
        <w:rPr>
          <w:rFonts w:ascii="GHEA Grapalat" w:hAnsi="GHEA Grapalat"/>
          <w:sz w:val="20"/>
          <w:lang w:val="hy-AM"/>
        </w:rPr>
        <w:t>այն</w:t>
      </w:r>
      <w:r>
        <w:rPr>
          <w:rFonts w:ascii="GHEA Grapalat" w:hAnsi="GHEA Grapalat"/>
          <w:sz w:val="20"/>
          <w:lang w:val="af-ZA"/>
        </w:rPr>
        <w:t xml:space="preserve"> </w:t>
      </w:r>
      <w:r>
        <w:rPr>
          <w:rFonts w:ascii="GHEA Grapalat" w:hAnsi="GHEA Grapalat"/>
          <w:sz w:val="20"/>
          <w:lang w:val="hy-AM"/>
        </w:rPr>
        <w:t>հայտերի</w:t>
      </w:r>
      <w:r>
        <w:rPr>
          <w:rFonts w:ascii="GHEA Grapalat" w:hAnsi="GHEA Grapalat"/>
          <w:sz w:val="20"/>
          <w:lang w:val="af-ZA"/>
        </w:rPr>
        <w:t xml:space="preserve"> </w:t>
      </w:r>
      <w:r>
        <w:rPr>
          <w:rFonts w:ascii="GHEA Grapalat" w:hAnsi="GHEA Grapalat"/>
          <w:sz w:val="20"/>
          <w:lang w:val="hy-AM"/>
        </w:rPr>
        <w:t>ցուցակը</w:t>
      </w:r>
      <w:r>
        <w:rPr>
          <w:rFonts w:ascii="GHEA Grapalat" w:hAnsi="GHEA Grapalat"/>
          <w:sz w:val="20"/>
          <w:lang w:val="af-ZA"/>
        </w:rPr>
        <w:t xml:space="preserve">, </w:t>
      </w:r>
      <w:r>
        <w:rPr>
          <w:rFonts w:ascii="GHEA Grapalat" w:hAnsi="GHEA Grapalat"/>
          <w:sz w:val="20"/>
          <w:lang w:val="hy-AM"/>
        </w:rPr>
        <w:t>որոնց</w:t>
      </w:r>
      <w:r>
        <w:rPr>
          <w:rFonts w:ascii="GHEA Grapalat" w:hAnsi="GHEA Grapalat"/>
          <w:sz w:val="20"/>
          <w:lang w:val="af-ZA"/>
        </w:rPr>
        <w:t xml:space="preserve"> </w:t>
      </w:r>
      <w:r>
        <w:rPr>
          <w:rFonts w:ascii="GHEA Grapalat" w:hAnsi="GHEA Grapalat"/>
          <w:sz w:val="20"/>
          <w:lang w:val="hy-AM"/>
        </w:rPr>
        <w:t>համակարգը</w:t>
      </w:r>
      <w:r>
        <w:rPr>
          <w:rFonts w:ascii="GHEA Grapalat" w:hAnsi="GHEA Grapalat"/>
          <w:sz w:val="20"/>
          <w:lang w:val="af-ZA"/>
        </w:rPr>
        <w:t xml:space="preserve"> </w:t>
      </w:r>
      <w:r>
        <w:rPr>
          <w:rFonts w:ascii="GHEA Grapalat" w:hAnsi="GHEA Grapalat"/>
          <w:sz w:val="20"/>
          <w:lang w:val="hy-AM"/>
        </w:rPr>
        <w:t>դիտել</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որպես</w:t>
      </w:r>
      <w:r>
        <w:rPr>
          <w:rFonts w:ascii="GHEA Grapalat" w:hAnsi="GHEA Grapalat"/>
          <w:sz w:val="20"/>
          <w:lang w:val="af-ZA"/>
        </w:rPr>
        <w:t xml:space="preserve"> </w:t>
      </w:r>
      <w:r>
        <w:rPr>
          <w:rFonts w:ascii="GHEA Grapalat" w:hAnsi="GHEA Grapalat"/>
          <w:sz w:val="20"/>
          <w:lang w:val="hy-AM"/>
        </w:rPr>
        <w:t>ներկայացված</w:t>
      </w:r>
      <w:r>
        <w:rPr>
          <w:rFonts w:ascii="GHEA Grapalat" w:hAnsi="GHEA Grapalat"/>
          <w:sz w:val="20"/>
          <w:lang w:val="af-ZA"/>
        </w:rPr>
        <w:t xml:space="preserve"> (</w:t>
      </w:r>
      <w:r>
        <w:rPr>
          <w:rFonts w:ascii="GHEA Grapalat" w:hAnsi="GHEA Grapalat"/>
          <w:sz w:val="20"/>
          <w:lang w:val="hy-AM"/>
        </w:rPr>
        <w:t>պիտանի</w:t>
      </w:r>
      <w:r>
        <w:rPr>
          <w:rFonts w:ascii="GHEA Grapalat" w:hAnsi="GHEA Grapalat"/>
          <w:sz w:val="20"/>
          <w:lang w:val="af-ZA"/>
        </w:rPr>
        <w:t xml:space="preserve">) </w:t>
      </w:r>
      <w:r>
        <w:rPr>
          <w:rFonts w:ascii="GHEA Grapalat" w:hAnsi="GHEA Grapalat"/>
          <w:sz w:val="20"/>
          <w:lang w:val="hy-AM"/>
        </w:rPr>
        <w:t>հայտեր</w:t>
      </w:r>
      <w:r>
        <w:rPr>
          <w:rFonts w:ascii="GHEA Grapalat" w:hAnsi="GHEA Grapalat"/>
          <w:sz w:val="20"/>
          <w:lang w:val="af-ZA"/>
        </w:rPr>
        <w:t xml:space="preserve">, </w:t>
      </w:r>
      <w:r>
        <w:rPr>
          <w:rFonts w:ascii="GHEA Grapalat" w:hAnsi="GHEA Grapalat"/>
          <w:sz w:val="20"/>
          <w:lang w:val="hy-AM"/>
        </w:rPr>
        <w:t>որից</w:t>
      </w:r>
      <w:r>
        <w:rPr>
          <w:rFonts w:ascii="GHEA Grapalat" w:hAnsi="GHEA Grapalat"/>
          <w:sz w:val="20"/>
          <w:lang w:val="af-ZA"/>
        </w:rPr>
        <w:t xml:space="preserve"> </w:t>
      </w:r>
      <w:r>
        <w:rPr>
          <w:rFonts w:ascii="GHEA Grapalat" w:hAnsi="GHEA Grapalat"/>
          <w:sz w:val="20"/>
          <w:lang w:val="hy-AM"/>
        </w:rPr>
        <w:t>հետո</w:t>
      </w:r>
      <w:r>
        <w:rPr>
          <w:rFonts w:ascii="GHEA Grapalat" w:hAnsi="GHEA Grapalat"/>
          <w:sz w:val="20"/>
          <w:lang w:val="af-ZA"/>
        </w:rPr>
        <w:t xml:space="preserve"> </w:t>
      </w:r>
      <w:r>
        <w:rPr>
          <w:rFonts w:ascii="GHEA Grapalat" w:hAnsi="GHEA Grapalat"/>
          <w:sz w:val="20"/>
          <w:lang w:val="hy-AM"/>
        </w:rPr>
        <w:t>երկրորդ</w:t>
      </w:r>
      <w:r>
        <w:rPr>
          <w:rFonts w:ascii="GHEA Grapalat" w:hAnsi="GHEA Grapalat"/>
          <w:sz w:val="20"/>
          <w:lang w:val="af-ZA"/>
        </w:rPr>
        <w:t xml:space="preserve"> </w:t>
      </w:r>
      <w:r>
        <w:rPr>
          <w:rFonts w:ascii="GHEA Grapalat" w:hAnsi="GHEA Grapalat"/>
          <w:sz w:val="20"/>
          <w:lang w:val="hy-AM"/>
        </w:rPr>
        <w:t>բացող</w:t>
      </w:r>
      <w:r>
        <w:rPr>
          <w:rFonts w:ascii="GHEA Grapalat" w:hAnsi="GHEA Grapalat"/>
          <w:sz w:val="20"/>
          <w:lang w:val="af-ZA"/>
        </w:rPr>
        <w:t xml:space="preserve"> </w:t>
      </w:r>
      <w:r>
        <w:rPr>
          <w:rFonts w:ascii="GHEA Grapalat" w:hAnsi="GHEA Grapalat"/>
          <w:sz w:val="20"/>
          <w:lang w:val="hy-AM"/>
        </w:rPr>
        <w:t>անդամը</w:t>
      </w:r>
      <w:r>
        <w:rPr>
          <w:rFonts w:ascii="GHEA Grapalat" w:hAnsi="GHEA Grapalat"/>
          <w:sz w:val="20"/>
          <w:lang w:val="af-ZA"/>
        </w:rPr>
        <w:t xml:space="preserve"> </w:t>
      </w:r>
      <w:r>
        <w:rPr>
          <w:rFonts w:ascii="GHEA Grapalat" w:hAnsi="GHEA Grapalat"/>
          <w:sz w:val="20"/>
          <w:lang w:val="hy-AM"/>
        </w:rPr>
        <w:t>հաստատում</w:t>
      </w:r>
      <w:r>
        <w:rPr>
          <w:rFonts w:ascii="GHEA Grapalat" w:hAnsi="GHEA Grapalat"/>
          <w:sz w:val="20"/>
          <w:lang w:val="af-ZA"/>
        </w:rPr>
        <w:t xml:space="preserve"> </w:t>
      </w:r>
      <w:r>
        <w:rPr>
          <w:rFonts w:ascii="GHEA Grapalat" w:hAnsi="GHEA Grapalat"/>
          <w:sz w:val="20"/>
          <w:lang w:val="hy-AM"/>
        </w:rPr>
        <w:t>է</w:t>
      </w:r>
      <w:r>
        <w:rPr>
          <w:rFonts w:ascii="GHEA Grapalat" w:hAnsi="GHEA Grapalat"/>
          <w:sz w:val="20"/>
          <w:lang w:val="af-ZA"/>
        </w:rPr>
        <w:t xml:space="preserve"> </w:t>
      </w:r>
      <w:r>
        <w:rPr>
          <w:rFonts w:ascii="GHEA Grapalat" w:hAnsi="GHEA Grapalat"/>
          <w:sz w:val="20"/>
          <w:lang w:val="hy-AM"/>
        </w:rPr>
        <w:t>իրեն</w:t>
      </w:r>
      <w:r>
        <w:rPr>
          <w:rFonts w:ascii="GHEA Grapalat" w:hAnsi="GHEA Grapalat"/>
          <w:sz w:val="20"/>
          <w:lang w:val="af-ZA"/>
        </w:rPr>
        <w:t xml:space="preserve"> </w:t>
      </w:r>
      <w:r>
        <w:rPr>
          <w:rFonts w:ascii="GHEA Grapalat" w:hAnsi="GHEA Grapalat" w:cs="Sylfaen"/>
          <w:sz w:val="20"/>
          <w:lang w:val="hy-AM"/>
        </w:rPr>
        <w:t>ներկայացված</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ցուցակը</w:t>
      </w:r>
      <w:r>
        <w:rPr>
          <w:rFonts w:ascii="GHEA Grapalat" w:hAnsi="GHEA Grapalat" w:cs="Sylfaen"/>
          <w:sz w:val="20"/>
          <w:lang w:val="af-ZA"/>
        </w:rPr>
        <w:t xml:space="preserve">: </w:t>
      </w:r>
      <w:r>
        <w:rPr>
          <w:rFonts w:ascii="GHEA Grapalat" w:hAnsi="GHEA Grapalat" w:cs="Sylfaen"/>
          <w:sz w:val="20"/>
          <w:lang w:val="hy-AM"/>
        </w:rPr>
        <w:t>Հաստատումից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բեռնվում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արձանագրությունը</w:t>
      </w:r>
      <w:r>
        <w:rPr>
          <w:rFonts w:ascii="GHEA Grapalat" w:hAnsi="GHEA Grapalat" w:cs="Sylfaen"/>
          <w:sz w:val="20"/>
          <w:lang w:val="af-ZA"/>
        </w:rPr>
        <w:t xml:space="preserve"> (</w:t>
      </w:r>
      <w:r>
        <w:rPr>
          <w:rFonts w:ascii="GHEA Grapalat" w:hAnsi="GHEA Grapalat" w:cs="Sylfaen"/>
          <w:sz w:val="20"/>
          <w:lang w:val="hy-AM"/>
        </w:rPr>
        <w:t>համակարգում՝</w:t>
      </w:r>
      <w:r>
        <w:rPr>
          <w:rFonts w:ascii="GHEA Grapalat" w:hAnsi="GHEA Grapalat" w:cs="Sylfaen"/>
          <w:sz w:val="20"/>
          <w:lang w:val="af-ZA"/>
        </w:rPr>
        <w:t xml:space="preserve"> </w:t>
      </w:r>
      <w:r>
        <w:rPr>
          <w:rFonts w:ascii="GHEA Grapalat" w:hAnsi="GHEA Grapalat" w:cs="Sylfaen"/>
          <w:sz w:val="20"/>
          <w:lang w:val="hy-AM"/>
        </w:rPr>
        <w:t>հաշվետվություն</w:t>
      </w:r>
      <w:r>
        <w:rPr>
          <w:rFonts w:ascii="GHEA Grapalat" w:hAnsi="GHEA Grapalat" w:cs="Sylfaen"/>
          <w:sz w:val="20"/>
          <w:lang w:val="af-ZA"/>
        </w:rPr>
        <w:t xml:space="preserve">), </w:t>
      </w:r>
      <w:r>
        <w:rPr>
          <w:rFonts w:ascii="GHEA Grapalat" w:hAnsi="GHEA Grapalat" w:cs="Sylfaen"/>
          <w:sz w:val="20"/>
          <w:lang w:val="hy-AM"/>
        </w:rPr>
        <w:t>որը</w:t>
      </w:r>
      <w:r>
        <w:rPr>
          <w:rFonts w:ascii="GHEA Grapalat" w:hAnsi="GHEA Grapalat" w:cs="Sylfaen"/>
          <w:sz w:val="20"/>
          <w:lang w:val="af-ZA"/>
        </w:rPr>
        <w:t xml:space="preserve"> </w:t>
      </w: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հանձնաժողովի</w:t>
      </w:r>
      <w:r>
        <w:rPr>
          <w:rFonts w:ascii="GHEA Grapalat" w:hAnsi="GHEA Grapalat" w:cs="Sylfaen"/>
          <w:sz w:val="20"/>
          <w:lang w:val="af-ZA"/>
        </w:rPr>
        <w:t xml:space="preserve"> </w:t>
      </w:r>
      <w:r>
        <w:rPr>
          <w:rFonts w:ascii="GHEA Grapalat" w:hAnsi="GHEA Grapalat" w:cs="Sylfaen"/>
          <w:sz w:val="20"/>
          <w:lang w:val="hy-AM"/>
        </w:rPr>
        <w:t>քարտուղարը</w:t>
      </w:r>
      <w:r>
        <w:rPr>
          <w:rFonts w:ascii="GHEA Grapalat" w:hAnsi="GHEA Grapalat" w:cs="Sylfaen"/>
          <w:sz w:val="20"/>
          <w:lang w:val="af-ZA"/>
        </w:rPr>
        <w:t xml:space="preserve"> </w:t>
      </w:r>
      <w:r>
        <w:rPr>
          <w:rFonts w:ascii="GHEA Grapalat" w:hAnsi="GHEA Grapalat" w:cs="Sylfaen"/>
          <w:sz w:val="20"/>
          <w:lang w:val="hy-AM"/>
        </w:rPr>
        <w:t xml:space="preserve"> համակարգի միջոցով</w:t>
      </w:r>
      <w:r>
        <w:rPr>
          <w:rFonts w:ascii="GHEA Grapalat" w:hAnsi="GHEA Grapalat" w:cs="Sylfaen"/>
          <w:sz w:val="20"/>
          <w:lang w:val="af-ZA"/>
        </w:rPr>
        <w:t xml:space="preserve"> </w:t>
      </w:r>
      <w:r>
        <w:rPr>
          <w:rFonts w:ascii="GHEA Grapalat" w:hAnsi="GHEA Grapalat" w:cs="Sylfaen"/>
          <w:sz w:val="20"/>
          <w:lang w:val="hy-AM"/>
        </w:rPr>
        <w:t>ուղարկում է մասնակիցների էլեկտրոնային փոստերին</w:t>
      </w:r>
      <w:r>
        <w:rPr>
          <w:rFonts w:ascii="GHEA Grapalat" w:hAnsi="GHEA Grapalat" w:cs="Sylfaen"/>
          <w:sz w:val="20"/>
          <w:lang w:val="af-ZA"/>
        </w:rPr>
        <w:t>:</w:t>
      </w:r>
    </w:p>
    <w:p w14:paraId="59C1306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8.2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կարգով</w:t>
      </w:r>
      <w:proofErr w:type="spellEnd"/>
      <w:r>
        <w:rPr>
          <w:rFonts w:ascii="GHEA Grapalat" w:hAnsi="GHEA Grapalat" w:cs="Sylfaen"/>
          <w:sz w:val="20"/>
          <w:lang w:val="af-ZA"/>
        </w:rPr>
        <w:t xml:space="preserve">: </w:t>
      </w:r>
    </w:p>
    <w:p w14:paraId="636BB2C4"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Գնման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չափաբաժինների</w:t>
      </w:r>
      <w:proofErr w:type="spellEnd"/>
      <w:r>
        <w:rPr>
          <w:rFonts w:ascii="GHEA Grapalat" w:hAnsi="GHEA Grapalat" w:cs="Sylfaen"/>
          <w:sz w:val="20"/>
          <w:lang w:val="af-ZA"/>
        </w:rPr>
        <w:t xml:space="preserve"> </w:t>
      </w:r>
      <w:proofErr w:type="spellStart"/>
      <w:r>
        <w:rPr>
          <w:rFonts w:ascii="GHEA Grapalat" w:hAnsi="GHEA Grapalat" w:cs="Sylfaen"/>
          <w:sz w:val="20"/>
        </w:rPr>
        <w:t>քանակը</w:t>
      </w:r>
      <w:proofErr w:type="spellEnd"/>
      <w:r>
        <w:rPr>
          <w:rFonts w:ascii="GHEA Grapalat" w:hAnsi="GHEA Grapalat" w:cs="Sylfaen"/>
          <w:sz w:val="20"/>
          <w:lang w:val="af-ZA"/>
        </w:rPr>
        <w:t xml:space="preserve"> </w:t>
      </w:r>
      <w:proofErr w:type="spellStart"/>
      <w:r>
        <w:rPr>
          <w:rFonts w:ascii="GHEA Grapalat" w:hAnsi="GHEA Grapalat" w:cs="Sylfaen"/>
          <w:sz w:val="20"/>
        </w:rPr>
        <w:t>յոթանասունհինգը</w:t>
      </w:r>
      <w:proofErr w:type="spellEnd"/>
      <w:r>
        <w:rPr>
          <w:rFonts w:ascii="GHEA Grapalat" w:hAnsi="GHEA Grapalat" w:cs="Sylfaen"/>
          <w:sz w:val="20"/>
          <w:lang w:val="af-ZA"/>
        </w:rPr>
        <w:t xml:space="preserve"> </w:t>
      </w:r>
      <w:proofErr w:type="spellStart"/>
      <w:r>
        <w:rPr>
          <w:rFonts w:ascii="GHEA Grapalat" w:hAnsi="GHEA Grapalat" w:cs="Sylfaen"/>
          <w:sz w:val="20"/>
        </w:rPr>
        <w:t>չգերազանցելու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գնահատումն</w:t>
      </w:r>
      <w:proofErr w:type="spellEnd"/>
      <w:r>
        <w:rPr>
          <w:rFonts w:ascii="GHEA Grapalat" w:hAnsi="GHEA Grapalat" w:cs="Sylfaen"/>
          <w:sz w:val="20"/>
          <w:lang w:val="af-ZA"/>
        </w:rPr>
        <w:t xml:space="preserve"> </w:t>
      </w:r>
      <w:proofErr w:type="spellStart"/>
      <w:r>
        <w:rPr>
          <w:rFonts w:ascii="GHEA Grapalat" w:hAnsi="GHEA Grapalat" w:cs="Sylfaen"/>
          <w:sz w:val="20"/>
        </w:rPr>
        <w:t>իրականացվում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դրանց</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օրվանից</w:t>
      </w:r>
      <w:proofErr w:type="spellEnd"/>
      <w:r>
        <w:rPr>
          <w:rFonts w:ascii="GHEA Grapalat" w:hAnsi="GHEA Grapalat" w:cs="Sylfaen"/>
          <w:sz w:val="20"/>
          <w:lang w:val="af-ZA"/>
        </w:rPr>
        <w:t xml:space="preserve"> </w:t>
      </w:r>
      <w:proofErr w:type="spellStart"/>
      <w:r>
        <w:rPr>
          <w:rFonts w:ascii="GHEA Grapalat" w:hAnsi="GHEA Grapalat" w:cs="Sylfaen"/>
          <w:sz w:val="20"/>
        </w:rPr>
        <w:t>հաշված</w:t>
      </w:r>
      <w:proofErr w:type="spellEnd"/>
      <w:r>
        <w:rPr>
          <w:rFonts w:ascii="GHEA Grapalat" w:hAnsi="GHEA Grapalat" w:cs="Sylfaen"/>
          <w:sz w:val="20"/>
          <w:lang w:val="af-ZA"/>
        </w:rPr>
        <w:t xml:space="preserve">  </w:t>
      </w:r>
      <w:proofErr w:type="spellStart"/>
      <w:r>
        <w:rPr>
          <w:rFonts w:ascii="GHEA Grapalat" w:hAnsi="GHEA Grapalat" w:cs="Sylfaen"/>
          <w:sz w:val="20"/>
        </w:rPr>
        <w:t>տաս</w:t>
      </w:r>
      <w:proofErr w:type="spellEnd"/>
      <w:r>
        <w:rPr>
          <w:rFonts w:ascii="GHEA Grapalat" w:hAnsi="GHEA Grapalat" w:cs="Sylfaen"/>
          <w:sz w:val="20"/>
          <w:lang w:val="hy-AM"/>
        </w:rPr>
        <w:t>նհինգ</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Pr>
          <w:rFonts w:ascii="GHEA Grapalat" w:hAnsi="GHEA Grapalat" w:cs="Sylfaen"/>
          <w:sz w:val="20"/>
          <w:lang w:val="af-ZA"/>
        </w:rPr>
        <w:t xml:space="preserve"> </w:t>
      </w:r>
      <w:r>
        <w:rPr>
          <w:rFonts w:ascii="GHEA Grapalat" w:hAnsi="GHEA Grapalat" w:cs="Sylfaen"/>
          <w:sz w:val="20"/>
          <w:lang w:val="hy-AM"/>
        </w:rPr>
        <w:t>քսան</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օրվա</w:t>
      </w:r>
      <w:proofErr w:type="spellEnd"/>
      <w:r>
        <w:rPr>
          <w:rFonts w:ascii="GHEA Grapalat" w:hAnsi="GHEA Grapalat" w:cs="Sylfaen"/>
          <w:sz w:val="20"/>
          <w:lang w:val="af-ZA"/>
        </w:rPr>
        <w:t xml:space="preserve"> </w:t>
      </w:r>
      <w:proofErr w:type="spellStart"/>
      <w:r>
        <w:rPr>
          <w:rFonts w:ascii="GHEA Grapalat" w:hAnsi="GHEA Grapalat" w:cs="Sylfaen"/>
          <w:sz w:val="20"/>
        </w:rPr>
        <w:t>ընթացքում</w:t>
      </w:r>
      <w:proofErr w:type="spellEnd"/>
      <w:r>
        <w:rPr>
          <w:rFonts w:ascii="GHEA Grapalat" w:hAnsi="GHEA Grapalat" w:cs="Sylfaen"/>
          <w:sz w:val="20"/>
          <w:lang w:val="af-ZA"/>
        </w:rPr>
        <w:t xml:space="preserve">: </w:t>
      </w:r>
    </w:p>
    <w:p w14:paraId="35B5FBFF" w14:textId="77777777" w:rsidR="004E191A" w:rsidRDefault="004E191A" w:rsidP="002F6783">
      <w:pPr>
        <w:ind w:firstLine="567"/>
        <w:jc w:val="both"/>
        <w:rPr>
          <w:rFonts w:ascii="GHEA Grapalat" w:hAnsi="GHEA Grapalat" w:cs="Sylfaen"/>
          <w:sz w:val="20"/>
          <w:lang w:val="hy-AM"/>
        </w:rPr>
      </w:pPr>
      <w:proofErr w:type="spellStart"/>
      <w:r>
        <w:rPr>
          <w:rFonts w:ascii="GHEA Grapalat" w:hAnsi="GHEA Grapalat" w:cs="Sylfaen"/>
          <w:sz w:val="20"/>
        </w:rPr>
        <w:t>Բավարար</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պայմաններին</w:t>
      </w:r>
      <w:proofErr w:type="spellEnd"/>
      <w:r>
        <w:rPr>
          <w:rFonts w:ascii="GHEA Grapalat" w:hAnsi="GHEA Grapalat" w:cs="Sylfaen"/>
          <w:sz w:val="20"/>
          <w:lang w:val="af-ZA"/>
        </w:rPr>
        <w:t xml:space="preserve"> </w:t>
      </w:r>
      <w:proofErr w:type="spellStart"/>
      <w:r>
        <w:rPr>
          <w:rFonts w:ascii="GHEA Grapalat" w:hAnsi="GHEA Grapalat" w:cs="Sylfaen"/>
          <w:sz w:val="20"/>
        </w:rPr>
        <w:t>համապատասխանող</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հակառակ</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հայտերը</w:t>
      </w:r>
      <w:proofErr w:type="spellEnd"/>
      <w:r>
        <w:rPr>
          <w:rFonts w:ascii="GHEA Grapalat" w:hAnsi="GHEA Grapalat" w:cs="Sylfaen"/>
          <w:sz w:val="20"/>
          <w:lang w:val="af-ZA"/>
        </w:rPr>
        <w:t xml:space="preserve"> </w:t>
      </w:r>
      <w:proofErr w:type="spellStart"/>
      <w:r>
        <w:rPr>
          <w:rFonts w:ascii="GHEA Grapalat" w:hAnsi="GHEA Grapalat" w:cs="Sylfaen"/>
          <w:sz w:val="20"/>
        </w:rPr>
        <w:t>գնահատվում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անբավարար</w:t>
      </w:r>
      <w:proofErr w:type="spellEnd"/>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մերժվում</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Pr>
          <w:rFonts w:ascii="GHEA Grapalat" w:hAnsi="GHEA Grapalat" w:cs="Sylfaen"/>
          <w:sz w:val="20"/>
        </w:rPr>
        <w:t>որոնցում</w:t>
      </w:r>
      <w:proofErr w:type="spellEnd"/>
      <w:r>
        <w:rPr>
          <w:rFonts w:ascii="GHEA Grapalat" w:hAnsi="GHEA Grapalat" w:cs="Sylfaen"/>
          <w:sz w:val="20"/>
          <w:lang w:val="af-ZA"/>
        </w:rPr>
        <w:t xml:space="preserve"> </w:t>
      </w:r>
      <w:proofErr w:type="spellStart"/>
      <w:r>
        <w:rPr>
          <w:rFonts w:ascii="GHEA Grapalat" w:hAnsi="GHEA Grapalat" w:cs="Sylfaen"/>
          <w:sz w:val="20"/>
        </w:rPr>
        <w:t>բացակայում</w:t>
      </w:r>
      <w:proofErr w:type="spellEnd"/>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proofErr w:type="spellStart"/>
      <w:r>
        <w:rPr>
          <w:rFonts w:ascii="GHEA Grapalat" w:hAnsi="GHEA Grapalat" w:cs="Sylfaen"/>
          <w:sz w:val="20"/>
        </w:rPr>
        <w:t>գնային</w:t>
      </w:r>
      <w:proofErr w:type="spellEnd"/>
      <w:r>
        <w:rPr>
          <w:rFonts w:ascii="GHEA Grapalat" w:hAnsi="GHEA Grapalat" w:cs="Sylfaen"/>
          <w:sz w:val="20"/>
          <w:lang w:val="af-ZA"/>
        </w:rPr>
        <w:t xml:space="preserve"> </w:t>
      </w:r>
      <w:proofErr w:type="spellStart"/>
      <w:r>
        <w:rPr>
          <w:rFonts w:ascii="GHEA Grapalat" w:hAnsi="GHEA Grapalat" w:cs="Sylfaen"/>
          <w:sz w:val="20"/>
        </w:rPr>
        <w:t>առաջարկները</w:t>
      </w:r>
      <w:proofErr w:type="spellEnd"/>
      <w:r>
        <w:rPr>
          <w:rFonts w:ascii="GHEA Grapalat" w:hAnsi="GHEA Grapalat" w:cs="Sylfaen"/>
          <w:sz w:val="20"/>
          <w:lang w:val="hy-AM"/>
        </w:rPr>
        <w:t xml:space="preserve"> </w:t>
      </w:r>
      <w:r>
        <w:rPr>
          <w:rFonts w:ascii="GHEA Grapalat" w:hAnsi="GHEA Grapalat" w:cs="Sylfaen"/>
          <w:sz w:val="20"/>
          <w:lang w:val="hy-AM"/>
        </w:rPr>
        <w:lastRenderedPageBreak/>
        <w:t xml:space="preserve">և/կամ հայտի ապահովումը </w:t>
      </w:r>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դրանք </w:t>
      </w:r>
      <w:proofErr w:type="spellStart"/>
      <w:r>
        <w:rPr>
          <w:rFonts w:ascii="GHEA Grapalat" w:hAnsi="GHEA Grapalat" w:cs="Sylfaen"/>
          <w:sz w:val="20"/>
        </w:rPr>
        <w:t>ներկայացված</w:t>
      </w:r>
      <w:proofErr w:type="spellEnd"/>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proofErr w:type="spellStart"/>
      <w:r>
        <w:rPr>
          <w:rFonts w:ascii="GHEA Grapalat" w:hAnsi="GHEA Grapalat" w:cs="Sylfaen"/>
          <w:sz w:val="20"/>
        </w:rPr>
        <w:t>հրավերի</w:t>
      </w:r>
      <w:proofErr w:type="spellEnd"/>
      <w:r>
        <w:rPr>
          <w:rFonts w:ascii="GHEA Grapalat" w:hAnsi="GHEA Grapalat" w:cs="Sylfaen"/>
          <w:sz w:val="20"/>
          <w:lang w:val="af-ZA"/>
        </w:rPr>
        <w:t xml:space="preserve"> </w:t>
      </w:r>
      <w:proofErr w:type="spellStart"/>
      <w:r>
        <w:rPr>
          <w:rFonts w:ascii="GHEA Grapalat" w:hAnsi="GHEA Grapalat" w:cs="Sylfaen"/>
          <w:sz w:val="20"/>
        </w:rPr>
        <w:t>պահանջներին</w:t>
      </w:r>
      <w:proofErr w:type="spellEnd"/>
      <w:r>
        <w:rPr>
          <w:rFonts w:ascii="GHEA Grapalat" w:hAnsi="GHEA Grapalat" w:cs="Sylfaen"/>
          <w:sz w:val="20"/>
          <w:lang w:val="af-ZA"/>
        </w:rPr>
        <w:t xml:space="preserve"> </w:t>
      </w:r>
      <w:proofErr w:type="spellStart"/>
      <w:r>
        <w:rPr>
          <w:rFonts w:ascii="GHEA Grapalat" w:hAnsi="GHEA Grapalat" w:cs="Sylfaen"/>
          <w:sz w:val="20"/>
        </w:rPr>
        <w:t>անհամապատասխան</w:t>
      </w:r>
      <w:proofErr w:type="spellEnd"/>
      <w:r>
        <w:rPr>
          <w:rFonts w:ascii="GHEA Grapalat" w:hAnsi="GHEA Grapalat" w:cs="Sylfaen"/>
          <w:sz w:val="20"/>
          <w:lang w:val="hy-AM"/>
        </w:rPr>
        <w:t xml:space="preserve">, բացառությամբ  սույն հրավերի 1-ին մասի 8.9 կետով սահմանված դեպքի: </w:t>
      </w:r>
    </w:p>
    <w:p w14:paraId="2191239B" w14:textId="77777777" w:rsidR="004E191A" w:rsidRDefault="004E191A" w:rsidP="002F6783">
      <w:pPr>
        <w:pStyle w:val="norm"/>
        <w:spacing w:line="240" w:lineRule="auto"/>
        <w:ind w:firstLine="567"/>
        <w:rPr>
          <w:rFonts w:ascii="GHEA Grapalat" w:hAnsi="GHEA Grapalat" w:cs="Sylfaen"/>
          <w:szCs w:val="24"/>
          <w:lang w:val="af-ZA"/>
        </w:rPr>
      </w:pPr>
      <w:r>
        <w:rPr>
          <w:rFonts w:ascii="GHEA Grapalat" w:hAnsi="GHEA Grapalat" w:cs="Sylfaen"/>
          <w:sz w:val="20"/>
          <w:lang w:val="af-ZA"/>
        </w:rPr>
        <w:t xml:space="preserve">8.3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որոշման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նախագահն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ավտոմատ</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ստեղծում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արձանագրություն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հաստատվում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անդամների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կողմից</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համակարգում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նշում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կատարելու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w:t>
      </w:r>
    </w:p>
    <w:p w14:paraId="580FAD1A" w14:textId="68A4CF5D" w:rsidR="004E191A" w:rsidRDefault="003F20B0" w:rsidP="00E26669">
      <w:pPr>
        <w:pStyle w:val="NormalWeb"/>
      </w:pPr>
      <w:r>
        <w:t xml:space="preserve">          </w:t>
      </w:r>
      <w:r w:rsidR="004E191A">
        <w:rPr>
          <w:lang w:val="af-ZA"/>
        </w:rPr>
        <w:t>8.</w:t>
      </w:r>
      <w:r w:rsidR="004E191A">
        <w:t>4 Ընտրված մասնակիցը</w:t>
      </w:r>
      <w:r w:rsidR="004E191A" w:rsidRPr="00036665">
        <w:rPr>
          <w:lang w:val="af-ZA"/>
        </w:rPr>
        <w:t xml:space="preserve"> </w:t>
      </w:r>
      <w:r w:rsidR="004E191A">
        <w:t>որոշվում</w:t>
      </w:r>
      <w:r w:rsidR="004E191A" w:rsidRPr="00036665">
        <w:rPr>
          <w:lang w:val="af-ZA"/>
        </w:rPr>
        <w:t xml:space="preserve"> </w:t>
      </w:r>
      <w:r w:rsidR="004E191A">
        <w:t>է</w:t>
      </w:r>
      <w:r w:rsidR="004E191A">
        <w:rPr>
          <w:lang w:val="af-ZA"/>
        </w:rPr>
        <w:t xml:space="preserve">` </w:t>
      </w:r>
      <w:r w:rsidR="004E191A">
        <w:t>բավարար</w:t>
      </w:r>
      <w:r w:rsidR="004E191A" w:rsidRPr="00036665">
        <w:rPr>
          <w:lang w:val="af-ZA"/>
        </w:rPr>
        <w:t xml:space="preserve"> </w:t>
      </w:r>
      <w:r w:rsidR="004E191A">
        <w:t>գնահատված</w:t>
      </w:r>
      <w:r w:rsidR="004E191A" w:rsidRPr="00036665">
        <w:rPr>
          <w:lang w:val="af-ZA"/>
        </w:rPr>
        <w:t xml:space="preserve"> </w:t>
      </w:r>
      <w:r w:rsidR="004E191A">
        <w:t>հայտեր</w:t>
      </w:r>
      <w:r w:rsidR="004E191A" w:rsidRPr="00036665">
        <w:rPr>
          <w:lang w:val="af-ZA"/>
        </w:rPr>
        <w:t xml:space="preserve"> </w:t>
      </w:r>
      <w:r w:rsidR="004E191A">
        <w:t>ներկայացրած</w:t>
      </w:r>
      <w:r w:rsidR="004E191A" w:rsidRPr="00036665">
        <w:rPr>
          <w:lang w:val="af-ZA"/>
        </w:rPr>
        <w:t xml:space="preserve"> </w:t>
      </w:r>
      <w:r w:rsidR="004E191A">
        <w:t>մասնակիցների</w:t>
      </w:r>
      <w:r w:rsidR="004E191A" w:rsidRPr="00036665">
        <w:rPr>
          <w:lang w:val="af-ZA"/>
        </w:rPr>
        <w:t xml:space="preserve"> </w:t>
      </w:r>
      <w:r w:rsidR="004E191A">
        <w:t>թվից</w:t>
      </w:r>
      <w:r w:rsidR="004E191A">
        <w:rPr>
          <w:lang w:val="af-ZA"/>
        </w:rPr>
        <w:t xml:space="preserve">` </w:t>
      </w:r>
      <w:r w:rsidR="004E191A">
        <w:t>նվազագույն</w:t>
      </w:r>
      <w:r w:rsidR="004E191A" w:rsidRPr="00036665">
        <w:rPr>
          <w:lang w:val="af-ZA"/>
        </w:rPr>
        <w:t xml:space="preserve"> </w:t>
      </w:r>
      <w:r w:rsidR="004E191A">
        <w:t>գնային</w:t>
      </w:r>
      <w:r w:rsidR="004E191A" w:rsidRPr="00036665">
        <w:rPr>
          <w:lang w:val="af-ZA"/>
        </w:rPr>
        <w:t xml:space="preserve"> </w:t>
      </w:r>
      <w:r w:rsidR="004E191A">
        <w:t>առաջարկ</w:t>
      </w:r>
      <w:r w:rsidR="004E191A" w:rsidRPr="00036665">
        <w:rPr>
          <w:lang w:val="af-ZA"/>
        </w:rPr>
        <w:t xml:space="preserve"> </w:t>
      </w:r>
      <w:r w:rsidR="004E191A">
        <w:t>ներկայացրած</w:t>
      </w:r>
      <w:r w:rsidR="004E191A" w:rsidRPr="00036665">
        <w:rPr>
          <w:lang w:val="af-ZA"/>
        </w:rPr>
        <w:t xml:space="preserve"> </w:t>
      </w:r>
      <w:r w:rsidR="004E191A" w:rsidRPr="00E26669">
        <w:t>մ</w:t>
      </w:r>
      <w:r w:rsidR="004E191A">
        <w:t>ասնակցին</w:t>
      </w:r>
      <w:r w:rsidR="004E191A" w:rsidRPr="00036665">
        <w:rPr>
          <w:lang w:val="af-ZA"/>
        </w:rPr>
        <w:t xml:space="preserve"> </w:t>
      </w:r>
      <w:r w:rsidR="004E191A">
        <w:t>նախապատվություն</w:t>
      </w:r>
      <w:r w:rsidR="004E191A" w:rsidRPr="00036665">
        <w:rPr>
          <w:lang w:val="af-ZA"/>
        </w:rPr>
        <w:t xml:space="preserve"> </w:t>
      </w:r>
      <w:r w:rsidR="004E191A">
        <w:t>տալու</w:t>
      </w:r>
      <w:r w:rsidR="004E191A" w:rsidRPr="00036665">
        <w:rPr>
          <w:lang w:val="af-ZA"/>
        </w:rPr>
        <w:t xml:space="preserve"> </w:t>
      </w:r>
      <w:r w:rsidR="004E191A">
        <w:t>սկզբունքով։</w:t>
      </w:r>
      <w:r w:rsidR="004E191A" w:rsidRPr="00036665">
        <w:rPr>
          <w:lang w:val="af-ZA"/>
        </w:rPr>
        <w:t xml:space="preserve"> </w:t>
      </w:r>
      <w:r w:rsidR="004E191A">
        <w:t>Ընդ</w:t>
      </w:r>
      <w:r w:rsidR="004E191A" w:rsidRPr="00036665">
        <w:rPr>
          <w:lang w:val="af-ZA"/>
        </w:rPr>
        <w:t xml:space="preserve"> </w:t>
      </w:r>
      <w:r w:rsidR="004E191A">
        <w:t>որում</w:t>
      </w:r>
      <w:r w:rsidR="004E191A">
        <w:rPr>
          <w:lang w:val="af-ZA"/>
        </w:rPr>
        <w:t xml:space="preserve">, </w:t>
      </w:r>
      <w:r w:rsidR="004E191A">
        <w:t>հանձնաժողովի</w:t>
      </w:r>
      <w:r w:rsidR="004E191A" w:rsidRPr="00036665">
        <w:rPr>
          <w:lang w:val="af-ZA"/>
        </w:rPr>
        <w:t xml:space="preserve"> </w:t>
      </w:r>
      <w:r w:rsidR="004E191A">
        <w:t>կողմից</w:t>
      </w:r>
      <w:r w:rsidR="004E191A" w:rsidRPr="00036665">
        <w:rPr>
          <w:lang w:val="af-ZA"/>
        </w:rPr>
        <w:t xml:space="preserve"> </w:t>
      </w:r>
      <w:r w:rsidR="004E191A">
        <w:t xml:space="preserve">ընտրված </w:t>
      </w:r>
      <w:r w:rsidR="004E191A">
        <w:rPr>
          <w:lang w:val="en-US"/>
        </w:rPr>
        <w:t>և</w:t>
      </w:r>
      <w:r w:rsidR="004E191A">
        <w:rPr>
          <w:lang w:val="af-ZA"/>
        </w:rPr>
        <w:t xml:space="preserve"> </w:t>
      </w:r>
      <w:r w:rsidR="004E191A">
        <w:t>այդպիսին չճանաչվածմասնակիցներին</w:t>
      </w:r>
      <w:r w:rsidR="004E191A" w:rsidRPr="00036665">
        <w:rPr>
          <w:lang w:val="af-ZA"/>
        </w:rPr>
        <w:t xml:space="preserve"> </w:t>
      </w:r>
      <w:r w:rsidR="004E191A">
        <w:t>որոշելիս</w:t>
      </w:r>
      <w:r w:rsidR="004E191A" w:rsidRPr="00036665">
        <w:rPr>
          <w:lang w:val="af-ZA"/>
        </w:rPr>
        <w:t xml:space="preserve"> </w:t>
      </w:r>
      <w:r w:rsidR="004E191A">
        <w:t>գնային</w:t>
      </w:r>
      <w:r w:rsidR="004E191A" w:rsidRPr="00036665">
        <w:rPr>
          <w:lang w:val="af-ZA"/>
        </w:rPr>
        <w:t xml:space="preserve"> </w:t>
      </w:r>
      <w:r w:rsidR="004E191A">
        <w:t>առաջարկների</w:t>
      </w:r>
      <w:r w:rsidR="004E191A">
        <w:rPr>
          <w:lang w:val="af-ZA"/>
        </w:rPr>
        <w:t xml:space="preserve"> գնահատումը և </w:t>
      </w:r>
      <w:r w:rsidR="004E191A">
        <w:t>համեմատումն</w:t>
      </w:r>
      <w:r w:rsidR="004E191A" w:rsidRPr="00036665">
        <w:rPr>
          <w:lang w:val="af-ZA"/>
        </w:rPr>
        <w:t xml:space="preserve"> </w:t>
      </w:r>
      <w:r w:rsidR="004E191A">
        <w:t>իրականացվում</w:t>
      </w:r>
      <w:r w:rsidR="004E191A" w:rsidRPr="00036665">
        <w:rPr>
          <w:lang w:val="af-ZA"/>
        </w:rPr>
        <w:t xml:space="preserve"> </w:t>
      </w:r>
      <w:r w:rsidR="004E191A">
        <w:t>է</w:t>
      </w:r>
      <w:r w:rsidR="004E191A" w:rsidRPr="00036665">
        <w:rPr>
          <w:lang w:val="af-ZA"/>
        </w:rPr>
        <w:t xml:space="preserve"> </w:t>
      </w:r>
      <w:r w:rsidR="004E191A">
        <w:t>առանց</w:t>
      </w:r>
      <w:r w:rsidR="004E191A" w:rsidRPr="00036665">
        <w:rPr>
          <w:lang w:val="af-ZA"/>
        </w:rPr>
        <w:t xml:space="preserve"> </w:t>
      </w:r>
      <w:r w:rsidR="004E191A">
        <w:t>սույն</w:t>
      </w:r>
      <w:r w:rsidR="004E191A" w:rsidRPr="00036665">
        <w:rPr>
          <w:lang w:val="af-ZA"/>
        </w:rPr>
        <w:t xml:space="preserve"> </w:t>
      </w:r>
      <w:r w:rsidR="004E191A">
        <w:t>հրավերի</w:t>
      </w:r>
      <w:r w:rsidR="004E191A" w:rsidRPr="00036665">
        <w:rPr>
          <w:lang w:val="af-ZA"/>
        </w:rPr>
        <w:t xml:space="preserve"> </w:t>
      </w:r>
      <w:r w:rsidR="004E191A">
        <w:rPr>
          <w:lang w:val="af-ZA"/>
        </w:rPr>
        <w:t xml:space="preserve">1-ին </w:t>
      </w:r>
      <w:r w:rsidR="004E191A">
        <w:t>մասի</w:t>
      </w:r>
      <w:r w:rsidR="004E191A" w:rsidRPr="00036665">
        <w:rPr>
          <w:lang w:val="af-ZA"/>
        </w:rPr>
        <w:t xml:space="preserve"> </w:t>
      </w:r>
      <w:r w:rsidR="004E191A">
        <w:rPr>
          <w:lang w:val="af-ZA"/>
        </w:rPr>
        <w:t xml:space="preserve">5.2-րդ </w:t>
      </w:r>
      <w:r w:rsidR="004E191A">
        <w:t>կետում</w:t>
      </w:r>
      <w:r w:rsidR="004E191A" w:rsidRPr="00036665">
        <w:rPr>
          <w:lang w:val="af-ZA"/>
        </w:rPr>
        <w:t xml:space="preserve"> </w:t>
      </w:r>
      <w:r w:rsidR="004E191A">
        <w:t>նշված</w:t>
      </w:r>
      <w:r w:rsidR="004E191A" w:rsidRPr="00036665">
        <w:rPr>
          <w:lang w:val="af-ZA"/>
        </w:rPr>
        <w:t xml:space="preserve"> </w:t>
      </w:r>
      <w:r w:rsidR="004E191A">
        <w:t>հարկի</w:t>
      </w:r>
      <w:r w:rsidR="004E191A" w:rsidRPr="00036665">
        <w:rPr>
          <w:lang w:val="af-ZA"/>
        </w:rPr>
        <w:t xml:space="preserve"> </w:t>
      </w:r>
      <w:r w:rsidR="004E191A">
        <w:t>գումարի</w:t>
      </w:r>
      <w:r w:rsidR="004E191A" w:rsidRPr="00036665">
        <w:rPr>
          <w:lang w:val="af-ZA"/>
        </w:rPr>
        <w:t xml:space="preserve"> </w:t>
      </w:r>
      <w:r w:rsidR="004E191A">
        <w:t xml:space="preserve">հաշվարկման, իսկ </w:t>
      </w:r>
      <w:r w:rsidR="004E191A">
        <w:rPr>
          <w:lang w:val="af-ZA"/>
        </w:rPr>
        <w:t xml:space="preserve">հայտերը գնահատելիս </w:t>
      </w:r>
      <w:proofErr w:type="spellStart"/>
      <w:r w:rsidR="004E191A">
        <w:rPr>
          <w:lang w:val="en-US"/>
        </w:rPr>
        <w:t>հիմք</w:t>
      </w:r>
      <w:proofErr w:type="spellEnd"/>
      <w:r w:rsidR="004E191A">
        <w:rPr>
          <w:lang w:val="af-ZA"/>
        </w:rPr>
        <w:t xml:space="preserve"> </w:t>
      </w:r>
      <w:r w:rsidR="004E191A">
        <w:rPr>
          <w:lang w:val="en-US"/>
        </w:rPr>
        <w:t>է</w:t>
      </w:r>
      <w:r w:rsidR="004E191A">
        <w:rPr>
          <w:lang w:val="af-ZA"/>
        </w:rPr>
        <w:t xml:space="preserve"> </w:t>
      </w:r>
      <w:proofErr w:type="spellStart"/>
      <w:r w:rsidR="004E191A">
        <w:rPr>
          <w:lang w:val="en-US"/>
        </w:rPr>
        <w:t>ընդունում</w:t>
      </w:r>
      <w:proofErr w:type="spellEnd"/>
      <w:r w:rsidR="004E191A">
        <w:rPr>
          <w:lang w:val="af-ZA"/>
        </w:rPr>
        <w:t xml:space="preserve"> հ</w:t>
      </w:r>
      <w:proofErr w:type="spellStart"/>
      <w:r w:rsidR="004E191A">
        <w:rPr>
          <w:lang w:val="en-US"/>
        </w:rPr>
        <w:t>ամակարգում</w:t>
      </w:r>
      <w:proofErr w:type="spellEnd"/>
      <w:r w:rsidR="004E191A">
        <w:rPr>
          <w:lang w:val="af-ZA"/>
        </w:rPr>
        <w:t xml:space="preserve"> </w:t>
      </w:r>
      <w:proofErr w:type="spellStart"/>
      <w:r w:rsidR="004E191A">
        <w:rPr>
          <w:lang w:val="en-US"/>
        </w:rPr>
        <w:t>կցված</w:t>
      </w:r>
      <w:proofErr w:type="spellEnd"/>
      <w:r w:rsidR="004E191A">
        <w:rPr>
          <w:lang w:val="af-ZA"/>
        </w:rPr>
        <w:t xml:space="preserve">` </w:t>
      </w:r>
      <w:proofErr w:type="spellStart"/>
      <w:r w:rsidR="004E191A">
        <w:rPr>
          <w:lang w:val="en-US"/>
        </w:rPr>
        <w:t>մասնակցի</w:t>
      </w:r>
      <w:proofErr w:type="spellEnd"/>
      <w:r w:rsidR="004E191A">
        <w:rPr>
          <w:lang w:val="af-ZA"/>
        </w:rPr>
        <w:t xml:space="preserve"> </w:t>
      </w:r>
      <w:proofErr w:type="spellStart"/>
      <w:r w:rsidR="004E191A">
        <w:rPr>
          <w:lang w:val="en-US"/>
        </w:rPr>
        <w:t>կողմից</w:t>
      </w:r>
      <w:proofErr w:type="spellEnd"/>
      <w:r w:rsidR="004E191A">
        <w:rPr>
          <w:lang w:val="af-ZA"/>
        </w:rPr>
        <w:t xml:space="preserve"> </w:t>
      </w:r>
      <w:proofErr w:type="spellStart"/>
      <w:r w:rsidR="004E191A">
        <w:rPr>
          <w:lang w:val="en-US"/>
        </w:rPr>
        <w:t>հաստատված</w:t>
      </w:r>
      <w:proofErr w:type="spellEnd"/>
      <w:r w:rsidR="004E191A">
        <w:rPr>
          <w:lang w:val="af-ZA"/>
        </w:rPr>
        <w:t xml:space="preserve"> </w:t>
      </w:r>
      <w:proofErr w:type="spellStart"/>
      <w:r w:rsidR="004E191A">
        <w:rPr>
          <w:lang w:val="en-US"/>
        </w:rPr>
        <w:t>գնային</w:t>
      </w:r>
      <w:proofErr w:type="spellEnd"/>
      <w:r w:rsidR="004E191A">
        <w:rPr>
          <w:lang w:val="af-ZA"/>
        </w:rPr>
        <w:t xml:space="preserve"> </w:t>
      </w:r>
      <w:proofErr w:type="spellStart"/>
      <w:r w:rsidR="004E191A">
        <w:rPr>
          <w:lang w:val="en-US"/>
        </w:rPr>
        <w:t>առաջարկը</w:t>
      </w:r>
      <w:proofErr w:type="spellEnd"/>
      <w:r w:rsidR="004E191A">
        <w:t>:</w:t>
      </w:r>
    </w:p>
    <w:p w14:paraId="6C709655" w14:textId="1EC1E8AF" w:rsidR="004E191A" w:rsidRDefault="004E191A" w:rsidP="002F6783">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8.</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hy-AM"/>
        </w:rPr>
        <w:t>Եթե</w:t>
      </w:r>
      <w:r>
        <w:rPr>
          <w:rFonts w:ascii="GHEA Grapalat" w:hAnsi="GHEA Grapalat" w:cs="Sylfaen"/>
          <w:sz w:val="20"/>
          <w:szCs w:val="24"/>
          <w:lang w:val="af-ZA"/>
        </w:rPr>
        <w:t xml:space="preserve"> </w:t>
      </w:r>
      <w:r>
        <w:rPr>
          <w:rFonts w:ascii="GHEA Grapalat" w:hAnsi="GHEA Grapalat" w:cs="Sylfaen"/>
          <w:sz w:val="20"/>
          <w:szCs w:val="24"/>
          <w:lang w:val="hy-AM"/>
        </w:rPr>
        <w:t>հայտում</w:t>
      </w:r>
      <w:r>
        <w:rPr>
          <w:rFonts w:ascii="GHEA Grapalat" w:hAnsi="GHEA Grapalat" w:cs="Sylfaen"/>
          <w:sz w:val="20"/>
          <w:szCs w:val="24"/>
          <w:lang w:val="af-ZA"/>
        </w:rPr>
        <w:t xml:space="preserve"> </w:t>
      </w:r>
      <w:r>
        <w:rPr>
          <w:rFonts w:ascii="GHEA Grapalat" w:hAnsi="GHEA Grapalat" w:cs="Sylfaen"/>
          <w:sz w:val="20"/>
          <w:szCs w:val="24"/>
          <w:lang w:val="hy-AM"/>
        </w:rPr>
        <w:t>անհամապատասխանություն</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տեղ</w:t>
      </w:r>
      <w:r>
        <w:rPr>
          <w:rFonts w:ascii="GHEA Grapalat" w:hAnsi="GHEA Grapalat" w:cs="Sylfaen"/>
          <w:sz w:val="20"/>
          <w:szCs w:val="24"/>
          <w:lang w:val="af-ZA"/>
        </w:rPr>
        <w:t xml:space="preserve"> </w:t>
      </w:r>
      <w:r>
        <w:rPr>
          <w:rFonts w:ascii="GHEA Grapalat" w:hAnsi="GHEA Grapalat" w:cs="Sylfaen"/>
          <w:sz w:val="20"/>
          <w:szCs w:val="24"/>
          <w:lang w:val="hy-AM"/>
        </w:rPr>
        <w:t>գտել</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և</w:t>
      </w:r>
      <w:r>
        <w:rPr>
          <w:rFonts w:ascii="GHEA Grapalat" w:hAnsi="GHEA Grapalat" w:cs="Sylfaen"/>
          <w:sz w:val="20"/>
          <w:szCs w:val="24"/>
          <w:lang w:val="af-ZA"/>
        </w:rPr>
        <w:t xml:space="preserve"> </w:t>
      </w:r>
      <w:r>
        <w:rPr>
          <w:rFonts w:ascii="GHEA Grapalat" w:hAnsi="GHEA Grapalat" w:cs="Sylfaen"/>
          <w:sz w:val="20"/>
          <w:szCs w:val="24"/>
          <w:lang w:val="hy-AM"/>
        </w:rPr>
        <w:t>թվերով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գումարների</w:t>
      </w:r>
      <w:r>
        <w:rPr>
          <w:rFonts w:ascii="GHEA Grapalat" w:hAnsi="GHEA Grapalat" w:cs="Sylfaen"/>
          <w:sz w:val="20"/>
          <w:szCs w:val="24"/>
          <w:lang w:val="af-ZA"/>
        </w:rPr>
        <w:t xml:space="preserve"> </w:t>
      </w:r>
      <w:r>
        <w:rPr>
          <w:rFonts w:ascii="GHEA Grapalat" w:hAnsi="GHEA Grapalat" w:cs="Sylfaen"/>
          <w:sz w:val="20"/>
          <w:szCs w:val="24"/>
          <w:lang w:val="hy-AM"/>
        </w:rPr>
        <w:t>միջև</w:t>
      </w:r>
      <w:r>
        <w:rPr>
          <w:rFonts w:ascii="GHEA Grapalat" w:hAnsi="GHEA Grapalat" w:cs="Sylfaen"/>
          <w:sz w:val="20"/>
          <w:szCs w:val="24"/>
          <w:lang w:val="af-ZA"/>
        </w:rPr>
        <w:t xml:space="preserve">, </w:t>
      </w:r>
      <w:r>
        <w:rPr>
          <w:rFonts w:ascii="GHEA Grapalat" w:hAnsi="GHEA Grapalat" w:cs="Sylfaen"/>
          <w:sz w:val="20"/>
          <w:szCs w:val="24"/>
          <w:lang w:val="hy-AM"/>
        </w:rPr>
        <w:t>ապա</w:t>
      </w:r>
      <w:r>
        <w:rPr>
          <w:rFonts w:ascii="GHEA Grapalat" w:hAnsi="GHEA Grapalat" w:cs="Sylfaen"/>
          <w:sz w:val="20"/>
          <w:szCs w:val="24"/>
          <w:lang w:val="af-ZA"/>
        </w:rPr>
        <w:t xml:space="preserve"> </w:t>
      </w:r>
      <w:r>
        <w:rPr>
          <w:rFonts w:ascii="GHEA Grapalat" w:hAnsi="GHEA Grapalat" w:cs="Sylfaen"/>
          <w:sz w:val="20"/>
          <w:szCs w:val="24"/>
          <w:lang w:val="hy-AM"/>
        </w:rPr>
        <w:t>հիմք</w:t>
      </w:r>
      <w:r>
        <w:rPr>
          <w:rFonts w:ascii="GHEA Grapalat" w:hAnsi="GHEA Grapalat" w:cs="Sylfaen"/>
          <w:sz w:val="20"/>
          <w:szCs w:val="24"/>
          <w:lang w:val="af-ZA"/>
        </w:rPr>
        <w:t xml:space="preserve"> </w:t>
      </w:r>
      <w:r>
        <w:rPr>
          <w:rFonts w:ascii="GHEA Grapalat" w:hAnsi="GHEA Grapalat" w:cs="Sylfaen"/>
          <w:sz w:val="20"/>
          <w:szCs w:val="24"/>
          <w:lang w:val="hy-AM"/>
        </w:rPr>
        <w:t>է</w:t>
      </w:r>
      <w:r>
        <w:rPr>
          <w:rFonts w:ascii="GHEA Grapalat" w:hAnsi="GHEA Grapalat" w:cs="Sylfaen"/>
          <w:sz w:val="20"/>
          <w:szCs w:val="24"/>
          <w:lang w:val="af-ZA"/>
        </w:rPr>
        <w:t xml:space="preserve"> </w:t>
      </w:r>
      <w:r>
        <w:rPr>
          <w:rFonts w:ascii="GHEA Grapalat" w:hAnsi="GHEA Grapalat" w:cs="Sylfaen"/>
          <w:sz w:val="20"/>
          <w:szCs w:val="24"/>
          <w:lang w:val="hy-AM"/>
        </w:rPr>
        <w:t>ընդունվում</w:t>
      </w:r>
      <w:r>
        <w:rPr>
          <w:rFonts w:ascii="GHEA Grapalat" w:hAnsi="GHEA Grapalat" w:cs="Sylfaen"/>
          <w:sz w:val="20"/>
          <w:szCs w:val="24"/>
          <w:lang w:val="af-ZA"/>
        </w:rPr>
        <w:t xml:space="preserve"> </w:t>
      </w:r>
      <w:r>
        <w:rPr>
          <w:rFonts w:ascii="GHEA Grapalat" w:hAnsi="GHEA Grapalat" w:cs="Sylfaen"/>
          <w:sz w:val="20"/>
          <w:szCs w:val="24"/>
          <w:lang w:val="hy-AM"/>
        </w:rPr>
        <w:t>տառերով</w:t>
      </w:r>
      <w:r>
        <w:rPr>
          <w:rFonts w:ascii="GHEA Grapalat" w:hAnsi="GHEA Grapalat" w:cs="Sylfaen"/>
          <w:sz w:val="20"/>
          <w:szCs w:val="24"/>
          <w:lang w:val="af-ZA"/>
        </w:rPr>
        <w:t xml:space="preserve"> </w:t>
      </w:r>
      <w:r>
        <w:rPr>
          <w:rFonts w:ascii="GHEA Grapalat" w:hAnsi="GHEA Grapalat" w:cs="Sylfaen"/>
          <w:sz w:val="20"/>
          <w:szCs w:val="24"/>
          <w:lang w:val="hy-AM"/>
        </w:rPr>
        <w:t>գրված</w:t>
      </w:r>
      <w:r>
        <w:rPr>
          <w:rFonts w:ascii="GHEA Grapalat" w:hAnsi="GHEA Grapalat" w:cs="Sylfaen"/>
          <w:sz w:val="20"/>
          <w:szCs w:val="24"/>
          <w:lang w:val="af-ZA"/>
        </w:rPr>
        <w:t xml:space="preserve"> </w:t>
      </w:r>
      <w:r>
        <w:rPr>
          <w:rFonts w:ascii="GHEA Grapalat" w:hAnsi="GHEA Grapalat" w:cs="Sylfaen"/>
          <w:sz w:val="20"/>
          <w:szCs w:val="24"/>
          <w:lang w:val="hy-AM"/>
        </w:rPr>
        <w:t>գումարը։</w:t>
      </w:r>
      <w:r>
        <w:rPr>
          <w:rFonts w:ascii="GHEA Grapalat" w:hAnsi="GHEA Grapalat" w:cs="Sylfaen"/>
          <w:sz w:val="20"/>
          <w:szCs w:val="24"/>
          <w:lang w:val="af-ZA"/>
        </w:rPr>
        <w:t xml:space="preserve"> </w:t>
      </w:r>
      <w:r>
        <w:rPr>
          <w:rFonts w:ascii="GHEA Grapalat" w:hAnsi="GHEA Grapalat" w:cs="Sylfaen"/>
          <w:sz w:val="20"/>
          <w:szCs w:val="24"/>
          <w:lang w:val="ru-RU"/>
        </w:rPr>
        <w:t>Եթե</w:t>
      </w:r>
      <w:r>
        <w:rPr>
          <w:rFonts w:ascii="GHEA Grapalat" w:hAnsi="GHEA Grapalat" w:cs="Sylfaen"/>
          <w:sz w:val="20"/>
          <w:szCs w:val="24"/>
          <w:lang w:val="af-ZA"/>
        </w:rPr>
        <w:t xml:space="preserve"> </w:t>
      </w:r>
      <w:r>
        <w:rPr>
          <w:rFonts w:ascii="GHEA Grapalat" w:hAnsi="GHEA Grapalat" w:cs="Sylfaen"/>
          <w:sz w:val="20"/>
          <w:szCs w:val="24"/>
          <w:lang w:val="ru-RU"/>
        </w:rPr>
        <w:t>առաջարկվող</w:t>
      </w:r>
      <w:r>
        <w:rPr>
          <w:rFonts w:ascii="GHEA Grapalat" w:hAnsi="GHEA Grapalat" w:cs="Sylfaen"/>
          <w:sz w:val="20"/>
          <w:szCs w:val="24"/>
          <w:lang w:val="af-ZA"/>
        </w:rPr>
        <w:t xml:space="preserve"> </w:t>
      </w:r>
      <w:r>
        <w:rPr>
          <w:rFonts w:ascii="GHEA Grapalat" w:hAnsi="GHEA Grapalat" w:cs="Sylfaen"/>
          <w:sz w:val="20"/>
          <w:szCs w:val="24"/>
          <w:lang w:val="ru-RU"/>
        </w:rPr>
        <w:t>գները</w:t>
      </w:r>
      <w:r>
        <w:rPr>
          <w:rFonts w:ascii="GHEA Grapalat" w:hAnsi="GHEA Grapalat" w:cs="Sylfaen"/>
          <w:sz w:val="20"/>
          <w:szCs w:val="24"/>
          <w:lang w:val="af-ZA"/>
        </w:rPr>
        <w:t xml:space="preserve"> </w:t>
      </w:r>
      <w:r>
        <w:rPr>
          <w:rFonts w:ascii="GHEA Grapalat" w:hAnsi="GHEA Grapalat" w:cs="Sylfaen"/>
          <w:sz w:val="20"/>
          <w:szCs w:val="24"/>
          <w:lang w:val="ru-RU"/>
        </w:rPr>
        <w:t>ներկայացված</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երկու</w:t>
      </w:r>
      <w:r>
        <w:rPr>
          <w:rFonts w:ascii="GHEA Grapalat" w:hAnsi="GHEA Grapalat" w:cs="Sylfaen"/>
          <w:sz w:val="20"/>
          <w:szCs w:val="24"/>
          <w:lang w:val="af-ZA"/>
        </w:rPr>
        <w:t xml:space="preserve"> </w:t>
      </w:r>
      <w:r>
        <w:rPr>
          <w:rFonts w:ascii="GHEA Grapalat" w:hAnsi="GHEA Grapalat" w:cs="Sylfaen"/>
          <w:sz w:val="20"/>
          <w:szCs w:val="24"/>
          <w:lang w:val="ru-RU"/>
        </w:rPr>
        <w:t>կամ</w:t>
      </w:r>
      <w:r>
        <w:rPr>
          <w:rFonts w:ascii="GHEA Grapalat" w:hAnsi="GHEA Grapalat" w:cs="Sylfaen"/>
          <w:sz w:val="20"/>
          <w:szCs w:val="24"/>
          <w:lang w:val="af-ZA"/>
        </w:rPr>
        <w:t xml:space="preserve"> </w:t>
      </w:r>
      <w:r>
        <w:rPr>
          <w:rFonts w:ascii="GHEA Grapalat" w:hAnsi="GHEA Grapalat" w:cs="Sylfaen"/>
          <w:sz w:val="20"/>
          <w:szCs w:val="24"/>
          <w:lang w:val="ru-RU"/>
        </w:rPr>
        <w:t>ավելի</w:t>
      </w:r>
      <w:r>
        <w:rPr>
          <w:rFonts w:ascii="GHEA Grapalat" w:hAnsi="GHEA Grapalat" w:cs="Sylfaen"/>
          <w:sz w:val="20"/>
          <w:szCs w:val="24"/>
          <w:lang w:val="af-ZA"/>
        </w:rPr>
        <w:t xml:space="preserve"> </w:t>
      </w:r>
      <w:r>
        <w:rPr>
          <w:rFonts w:ascii="GHEA Grapalat" w:hAnsi="GHEA Grapalat" w:cs="Sylfaen"/>
          <w:sz w:val="20"/>
          <w:szCs w:val="24"/>
          <w:lang w:val="ru-RU"/>
        </w:rPr>
        <w:t>արժույթներով</w:t>
      </w:r>
      <w:r>
        <w:rPr>
          <w:rFonts w:ascii="GHEA Grapalat" w:hAnsi="GHEA Grapalat" w:cs="Sylfaen"/>
          <w:sz w:val="20"/>
          <w:szCs w:val="24"/>
          <w:lang w:val="af-ZA"/>
        </w:rPr>
        <w:t xml:space="preserve">, </w:t>
      </w:r>
      <w:r>
        <w:rPr>
          <w:rFonts w:ascii="GHEA Grapalat" w:hAnsi="GHEA Grapalat" w:cs="Sylfaen"/>
          <w:sz w:val="20"/>
          <w:szCs w:val="24"/>
          <w:lang w:val="ru-RU"/>
        </w:rPr>
        <w:t>ապա</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համեմատվում</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Հայաստանի</w:t>
      </w:r>
      <w:r>
        <w:rPr>
          <w:rFonts w:ascii="GHEA Grapalat" w:hAnsi="GHEA Grapalat" w:cs="Sylfaen"/>
          <w:sz w:val="20"/>
          <w:szCs w:val="24"/>
          <w:lang w:val="af-ZA"/>
        </w:rPr>
        <w:t xml:space="preserve"> </w:t>
      </w:r>
      <w:r>
        <w:rPr>
          <w:rFonts w:ascii="GHEA Grapalat" w:hAnsi="GHEA Grapalat" w:cs="Sylfaen"/>
          <w:sz w:val="20"/>
          <w:szCs w:val="24"/>
          <w:lang w:val="ru-RU"/>
        </w:rPr>
        <w:t>Հանրապետության</w:t>
      </w:r>
      <w:r>
        <w:rPr>
          <w:rFonts w:ascii="GHEA Grapalat" w:hAnsi="GHEA Grapalat" w:cs="Sylfaen"/>
          <w:sz w:val="20"/>
          <w:szCs w:val="24"/>
          <w:lang w:val="af-ZA"/>
        </w:rPr>
        <w:t xml:space="preserve"> </w:t>
      </w:r>
      <w:r>
        <w:rPr>
          <w:rFonts w:ascii="GHEA Grapalat" w:hAnsi="GHEA Grapalat" w:cs="Sylfaen"/>
          <w:sz w:val="20"/>
          <w:szCs w:val="24"/>
          <w:lang w:val="ru-RU"/>
        </w:rPr>
        <w:t>դրամով</w:t>
      </w:r>
      <w:r>
        <w:rPr>
          <w:rFonts w:ascii="GHEA Grapalat" w:hAnsi="GHEA Grapalat" w:cs="Sylfaen"/>
          <w:sz w:val="20"/>
          <w:szCs w:val="24"/>
          <w:lang w:val="af-ZA"/>
        </w:rPr>
        <w:t xml:space="preserve">` </w:t>
      </w:r>
      <w:r w:rsidR="002F6783" w:rsidRPr="004B52EC">
        <w:rPr>
          <w:rFonts w:ascii="GHEA Grapalat" w:hAnsi="GHEA Grapalat" w:cs="Sylfaen"/>
          <w:b/>
          <w:lang w:val="hy-AM"/>
        </w:rPr>
        <w:t xml:space="preserve">ՀՀ Կենտրոնական բանկի կողմից սահմանված օրվա </w:t>
      </w:r>
      <w:r w:rsidR="002F6783" w:rsidRPr="004B52EC">
        <w:rPr>
          <w:rFonts w:ascii="GHEA Grapalat" w:hAnsi="GHEA Grapalat" w:cs="Sylfaen"/>
          <w:b/>
          <w:lang w:val="ru-RU"/>
        </w:rPr>
        <w:t>փոխարժեքով</w:t>
      </w:r>
      <w:r>
        <w:rPr>
          <w:rFonts w:ascii="GHEA Grapalat" w:hAnsi="GHEA Grapalat" w:cs="Sylfaen"/>
          <w:sz w:val="20"/>
          <w:szCs w:val="24"/>
          <w:lang w:val="af-ZA"/>
        </w:rPr>
        <w:t xml:space="preserve"> </w:t>
      </w:r>
      <w:r>
        <w:rPr>
          <w:rStyle w:val="FootnoteReference"/>
          <w:rFonts w:ascii="GHEA Grapalat" w:hAnsi="GHEA Grapalat" w:cs="Sylfaen"/>
          <w:sz w:val="20"/>
          <w:szCs w:val="24"/>
          <w:lang w:val="af-ZA"/>
        </w:rPr>
        <w:footnoteReference w:id="6"/>
      </w:r>
      <w:r>
        <w:rPr>
          <w:rFonts w:ascii="GHEA Grapalat" w:hAnsi="GHEA Grapalat" w:cs="Sylfaen"/>
          <w:sz w:val="20"/>
          <w:szCs w:val="24"/>
          <w:vertAlign w:val="superscript"/>
          <w:lang w:val="af-ZA"/>
        </w:rPr>
        <w:t xml:space="preserve"> </w:t>
      </w:r>
      <w:r>
        <w:rPr>
          <w:rFonts w:ascii="GHEA Grapalat" w:hAnsi="GHEA Grapalat" w:cs="Sylfaen"/>
          <w:sz w:val="20"/>
          <w:szCs w:val="24"/>
          <w:lang w:val="ru-RU"/>
        </w:rPr>
        <w:t>փոխարժեքով։</w:t>
      </w:r>
      <w:r>
        <w:rPr>
          <w:rFonts w:ascii="GHEA Grapalat" w:hAnsi="GHEA Grapalat" w:cs="Sylfaen"/>
          <w:sz w:val="20"/>
          <w:szCs w:val="24"/>
          <w:lang w:val="af-ZA"/>
        </w:rPr>
        <w:t xml:space="preserve"> </w:t>
      </w:r>
    </w:p>
    <w:p w14:paraId="36443D8E"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6</w:t>
      </w:r>
      <w:r>
        <w:rPr>
          <w:rFonts w:ascii="GHEA Grapalat" w:hAnsi="GHEA Grapalat"/>
          <w:sz w:val="20"/>
          <w:lang w:val="af-ZA" w:eastAsia="x-none"/>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Շինարարական ծրագրերի գնման դեպքում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սարքերի և սարքավորումների տեխնիկական բնութագրերի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w:t>
      </w:r>
      <w:r>
        <w:rPr>
          <w:rFonts w:ascii="GHEA Grapalat" w:hAnsi="GHEA Grapalat" w:cs="Sylfaen"/>
          <w:sz w:val="20"/>
          <w:szCs w:val="24"/>
          <w:lang w:val="af-ZA" w:eastAsia="en-US"/>
        </w:rPr>
        <w:t xml:space="preserve"> </w:t>
      </w:r>
    </w:p>
    <w:p w14:paraId="72FA4208"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w:t>
      </w:r>
      <w:r>
        <w:rPr>
          <w:rFonts w:ascii="GHEA Grapalat" w:hAnsi="GHEA Grapalat" w:cs="Sylfaen"/>
          <w:sz w:val="20"/>
          <w:szCs w:val="24"/>
          <w:lang w:val="ru-RU" w:eastAsia="en-US"/>
        </w:rPr>
        <w:t>չճանաչված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այդ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05C417C2"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4ED021DA"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21AF80C3" w14:textId="77777777" w:rsidR="004E191A" w:rsidRDefault="004E191A" w:rsidP="002F6783">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մա</w:t>
      </w:r>
      <w:proofErr w:type="spellEnd"/>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ասնակցի</w:t>
      </w:r>
      <w:r>
        <w:rPr>
          <w:rFonts w:ascii="GHEA Grapalat" w:hAnsi="GHEA Grapalat" w:cs="Sylfaen"/>
          <w:sz w:val="20"/>
          <w:szCs w:val="24"/>
          <w:lang w:val="hy-AM" w:eastAsia="en-US"/>
        </w:rPr>
        <w:t xml:space="preserve"> </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64EB8723" w14:textId="6FB44780" w:rsidR="004E191A" w:rsidRPr="001F6117" w:rsidRDefault="002F6783" w:rsidP="00E26669">
      <w:pPr>
        <w:pStyle w:val="NormalWeb"/>
        <w:rPr>
          <w:sz w:val="20"/>
          <w:szCs w:val="24"/>
          <w:lang w:val="af-ZA"/>
        </w:rPr>
      </w:pPr>
      <w:r w:rsidRPr="001F6117">
        <w:rPr>
          <w:sz w:val="20"/>
          <w:szCs w:val="24"/>
          <w:lang w:val="af-ZA"/>
        </w:rPr>
        <w:t xml:space="preserve">           </w:t>
      </w:r>
      <w:r w:rsidR="004E191A" w:rsidRPr="001F6117">
        <w:rPr>
          <w:sz w:val="20"/>
          <w:szCs w:val="24"/>
          <w:lang w:val="af-ZA"/>
        </w:rPr>
        <w:t>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3AAC42CD"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af-ZA" w:eastAsia="en-US"/>
        </w:rPr>
        <w:t xml:space="preserve">8.7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ցածր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իրավունքներն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պարտականություններն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ուժի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մտնում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չափով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կողմերի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տասնհինգ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կատարման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ժամկետները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երկարաձգելով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համաձայնագրի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ընկած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ժամանակահատվածով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համաձայն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լուծվում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կնքելուն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վաթսուն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օրացուցային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լրացուցիչ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ֆինանսական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կիրառվում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w:t>
      </w:r>
    </w:p>
    <w:p w14:paraId="7D8B7A53"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չկիրառման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w:t>
      </w:r>
      <w:r>
        <w:rPr>
          <w:rFonts w:ascii="GHEA Grapalat" w:hAnsi="GHEA Grapalat" w:cs="Sylfaen"/>
          <w:sz w:val="20"/>
          <w:szCs w:val="24"/>
          <w:lang w:val="ru-RU" w:eastAsia="en-US"/>
        </w:rPr>
        <w:t>րենքի</w:t>
      </w:r>
      <w:r>
        <w:rPr>
          <w:rFonts w:ascii="GHEA Grapalat" w:hAnsi="GHEA Grapalat" w:cs="Sylfaen"/>
          <w:sz w:val="20"/>
          <w:szCs w:val="24"/>
          <w:lang w:val="af-ZA" w:eastAsia="en-US"/>
        </w:rPr>
        <w:t xml:space="preserve"> 37-</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չկայացած</w:t>
      </w:r>
      <w:r>
        <w:rPr>
          <w:rFonts w:ascii="GHEA Grapalat" w:hAnsi="GHEA Grapalat" w:cs="Sylfaen"/>
          <w:sz w:val="20"/>
          <w:szCs w:val="24"/>
          <w:lang w:val="af-ZA" w:eastAsia="en-US"/>
        </w:rPr>
        <w:t>:</w:t>
      </w:r>
    </w:p>
    <w:p w14:paraId="6AE0C9C5" w14:textId="77777777" w:rsidR="004E191A" w:rsidRDefault="004E191A" w:rsidP="004E191A">
      <w:pPr>
        <w:ind w:firstLine="708"/>
        <w:jc w:val="both"/>
        <w:rPr>
          <w:rFonts w:ascii="GHEA Grapalat" w:hAnsi="GHEA Grapalat"/>
          <w:sz w:val="20"/>
          <w:szCs w:val="20"/>
          <w:lang w:val="hy-AM" w:eastAsia="x-none"/>
        </w:rPr>
      </w:pPr>
      <w:r>
        <w:rPr>
          <w:rFonts w:ascii="GHEA Grapalat" w:hAnsi="GHEA Grapalat"/>
          <w:sz w:val="20"/>
          <w:szCs w:val="20"/>
          <w:lang w:val="af-ZA" w:eastAsia="x-none"/>
        </w:rPr>
        <w:t>8.</w:t>
      </w:r>
      <w:r>
        <w:rPr>
          <w:rFonts w:ascii="GHEA Grapalat" w:hAnsi="GHEA Grapalat"/>
          <w:sz w:val="20"/>
          <w:szCs w:val="20"/>
          <w:lang w:val="hy-AM" w:eastAsia="x-none"/>
        </w:rPr>
        <w:t>8</w:t>
      </w:r>
      <w:r>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14:paraId="4CA98214" w14:textId="77777777" w:rsidR="004E191A" w:rsidRDefault="004E191A" w:rsidP="004E191A">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8.</w:t>
      </w:r>
      <w:r>
        <w:rPr>
          <w:rFonts w:ascii="GHEA Grapalat" w:hAnsi="GHEA Grapalat"/>
          <w:sz w:val="20"/>
          <w:lang w:val="hy-AM" w:eastAsia="x-none"/>
        </w:rPr>
        <w:t>9</w:t>
      </w:r>
      <w:r>
        <w:rPr>
          <w:rFonts w:ascii="GHEA Grapalat" w:hAnsi="GHEA Grapalat"/>
          <w:sz w:val="20"/>
          <w:lang w:val="af-ZA" w:eastAsia="x-none"/>
        </w:rPr>
        <w:t xml:space="preserve">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6" w:name="_Hlk9262487"/>
      <w:r>
        <w:rPr>
          <w:rFonts w:ascii="GHEA Grapalat" w:hAnsi="GHEA Grapalat" w:cs="Sylfaen"/>
          <w:sz w:val="20"/>
          <w:szCs w:val="24"/>
          <w:lang w:val="hy-AM" w:eastAsia="en-US"/>
        </w:rPr>
        <w:t xml:space="preserve"> ներառյալ այնդեպքը, երբ հայտում ներառված՝ Հայաստանի Հանրապետության ռեզիդենտ հանդիսացող </w:t>
      </w:r>
      <w:r>
        <w:rPr>
          <w:rFonts w:ascii="GHEA Grapalat" w:hAnsi="GHEA Grapalat" w:cs="Sylfaen"/>
          <w:sz w:val="20"/>
          <w:szCs w:val="24"/>
          <w:lang w:val="hy-AM" w:eastAsia="en-US"/>
        </w:rPr>
        <w:lastRenderedPageBreak/>
        <w:t>մասնակցի կողմից հաստատված փաստաթղթերը կամ դրանց մի մասը հաստատված չեն էլեկտրոնային թվային ստորագրությամբ,</w:t>
      </w:r>
      <w:bookmarkEnd w:id="6"/>
      <w:r>
        <w:rPr>
          <w:rFonts w:ascii="GHEA Grapalat" w:hAnsi="GHEA Grapalat" w:cs="Sylfaen"/>
          <w:sz w:val="20"/>
          <w:szCs w:val="24"/>
          <w:lang w:val="hy-AM" w:eastAsia="en-US"/>
        </w:rPr>
        <w:t xml:space="preserve"> 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համակարգի միջոցով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1DF00851" w14:textId="77777777" w:rsidR="004E191A" w:rsidRDefault="004E191A" w:rsidP="004E191A">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C7BD71B" w14:textId="64E72CEC" w:rsidR="004E191A" w:rsidRDefault="004449D9" w:rsidP="004E191A">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4E191A">
        <w:rPr>
          <w:rFonts w:ascii="GHEA Grapalat" w:hAnsi="GHEA Grapalat" w:cs="Sylfaen"/>
          <w:sz w:val="20"/>
          <w:szCs w:val="24"/>
          <w:lang w:val="af-ZA" w:eastAsia="en-US"/>
        </w:rPr>
        <w:t>8.</w:t>
      </w:r>
      <w:r w:rsidR="004E191A">
        <w:rPr>
          <w:rFonts w:ascii="GHEA Grapalat" w:hAnsi="GHEA Grapalat" w:cs="Sylfaen"/>
          <w:sz w:val="20"/>
          <w:szCs w:val="24"/>
          <w:lang w:val="hy-AM" w:eastAsia="en-US"/>
        </w:rPr>
        <w:t>10</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Եթե</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սույն</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հրավերի</w:t>
      </w:r>
      <w:r w:rsidR="004E191A">
        <w:rPr>
          <w:rFonts w:ascii="GHEA Grapalat" w:hAnsi="GHEA Grapalat" w:cs="Sylfaen"/>
          <w:sz w:val="20"/>
          <w:szCs w:val="24"/>
          <w:lang w:val="af-ZA" w:eastAsia="en-US"/>
        </w:rPr>
        <w:t xml:space="preserve"> 8.</w:t>
      </w:r>
      <w:r w:rsidR="004E191A">
        <w:rPr>
          <w:rFonts w:ascii="GHEA Grapalat" w:hAnsi="GHEA Grapalat" w:cs="Sylfaen"/>
          <w:sz w:val="20"/>
          <w:szCs w:val="24"/>
          <w:lang w:val="hy-AM" w:eastAsia="en-US"/>
        </w:rPr>
        <w:t>9</w:t>
      </w:r>
      <w:r w:rsidR="004E191A">
        <w:rPr>
          <w:rFonts w:ascii="GHEA Grapalat" w:hAnsi="GHEA Grapalat" w:cs="Sylfaen"/>
          <w:sz w:val="20"/>
          <w:szCs w:val="24"/>
          <w:lang w:val="af-ZA" w:eastAsia="en-US"/>
        </w:rPr>
        <w:t>-</w:t>
      </w:r>
      <w:r w:rsidR="004E191A">
        <w:rPr>
          <w:rFonts w:ascii="GHEA Grapalat" w:hAnsi="GHEA Grapalat" w:cs="Sylfaen"/>
          <w:sz w:val="20"/>
          <w:szCs w:val="24"/>
          <w:lang w:val="hy-AM" w:eastAsia="en-US"/>
        </w:rPr>
        <w:t>րդ</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կետով</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սահմանված</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ժամկետում</w:t>
      </w:r>
      <w:r w:rsidR="004E191A">
        <w:rPr>
          <w:rFonts w:ascii="GHEA Grapalat" w:hAnsi="GHEA Grapalat" w:cs="Sylfaen"/>
          <w:sz w:val="20"/>
          <w:szCs w:val="24"/>
          <w:lang w:val="af-ZA" w:eastAsia="en-US"/>
        </w:rPr>
        <w:t xml:space="preserve"> մ</w:t>
      </w:r>
      <w:r w:rsidR="004E191A">
        <w:rPr>
          <w:rFonts w:ascii="GHEA Grapalat" w:hAnsi="GHEA Grapalat" w:cs="Sylfaen"/>
          <w:sz w:val="20"/>
          <w:szCs w:val="24"/>
          <w:lang w:val="hy-AM" w:eastAsia="en-US"/>
        </w:rPr>
        <w:t>ասնակիցը</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շտկում</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է</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արձանագրված</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անհամապատասխանությունը</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ապա</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վերջինիս</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հայտը</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գնահատվում</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է</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բավարար</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Հակառակ</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դեպքում տվյալ մասնակցի</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հայտը</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գնահատվում</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է</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անբավարար</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և</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մերժվում</w:t>
      </w:r>
      <w:r w:rsidR="004E191A">
        <w:rPr>
          <w:rFonts w:ascii="GHEA Grapalat" w:hAnsi="GHEA Grapalat" w:cs="Sylfaen"/>
          <w:sz w:val="20"/>
          <w:szCs w:val="24"/>
          <w:lang w:val="af-ZA" w:eastAsia="en-US"/>
        </w:rPr>
        <w:t xml:space="preserve"> </w:t>
      </w:r>
      <w:r w:rsidR="004E191A">
        <w:rPr>
          <w:rFonts w:ascii="GHEA Grapalat" w:hAnsi="GHEA Grapalat" w:cs="Sylfaen"/>
          <w:sz w:val="20"/>
          <w:szCs w:val="24"/>
          <w:lang w:val="hy-AM" w:eastAsia="en-US"/>
        </w:rPr>
        <w:t>է, իսկ ընտրված մասնակից է ճանաչվում հաջորդող տեղ զբաղեցրած մասնակիցը:</w:t>
      </w:r>
    </w:p>
    <w:p w14:paraId="55F7EBD1" w14:textId="13B35991" w:rsidR="004E191A" w:rsidRPr="00CF5E17" w:rsidRDefault="009D0D58" w:rsidP="00E26669">
      <w:pPr>
        <w:pStyle w:val="NormalWeb"/>
        <w:rPr>
          <w:sz w:val="20"/>
          <w:szCs w:val="24"/>
        </w:rPr>
      </w:pPr>
      <w:r w:rsidRPr="00CF5E17">
        <w:rPr>
          <w:sz w:val="20"/>
          <w:szCs w:val="24"/>
        </w:rPr>
        <w:t xml:space="preserve">         </w:t>
      </w:r>
      <w:r w:rsidR="004449D9" w:rsidRPr="00CF5E17">
        <w:rPr>
          <w:sz w:val="20"/>
          <w:szCs w:val="24"/>
        </w:rPr>
        <w:t xml:space="preserve"> </w:t>
      </w:r>
      <w:r w:rsidR="004E191A" w:rsidRPr="00CF5E17">
        <w:rPr>
          <w:sz w:val="20"/>
          <w:szCs w:val="24"/>
        </w:rPr>
        <w:t xml:space="preserve">8.11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676A9F9A" w14:textId="358C6FA7" w:rsidR="004E191A" w:rsidRPr="00CF5E17" w:rsidRDefault="009D0D58" w:rsidP="00E26669">
      <w:pPr>
        <w:pStyle w:val="NormalWeb"/>
        <w:rPr>
          <w:sz w:val="20"/>
          <w:szCs w:val="24"/>
        </w:rPr>
      </w:pPr>
      <w:r w:rsidRPr="00CF5E17">
        <w:rPr>
          <w:sz w:val="20"/>
          <w:szCs w:val="24"/>
        </w:rPr>
        <w:t xml:space="preserve">        </w:t>
      </w:r>
      <w:r w:rsidR="004E191A" w:rsidRPr="00CF5E17">
        <w:rPr>
          <w:sz w:val="20"/>
          <w:szCs w:val="24"/>
        </w:rPr>
        <w:t>8.12 Հայտերը բացվելուց և գնահատվելուց  հետո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Արձանագրությունն ստորագրում են հանձնաժողովի նիստին ներկա անդամները։</w:t>
      </w:r>
    </w:p>
    <w:p w14:paraId="0079D67A" w14:textId="59BC48DB" w:rsidR="004E191A" w:rsidRPr="00CF5E17" w:rsidRDefault="009D0D58" w:rsidP="00E26669">
      <w:pPr>
        <w:pStyle w:val="NormalWeb"/>
        <w:rPr>
          <w:sz w:val="20"/>
          <w:szCs w:val="24"/>
        </w:rPr>
      </w:pPr>
      <w:r w:rsidRPr="00CF5E17">
        <w:rPr>
          <w:sz w:val="20"/>
          <w:szCs w:val="24"/>
        </w:rPr>
        <w:t xml:space="preserve">      </w:t>
      </w:r>
      <w:r w:rsidR="004449D9" w:rsidRPr="00CF5E17">
        <w:rPr>
          <w:sz w:val="20"/>
          <w:szCs w:val="24"/>
        </w:rPr>
        <w:t xml:space="preserve">  </w:t>
      </w:r>
      <w:r w:rsidR="004E191A" w:rsidRPr="00CF5E17">
        <w:rPr>
          <w:sz w:val="20"/>
          <w:szCs w:val="24"/>
        </w:rPr>
        <w:t xml:space="preserve">8.13  Հանձնաժողովի քարտուղարը հայտերի բացման և գնահատման նիստի ավարտից հետո ոչ ուշ քան  հաջորդող աշխատանքային օրը` </w:t>
      </w:r>
    </w:p>
    <w:p w14:paraId="5D25BFA4" w14:textId="77777777" w:rsidR="004E191A" w:rsidRPr="00CF5E17" w:rsidRDefault="004E191A" w:rsidP="00E26669">
      <w:pPr>
        <w:pStyle w:val="NormalWeb"/>
        <w:rPr>
          <w:sz w:val="20"/>
          <w:szCs w:val="24"/>
        </w:rPr>
      </w:pPr>
      <w:r w:rsidRPr="00CF5E17">
        <w:rPr>
          <w:sz w:val="20"/>
          <w:szCs w:val="24"/>
        </w:rPr>
        <w:t>1) հայտերի բացման և գնահատման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C35CEB3" w14:textId="77777777" w:rsidR="004E191A" w:rsidRPr="00CF5E17" w:rsidRDefault="004E191A" w:rsidP="00E26669">
      <w:pPr>
        <w:pStyle w:val="NormalWeb"/>
        <w:rPr>
          <w:sz w:val="20"/>
          <w:szCs w:val="24"/>
        </w:rPr>
      </w:pPr>
      <w:r w:rsidRPr="00CF5E17">
        <w:rPr>
          <w:sz w:val="20"/>
          <w:szCs w:val="24"/>
        </w:rPr>
        <w:t>2) իր և գնահատող հանձնաժողովի` հայտերի բացման և գնահատման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74758FC"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lang w:val="af-ZA"/>
        </w:rPr>
        <w:tab/>
      </w:r>
      <w:r>
        <w:rPr>
          <w:rFonts w:ascii="GHEA Grapalat" w:hAnsi="GHEA Grapalat" w:cs="Sylfaen"/>
          <w:sz w:val="20"/>
          <w:lang w:val="af-ZA"/>
        </w:rPr>
        <w:t xml:space="preserve">8.14 </w:t>
      </w:r>
      <w:proofErr w:type="spellStart"/>
      <w:r>
        <w:rPr>
          <w:rFonts w:ascii="GHEA Grapalat" w:hAnsi="GHEA Grapalat" w:cs="Sylfaen"/>
          <w:sz w:val="20"/>
        </w:rPr>
        <w:t>Օրենքի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6-</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կետով</w:t>
      </w:r>
      <w:proofErr w:type="spellEnd"/>
      <w:r>
        <w:rPr>
          <w:rFonts w:ascii="GHEA Grapalat" w:hAnsi="GHEA Grapalat" w:cs="Sylfaen"/>
          <w:sz w:val="20"/>
          <w:lang w:val="af-ZA"/>
        </w:rPr>
        <w:t xml:space="preserve"> </w:t>
      </w:r>
      <w:proofErr w:type="spellStart"/>
      <w:r>
        <w:rPr>
          <w:rFonts w:ascii="GHEA Grapalat" w:hAnsi="GHEA Grapalat" w:cs="Sylfaen"/>
          <w:sz w:val="20"/>
        </w:rPr>
        <w:t>նախատեսված</w:t>
      </w:r>
      <w:proofErr w:type="spellEnd"/>
      <w:r>
        <w:rPr>
          <w:rFonts w:ascii="GHEA Grapalat" w:hAnsi="GHEA Grapalat" w:cs="Sylfaen"/>
          <w:sz w:val="20"/>
          <w:lang w:val="af-ZA"/>
        </w:rPr>
        <w:t xml:space="preserve"> </w:t>
      </w:r>
      <w:proofErr w:type="spellStart"/>
      <w:r>
        <w:rPr>
          <w:rFonts w:ascii="GHEA Grapalat" w:hAnsi="GHEA Grapalat" w:cs="Sylfaen"/>
          <w:sz w:val="20"/>
        </w:rPr>
        <w:t>հիմքերն</w:t>
      </w:r>
      <w:proofErr w:type="spellEnd"/>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proofErr w:type="spellStart"/>
      <w:r>
        <w:rPr>
          <w:rFonts w:ascii="GHEA Grapalat" w:hAnsi="GHEA Grapalat" w:cs="Sylfaen"/>
          <w:sz w:val="20"/>
        </w:rPr>
        <w:t>հայտ</w:t>
      </w:r>
      <w:proofErr w:type="spellEnd"/>
      <w:r>
        <w:rPr>
          <w:rFonts w:ascii="GHEA Grapalat" w:hAnsi="GHEA Grapalat" w:cs="Sylfaen"/>
          <w:sz w:val="20"/>
          <w:lang w:val="af-ZA"/>
        </w:rPr>
        <w:t xml:space="preserve"> </w:t>
      </w:r>
      <w:proofErr w:type="spellStart"/>
      <w:r>
        <w:rPr>
          <w:rFonts w:ascii="GHEA Grapalat" w:hAnsi="GHEA Grapalat" w:cs="Sylfaen"/>
          <w:sz w:val="20"/>
        </w:rPr>
        <w:t>գալու</w:t>
      </w:r>
      <w:proofErr w:type="spellEnd"/>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af-ZA"/>
        </w:rPr>
        <w:t xml:space="preserve">: </w:t>
      </w:r>
      <w:r>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72D789D" w14:textId="56D147DB" w:rsidR="004E191A" w:rsidRDefault="009D0D58" w:rsidP="004E191A">
      <w:pPr>
        <w:shd w:val="clear" w:color="auto" w:fill="FFFFFF"/>
        <w:ind w:firstLine="375"/>
        <w:jc w:val="both"/>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Ընդ</w:t>
      </w:r>
      <w:r w:rsidR="004E191A">
        <w:rPr>
          <w:rFonts w:ascii="GHEA Grapalat" w:hAnsi="GHEA Grapalat" w:cs="Sylfaen"/>
          <w:sz w:val="20"/>
          <w:lang w:val="af-ZA"/>
        </w:rPr>
        <w:t xml:space="preserve"> </w:t>
      </w:r>
      <w:r w:rsidR="004E191A">
        <w:rPr>
          <w:rFonts w:ascii="GHEA Grapalat" w:hAnsi="GHEA Grapalat" w:cs="Sylfaen"/>
          <w:sz w:val="20"/>
          <w:lang w:val="hy-AM"/>
        </w:rPr>
        <w:t>որում</w:t>
      </w:r>
      <w:r w:rsidR="004E191A">
        <w:rPr>
          <w:rFonts w:ascii="GHEA Grapalat" w:hAnsi="GHEA Grapalat" w:cs="Sylfaen"/>
          <w:sz w:val="20"/>
          <w:lang w:val="af-ZA"/>
        </w:rPr>
        <w:t xml:space="preserve"> </w:t>
      </w:r>
      <w:r w:rsidR="004E191A">
        <w:rPr>
          <w:rFonts w:ascii="Calibri" w:hAnsi="Calibri" w:cs="Calibri"/>
          <w:sz w:val="20"/>
          <w:lang w:val="af-ZA"/>
        </w:rPr>
        <w:t> </w:t>
      </w:r>
      <w:r w:rsidR="004E191A">
        <w:rPr>
          <w:rFonts w:ascii="GHEA Grapalat" w:hAnsi="GHEA Grapalat" w:cs="Sylfaen"/>
          <w:sz w:val="20"/>
          <w:lang w:val="hy-AM"/>
        </w:rPr>
        <w:t>սույն</w:t>
      </w:r>
      <w:r w:rsidR="004E191A">
        <w:rPr>
          <w:rFonts w:ascii="GHEA Grapalat" w:hAnsi="GHEA Grapalat" w:cs="Sylfaen"/>
          <w:sz w:val="20"/>
          <w:lang w:val="af-ZA"/>
        </w:rPr>
        <w:t xml:space="preserve"> </w:t>
      </w:r>
      <w:r w:rsidR="004E191A">
        <w:rPr>
          <w:rFonts w:ascii="GHEA Grapalat" w:hAnsi="GHEA Grapalat" w:cs="Sylfaen"/>
          <w:sz w:val="20"/>
          <w:lang w:val="hy-AM"/>
        </w:rPr>
        <w:t>կետում</w:t>
      </w:r>
      <w:r w:rsidR="004E191A">
        <w:rPr>
          <w:rFonts w:ascii="GHEA Grapalat" w:hAnsi="GHEA Grapalat" w:cs="Sylfaen"/>
          <w:sz w:val="20"/>
          <w:lang w:val="af-ZA"/>
        </w:rPr>
        <w:t xml:space="preserve"> </w:t>
      </w:r>
      <w:r w:rsidR="004E191A">
        <w:rPr>
          <w:rFonts w:ascii="GHEA Grapalat" w:hAnsi="GHEA Grapalat" w:cs="Sylfaen"/>
          <w:sz w:val="20"/>
          <w:lang w:val="hy-AM"/>
        </w:rPr>
        <w:t>նշված</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պատվիրատուի</w:t>
      </w:r>
      <w:r w:rsidR="004E191A">
        <w:rPr>
          <w:rFonts w:ascii="GHEA Grapalat" w:hAnsi="GHEA Grapalat" w:cs="Sylfaen"/>
          <w:sz w:val="20"/>
          <w:lang w:val="af-ZA"/>
        </w:rPr>
        <w:t xml:space="preserve"> </w:t>
      </w:r>
      <w:r w:rsidR="004E191A">
        <w:rPr>
          <w:rFonts w:ascii="GHEA Grapalat" w:hAnsi="GHEA Grapalat" w:cs="Sylfaen"/>
          <w:sz w:val="20"/>
          <w:lang w:val="hy-AM"/>
        </w:rPr>
        <w:t>ղեկավարը</w:t>
      </w:r>
      <w:r w:rsidR="004E191A">
        <w:rPr>
          <w:rFonts w:ascii="GHEA Grapalat" w:hAnsi="GHEA Grapalat" w:cs="Sylfaen"/>
          <w:sz w:val="20"/>
          <w:lang w:val="af-ZA"/>
        </w:rPr>
        <w:t xml:space="preserve"> </w:t>
      </w:r>
      <w:r w:rsidR="004E191A">
        <w:rPr>
          <w:rFonts w:ascii="GHEA Grapalat" w:hAnsi="GHEA Grapalat" w:cs="Sylfaen"/>
          <w:sz w:val="20"/>
          <w:lang w:val="hy-AM"/>
        </w:rPr>
        <w:t>կայացնում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գնման</w:t>
      </w:r>
      <w:r w:rsidR="004E191A">
        <w:rPr>
          <w:rFonts w:ascii="GHEA Grapalat" w:hAnsi="GHEA Grapalat" w:cs="Sylfaen"/>
          <w:sz w:val="20"/>
          <w:lang w:val="af-ZA"/>
        </w:rPr>
        <w:t xml:space="preserve"> </w:t>
      </w:r>
      <w:r w:rsidR="004E191A">
        <w:rPr>
          <w:rFonts w:ascii="GHEA Grapalat" w:hAnsi="GHEA Grapalat" w:cs="Sylfaen"/>
          <w:sz w:val="20"/>
          <w:lang w:val="hy-AM"/>
        </w:rPr>
        <w:t>ընթացակարգը</w:t>
      </w:r>
      <w:r w:rsidR="004E191A">
        <w:rPr>
          <w:rFonts w:ascii="GHEA Grapalat" w:hAnsi="GHEA Grapalat" w:cs="Sylfaen"/>
          <w:sz w:val="20"/>
          <w:lang w:val="af-ZA"/>
        </w:rPr>
        <w:t xml:space="preserve"> </w:t>
      </w:r>
      <w:r w:rsidR="004E191A">
        <w:rPr>
          <w:rFonts w:ascii="GHEA Grapalat" w:hAnsi="GHEA Grapalat" w:cs="Sylfaen"/>
          <w:sz w:val="20"/>
          <w:lang w:val="hy-AM"/>
        </w:rPr>
        <w:t>չկայացած</w:t>
      </w:r>
      <w:r w:rsidR="004E191A">
        <w:rPr>
          <w:rFonts w:ascii="GHEA Grapalat" w:hAnsi="GHEA Grapalat" w:cs="Sylfaen"/>
          <w:sz w:val="20"/>
          <w:lang w:val="af-ZA"/>
        </w:rPr>
        <w:t xml:space="preserve"> </w:t>
      </w:r>
      <w:r w:rsidR="004E191A">
        <w:rPr>
          <w:rFonts w:ascii="GHEA Grapalat" w:hAnsi="GHEA Grapalat" w:cs="Sylfaen"/>
          <w:sz w:val="20"/>
          <w:lang w:val="hy-AM"/>
        </w:rPr>
        <w:t>հայտարարվելու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կնքված</w:t>
      </w:r>
      <w:r w:rsidR="004E191A">
        <w:rPr>
          <w:rFonts w:ascii="GHEA Grapalat" w:hAnsi="GHEA Grapalat" w:cs="Sylfaen"/>
          <w:sz w:val="20"/>
          <w:lang w:val="af-ZA"/>
        </w:rPr>
        <w:t xml:space="preserve"> </w:t>
      </w:r>
      <w:r w:rsidR="004E191A">
        <w:rPr>
          <w:rFonts w:ascii="GHEA Grapalat" w:hAnsi="GHEA Grapalat" w:cs="Sylfaen"/>
          <w:sz w:val="20"/>
          <w:lang w:val="hy-AM"/>
        </w:rPr>
        <w:t>պայմանագրի</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հայտարարությունը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կամ</w:t>
      </w:r>
      <w:r w:rsidR="004E191A">
        <w:rPr>
          <w:rFonts w:ascii="GHEA Grapalat" w:hAnsi="GHEA Grapalat" w:cs="Sylfaen"/>
          <w:sz w:val="20"/>
          <w:lang w:val="af-ZA"/>
        </w:rPr>
        <w:t xml:space="preserve"> </w:t>
      </w:r>
      <w:r w:rsidR="004E191A">
        <w:rPr>
          <w:rFonts w:ascii="GHEA Grapalat" w:hAnsi="GHEA Grapalat" w:cs="Sylfaen"/>
          <w:sz w:val="20"/>
          <w:lang w:val="hy-AM"/>
        </w:rPr>
        <w:t>պայմանագիրը</w:t>
      </w:r>
      <w:r w:rsidR="004E191A">
        <w:rPr>
          <w:rFonts w:ascii="GHEA Grapalat" w:hAnsi="GHEA Grapalat" w:cs="Sylfaen"/>
          <w:sz w:val="20"/>
          <w:lang w:val="af-ZA"/>
        </w:rPr>
        <w:t xml:space="preserve"> </w:t>
      </w:r>
      <w:r w:rsidR="004E191A">
        <w:rPr>
          <w:rFonts w:ascii="GHEA Grapalat" w:hAnsi="GHEA Grapalat" w:cs="Sylfaen"/>
          <w:sz w:val="20"/>
          <w:lang w:val="hy-AM"/>
        </w:rPr>
        <w:t>միակողմանի</w:t>
      </w:r>
      <w:r w:rsidR="004E191A">
        <w:rPr>
          <w:rFonts w:ascii="GHEA Grapalat" w:hAnsi="GHEA Grapalat" w:cs="Sylfaen"/>
          <w:sz w:val="20"/>
          <w:lang w:val="af-ZA"/>
        </w:rPr>
        <w:t xml:space="preserve"> </w:t>
      </w:r>
      <w:r w:rsidR="004E191A">
        <w:rPr>
          <w:rFonts w:ascii="GHEA Grapalat" w:hAnsi="GHEA Grapalat" w:cs="Sylfaen"/>
          <w:sz w:val="20"/>
          <w:lang w:val="hy-AM"/>
        </w:rPr>
        <w:t>լուծելու</w:t>
      </w:r>
      <w:r w:rsidR="004E191A">
        <w:rPr>
          <w:rFonts w:ascii="GHEA Grapalat" w:hAnsi="GHEA Grapalat" w:cs="Sylfaen"/>
          <w:sz w:val="20"/>
          <w:lang w:val="af-ZA"/>
        </w:rPr>
        <w:t xml:space="preserve"> </w:t>
      </w:r>
      <w:r w:rsidR="004E191A">
        <w:rPr>
          <w:rFonts w:ascii="GHEA Grapalat" w:hAnsi="GHEA Grapalat" w:cs="Sylfaen"/>
          <w:sz w:val="20"/>
          <w:lang w:val="hy-AM"/>
        </w:rPr>
        <w:t>մասին</w:t>
      </w:r>
      <w:r w:rsidR="004E191A">
        <w:rPr>
          <w:rFonts w:ascii="GHEA Grapalat" w:hAnsi="GHEA Grapalat" w:cs="Sylfaen"/>
          <w:sz w:val="20"/>
          <w:lang w:val="af-ZA"/>
        </w:rPr>
        <w:t xml:space="preserve"> </w:t>
      </w:r>
      <w:r w:rsidR="004E191A">
        <w:rPr>
          <w:rFonts w:ascii="GHEA Grapalat" w:hAnsi="GHEA Grapalat" w:cs="Sylfaen"/>
          <w:sz w:val="20"/>
          <w:lang w:val="hy-AM"/>
        </w:rPr>
        <w:t xml:space="preserve">հայտարարությունը </w:t>
      </w:r>
      <w:r w:rsidR="004E191A">
        <w:rPr>
          <w:rFonts w:ascii="GHEA Grapalat" w:hAnsi="GHEA Grapalat" w:cs="Sylfaen"/>
          <w:sz w:val="20"/>
          <w:lang w:val="af-ZA"/>
        </w:rPr>
        <w:t>(</w:t>
      </w:r>
      <w:r w:rsidR="004E191A">
        <w:rPr>
          <w:rFonts w:ascii="GHEA Grapalat" w:hAnsi="GHEA Grapalat" w:cs="Sylfaen"/>
          <w:sz w:val="20"/>
          <w:lang w:val="hy-AM"/>
        </w:rPr>
        <w:t>ծանուցումը</w:t>
      </w:r>
      <w:r w:rsidR="004E191A">
        <w:rPr>
          <w:rFonts w:ascii="GHEA Grapalat" w:hAnsi="GHEA Grapalat" w:cs="Sylfaen"/>
          <w:sz w:val="20"/>
          <w:lang w:val="af-ZA"/>
        </w:rPr>
        <w:t xml:space="preserve">)  </w:t>
      </w:r>
      <w:r w:rsidR="004E191A">
        <w:rPr>
          <w:rFonts w:ascii="GHEA Grapalat" w:hAnsi="GHEA Grapalat" w:cs="Sylfaen"/>
          <w:sz w:val="20"/>
          <w:lang w:val="hy-AM"/>
        </w:rPr>
        <w:t>հրապարակելու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տասներորդ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Որոշումը</w:t>
      </w:r>
      <w:r w:rsidR="004E191A">
        <w:rPr>
          <w:rFonts w:ascii="GHEA Grapalat" w:hAnsi="GHEA Grapalat" w:cs="Sylfaen"/>
          <w:sz w:val="20"/>
          <w:lang w:val="af-ZA"/>
        </w:rPr>
        <w:t xml:space="preserve"> </w:t>
      </w:r>
      <w:r w:rsidR="004E191A">
        <w:rPr>
          <w:rFonts w:ascii="GHEA Grapalat" w:hAnsi="GHEA Grapalat" w:cs="Sylfaen"/>
          <w:sz w:val="20"/>
          <w:lang w:val="hy-AM"/>
        </w:rPr>
        <w:t>կայացվելուն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այն</w:t>
      </w:r>
      <w:r w:rsidR="004E191A">
        <w:rPr>
          <w:rFonts w:ascii="GHEA Grapalat" w:hAnsi="GHEA Grapalat" w:cs="Sylfaen"/>
          <w:sz w:val="20"/>
          <w:lang w:val="af-ZA"/>
        </w:rPr>
        <w:t xml:space="preserve"> գրավոր </w:t>
      </w:r>
      <w:r w:rsidR="004E191A">
        <w:rPr>
          <w:rFonts w:ascii="GHEA Grapalat" w:hAnsi="GHEA Grapalat" w:cs="Sylfaen"/>
          <w:sz w:val="20"/>
          <w:lang w:val="hy-AM"/>
        </w:rPr>
        <w:t>տրամադրվում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մարմնին</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Լիազորված</w:t>
      </w:r>
      <w:r w:rsidR="004E191A">
        <w:rPr>
          <w:rFonts w:ascii="GHEA Grapalat" w:hAnsi="GHEA Grapalat" w:cs="Sylfaen"/>
          <w:sz w:val="20"/>
          <w:lang w:val="af-ZA"/>
        </w:rPr>
        <w:t xml:space="preserve"> </w:t>
      </w:r>
      <w:r w:rsidR="004E191A">
        <w:rPr>
          <w:rFonts w:ascii="GHEA Grapalat" w:hAnsi="GHEA Grapalat" w:cs="Sylfaen"/>
          <w:sz w:val="20"/>
          <w:lang w:val="hy-AM"/>
        </w:rPr>
        <w:t>մարմինը</w:t>
      </w:r>
      <w:r w:rsidR="004E191A">
        <w:rPr>
          <w:rFonts w:ascii="GHEA Grapalat" w:hAnsi="GHEA Grapalat" w:cs="Sylfaen"/>
          <w:sz w:val="20"/>
          <w:lang w:val="af-ZA"/>
        </w:rPr>
        <w:t xml:space="preserve"> </w:t>
      </w:r>
      <w:r w:rsidR="004E191A">
        <w:rPr>
          <w:rFonts w:ascii="GHEA Grapalat" w:hAnsi="GHEA Grapalat" w:cs="Sylfaen"/>
          <w:sz w:val="20"/>
          <w:lang w:val="hy-AM"/>
        </w:rPr>
        <w:t>մասնակցին</w:t>
      </w:r>
      <w:r w:rsidR="004E191A">
        <w:rPr>
          <w:rFonts w:ascii="GHEA Grapalat" w:hAnsi="GHEA Grapalat" w:cs="Sylfaen"/>
          <w:sz w:val="20"/>
          <w:lang w:val="af-ZA"/>
        </w:rPr>
        <w:t xml:space="preserve"> </w:t>
      </w:r>
      <w:r w:rsidR="004E191A">
        <w:rPr>
          <w:rFonts w:ascii="GHEA Grapalat" w:hAnsi="GHEA Grapalat" w:cs="Sylfaen"/>
          <w:sz w:val="20"/>
          <w:lang w:val="hy-AM"/>
        </w:rPr>
        <w:t>ներառում</w:t>
      </w:r>
      <w:r w:rsidR="004E191A">
        <w:rPr>
          <w:rFonts w:ascii="GHEA Grapalat" w:hAnsi="GHEA Grapalat" w:cs="Sylfaen"/>
          <w:sz w:val="20"/>
          <w:lang w:val="af-ZA"/>
        </w:rPr>
        <w:t xml:space="preserve"> </w:t>
      </w:r>
      <w:r w:rsidR="004E191A">
        <w:rPr>
          <w:rFonts w:ascii="GHEA Grapalat" w:hAnsi="GHEA Grapalat" w:cs="Sylfaen"/>
          <w:sz w:val="20"/>
          <w:lang w:val="hy-AM"/>
        </w:rPr>
        <w:t>է</w:t>
      </w:r>
      <w:r w:rsidR="004E191A">
        <w:rPr>
          <w:rFonts w:ascii="GHEA Grapalat" w:hAnsi="GHEA Grapalat" w:cs="Sylfaen"/>
          <w:sz w:val="20"/>
          <w:lang w:val="af-ZA"/>
        </w:rPr>
        <w:t xml:space="preserve"> </w:t>
      </w:r>
      <w:r w:rsidR="004E191A">
        <w:rPr>
          <w:rFonts w:ascii="GHEA Grapalat" w:hAnsi="GHEA Grapalat" w:cs="Sylfaen"/>
          <w:sz w:val="20"/>
          <w:lang w:val="hy-AM"/>
        </w:rPr>
        <w:t>գնումների</w:t>
      </w:r>
      <w:r w:rsidR="004E191A">
        <w:rPr>
          <w:rFonts w:ascii="GHEA Grapalat" w:hAnsi="GHEA Grapalat" w:cs="Sylfaen"/>
          <w:sz w:val="20"/>
          <w:lang w:val="af-ZA"/>
        </w:rPr>
        <w:t xml:space="preserve"> </w:t>
      </w:r>
      <w:r w:rsidR="004E191A">
        <w:rPr>
          <w:rFonts w:ascii="GHEA Grapalat" w:hAnsi="GHEA Grapalat" w:cs="Sylfaen"/>
          <w:sz w:val="20"/>
          <w:lang w:val="hy-AM"/>
        </w:rPr>
        <w:t>գործընթացին</w:t>
      </w:r>
      <w:r w:rsidR="004E191A">
        <w:rPr>
          <w:rFonts w:ascii="GHEA Grapalat" w:hAnsi="GHEA Grapalat" w:cs="Sylfaen"/>
          <w:sz w:val="20"/>
          <w:lang w:val="af-ZA"/>
        </w:rPr>
        <w:t xml:space="preserve"> </w:t>
      </w:r>
      <w:r w:rsidR="004E191A">
        <w:rPr>
          <w:rFonts w:ascii="GHEA Grapalat" w:hAnsi="GHEA Grapalat" w:cs="Sylfaen"/>
          <w:sz w:val="20"/>
          <w:lang w:val="hy-AM"/>
        </w:rPr>
        <w:t>մասնակցելու</w:t>
      </w:r>
      <w:r w:rsidR="004E191A">
        <w:rPr>
          <w:rFonts w:ascii="GHEA Grapalat" w:hAnsi="GHEA Grapalat" w:cs="Sylfaen"/>
          <w:sz w:val="20"/>
          <w:lang w:val="af-ZA"/>
        </w:rPr>
        <w:t xml:space="preserve"> </w:t>
      </w:r>
      <w:r w:rsidR="004E191A">
        <w:rPr>
          <w:rFonts w:ascii="GHEA Grapalat" w:hAnsi="GHEA Grapalat" w:cs="Sylfaen"/>
          <w:sz w:val="20"/>
          <w:lang w:val="hy-AM"/>
        </w:rPr>
        <w:t>իրավունք</w:t>
      </w:r>
      <w:r w:rsidR="004E191A">
        <w:rPr>
          <w:rFonts w:ascii="GHEA Grapalat" w:hAnsi="GHEA Grapalat" w:cs="Sylfaen"/>
          <w:sz w:val="20"/>
          <w:lang w:val="af-ZA"/>
        </w:rPr>
        <w:t xml:space="preserve"> </w:t>
      </w:r>
      <w:r w:rsidR="004E191A">
        <w:rPr>
          <w:rFonts w:ascii="GHEA Grapalat" w:hAnsi="GHEA Grapalat" w:cs="Sylfaen"/>
          <w:sz w:val="20"/>
          <w:lang w:val="hy-AM"/>
        </w:rPr>
        <w:t>չունեցող</w:t>
      </w:r>
      <w:r w:rsidR="004E191A">
        <w:rPr>
          <w:rFonts w:ascii="GHEA Grapalat" w:hAnsi="GHEA Grapalat" w:cs="Sylfaen"/>
          <w:sz w:val="20"/>
          <w:lang w:val="af-ZA"/>
        </w:rPr>
        <w:t xml:space="preserve"> </w:t>
      </w:r>
      <w:r w:rsidR="004E191A">
        <w:rPr>
          <w:rFonts w:ascii="GHEA Grapalat" w:hAnsi="GHEA Grapalat" w:cs="Sylfaen"/>
          <w:sz w:val="20"/>
          <w:lang w:val="hy-AM"/>
        </w:rPr>
        <w:t>մասնակիցների</w:t>
      </w:r>
      <w:r w:rsidR="004E191A">
        <w:rPr>
          <w:rFonts w:ascii="GHEA Grapalat" w:hAnsi="GHEA Grapalat" w:cs="Sylfaen"/>
          <w:sz w:val="20"/>
          <w:lang w:val="af-ZA"/>
        </w:rPr>
        <w:t xml:space="preserve"> </w:t>
      </w:r>
      <w:r w:rsidR="004E191A">
        <w:rPr>
          <w:rFonts w:ascii="GHEA Grapalat" w:hAnsi="GHEA Grapalat" w:cs="Sylfaen"/>
          <w:sz w:val="20"/>
          <w:lang w:val="hy-AM"/>
        </w:rPr>
        <w:t>ցուցակում</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իսկ</w:t>
      </w:r>
      <w:r w:rsidR="004E191A">
        <w:rPr>
          <w:rFonts w:ascii="GHEA Grapalat" w:hAnsi="GHEA Grapalat" w:cs="Sylfaen"/>
          <w:sz w:val="20"/>
          <w:lang w:val="af-ZA"/>
        </w:rPr>
        <w:t xml:space="preserve"> </w:t>
      </w:r>
      <w:r w:rsidR="004E191A">
        <w:rPr>
          <w:rFonts w:ascii="GHEA Grapalat" w:hAnsi="GHEA Grapalat" w:cs="Sylfaen"/>
          <w:sz w:val="20"/>
          <w:lang w:val="hy-AM"/>
        </w:rPr>
        <w:t>որոշումն</w:t>
      </w:r>
      <w:r w:rsidR="004E191A">
        <w:rPr>
          <w:rFonts w:ascii="GHEA Grapalat" w:hAnsi="GHEA Grapalat" w:cs="Sylfaen"/>
          <w:sz w:val="20"/>
          <w:lang w:val="af-ZA"/>
        </w:rPr>
        <w:t xml:space="preserve"> </w:t>
      </w:r>
      <w:r w:rsidR="004E191A">
        <w:rPr>
          <w:rFonts w:ascii="GHEA Grapalat" w:hAnsi="GHEA Grapalat" w:cs="Sylfaen"/>
          <w:sz w:val="20"/>
          <w:lang w:val="hy-AM"/>
        </w:rPr>
        <w:t>ստանալուն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քառասուներորդ</w:t>
      </w:r>
      <w:r w:rsidR="004E191A">
        <w:rPr>
          <w:rFonts w:ascii="GHEA Grapalat" w:hAnsi="GHEA Grapalat" w:cs="Sylfaen"/>
          <w:sz w:val="20"/>
          <w:lang w:val="af-ZA"/>
        </w:rPr>
        <w:t xml:space="preserve"> </w:t>
      </w:r>
      <w:r w:rsidR="004E191A">
        <w:rPr>
          <w:rFonts w:ascii="GHEA Grapalat" w:hAnsi="GHEA Grapalat" w:cs="Sylfaen"/>
          <w:sz w:val="20"/>
          <w:lang w:val="hy-AM"/>
        </w:rPr>
        <w:t>օրվա</w:t>
      </w:r>
      <w:r w:rsidR="004E191A">
        <w:rPr>
          <w:rFonts w:ascii="GHEA Grapalat" w:hAnsi="GHEA Grapalat" w:cs="Sylfaen"/>
          <w:sz w:val="20"/>
          <w:lang w:val="af-ZA"/>
        </w:rPr>
        <w:t xml:space="preserve"> </w:t>
      </w:r>
      <w:r w:rsidR="004E191A">
        <w:rPr>
          <w:rFonts w:ascii="GHEA Grapalat" w:hAnsi="GHEA Grapalat" w:cs="Sylfaen"/>
          <w:sz w:val="20"/>
          <w:lang w:val="hy-AM"/>
        </w:rPr>
        <w:t>դրությամբ</w:t>
      </w:r>
      <w:r w:rsidR="004E191A">
        <w:rPr>
          <w:rFonts w:ascii="GHEA Grapalat" w:hAnsi="GHEA Grapalat" w:cs="Sylfaen"/>
          <w:sz w:val="20"/>
          <w:lang w:val="af-ZA"/>
        </w:rPr>
        <w:t xml:space="preserve"> </w:t>
      </w:r>
      <w:r w:rsidR="004E191A">
        <w:rPr>
          <w:rFonts w:ascii="GHEA Grapalat" w:hAnsi="GHEA Grapalat" w:cs="Sylfaen"/>
          <w:sz w:val="20"/>
          <w:lang w:val="hy-AM"/>
        </w:rPr>
        <w:t>մասնակցի</w:t>
      </w:r>
      <w:r w:rsidR="004E191A">
        <w:rPr>
          <w:rFonts w:ascii="GHEA Grapalat" w:hAnsi="GHEA Grapalat" w:cs="Sylfaen"/>
          <w:sz w:val="20"/>
          <w:lang w:val="af-ZA"/>
        </w:rPr>
        <w:t xml:space="preserve"> </w:t>
      </w:r>
      <w:r w:rsidR="004E191A">
        <w:rPr>
          <w:rFonts w:ascii="GHEA Grapalat" w:hAnsi="GHEA Grapalat" w:cs="Sylfaen"/>
          <w:sz w:val="20"/>
          <w:lang w:val="hy-AM"/>
        </w:rPr>
        <w:t>կողմից</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բողոքարկման</w:t>
      </w:r>
      <w:r w:rsidR="004E191A">
        <w:rPr>
          <w:rFonts w:ascii="GHEA Grapalat" w:hAnsi="GHEA Grapalat" w:cs="Sylfaen"/>
          <w:sz w:val="20"/>
          <w:lang w:val="af-ZA"/>
        </w:rPr>
        <w:t xml:space="preserve"> </w:t>
      </w:r>
      <w:r w:rsidR="004E191A">
        <w:rPr>
          <w:rFonts w:ascii="GHEA Grapalat" w:hAnsi="GHEA Grapalat" w:cs="Sylfaen"/>
          <w:sz w:val="20"/>
          <w:lang w:val="hy-AM"/>
        </w:rPr>
        <w:t>վերաբերյալ</w:t>
      </w:r>
      <w:r w:rsidR="004E191A">
        <w:rPr>
          <w:rFonts w:ascii="GHEA Grapalat" w:hAnsi="GHEA Grapalat" w:cs="Sylfaen"/>
          <w:sz w:val="20"/>
          <w:lang w:val="af-ZA"/>
        </w:rPr>
        <w:t xml:space="preserve"> </w:t>
      </w:r>
      <w:r w:rsidR="004E191A">
        <w:rPr>
          <w:rFonts w:ascii="GHEA Grapalat" w:hAnsi="GHEA Grapalat" w:cs="Sylfaen"/>
          <w:sz w:val="20"/>
          <w:lang w:val="hy-AM"/>
        </w:rPr>
        <w:t>հարուցված</w:t>
      </w:r>
      <w:r w:rsidR="004E191A">
        <w:rPr>
          <w:rFonts w:ascii="GHEA Grapalat" w:hAnsi="GHEA Grapalat" w:cs="Sylfaen"/>
          <w:sz w:val="20"/>
          <w:lang w:val="af-ZA"/>
        </w:rPr>
        <w:t xml:space="preserve"> </w:t>
      </w:r>
      <w:r w:rsidR="004E191A">
        <w:rPr>
          <w:rFonts w:ascii="GHEA Grapalat" w:hAnsi="GHEA Grapalat" w:cs="Sylfaen"/>
          <w:sz w:val="20"/>
          <w:lang w:val="hy-AM"/>
        </w:rPr>
        <w:t>և</w:t>
      </w:r>
      <w:r w:rsidR="004E191A">
        <w:rPr>
          <w:rFonts w:ascii="GHEA Grapalat" w:hAnsi="GHEA Grapalat" w:cs="Sylfaen"/>
          <w:sz w:val="20"/>
          <w:lang w:val="af-ZA"/>
        </w:rPr>
        <w:t xml:space="preserve"> </w:t>
      </w:r>
      <w:r w:rsidR="004E191A">
        <w:rPr>
          <w:rFonts w:ascii="GHEA Grapalat" w:hAnsi="GHEA Grapalat" w:cs="Sylfaen"/>
          <w:sz w:val="20"/>
          <w:lang w:val="hy-AM"/>
        </w:rPr>
        <w:t>չավարտված</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գործի</w:t>
      </w:r>
      <w:r w:rsidR="004E191A">
        <w:rPr>
          <w:rFonts w:ascii="GHEA Grapalat" w:hAnsi="GHEA Grapalat" w:cs="Sylfaen"/>
          <w:sz w:val="20"/>
          <w:lang w:val="af-ZA"/>
        </w:rPr>
        <w:t xml:space="preserve"> </w:t>
      </w:r>
      <w:r w:rsidR="004E191A">
        <w:rPr>
          <w:rFonts w:ascii="GHEA Grapalat" w:hAnsi="GHEA Grapalat" w:cs="Sylfaen"/>
          <w:sz w:val="20"/>
          <w:lang w:val="hy-AM"/>
        </w:rPr>
        <w:t>առկայության</w:t>
      </w:r>
      <w:r w:rsidR="004E191A">
        <w:rPr>
          <w:rFonts w:ascii="GHEA Grapalat" w:hAnsi="GHEA Grapalat" w:cs="Sylfaen"/>
          <w:sz w:val="20"/>
          <w:lang w:val="af-ZA"/>
        </w:rPr>
        <w:t xml:space="preserve"> </w:t>
      </w:r>
      <w:r w:rsidR="004E191A">
        <w:rPr>
          <w:rFonts w:ascii="GHEA Grapalat" w:hAnsi="GHEA Grapalat" w:cs="Sylfaen"/>
          <w:sz w:val="20"/>
          <w:lang w:val="hy-AM"/>
        </w:rPr>
        <w:t>դեպքում</w:t>
      </w:r>
      <w:r w:rsidR="004E191A">
        <w:rPr>
          <w:rFonts w:ascii="GHEA Grapalat" w:hAnsi="GHEA Grapalat" w:cs="Sylfaen"/>
          <w:sz w:val="20"/>
          <w:lang w:val="af-ZA"/>
        </w:rPr>
        <w:t xml:space="preserve">` </w:t>
      </w:r>
      <w:r w:rsidR="004E191A">
        <w:rPr>
          <w:rFonts w:ascii="GHEA Grapalat" w:hAnsi="GHEA Grapalat" w:cs="Sylfaen"/>
          <w:sz w:val="20"/>
          <w:lang w:val="hy-AM"/>
        </w:rPr>
        <w:t>տվյալ</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գործով</w:t>
      </w:r>
      <w:r w:rsidR="004E191A">
        <w:rPr>
          <w:rFonts w:ascii="GHEA Grapalat" w:hAnsi="GHEA Grapalat" w:cs="Sylfaen"/>
          <w:sz w:val="20"/>
          <w:lang w:val="af-ZA"/>
        </w:rPr>
        <w:t xml:space="preserve"> </w:t>
      </w:r>
      <w:r w:rsidR="004E191A">
        <w:rPr>
          <w:rFonts w:ascii="GHEA Grapalat" w:hAnsi="GHEA Grapalat" w:cs="Sylfaen"/>
          <w:sz w:val="20"/>
          <w:lang w:val="hy-AM"/>
        </w:rPr>
        <w:t>եզրափակիչ</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ակտն</w:t>
      </w:r>
      <w:r w:rsidR="004E191A">
        <w:rPr>
          <w:rFonts w:ascii="GHEA Grapalat" w:hAnsi="GHEA Grapalat" w:cs="Sylfaen"/>
          <w:sz w:val="20"/>
          <w:lang w:val="af-ZA"/>
        </w:rPr>
        <w:t xml:space="preserve"> </w:t>
      </w:r>
      <w:r w:rsidR="004E191A">
        <w:rPr>
          <w:rFonts w:ascii="GHEA Grapalat" w:hAnsi="GHEA Grapalat" w:cs="Sylfaen"/>
          <w:sz w:val="20"/>
          <w:lang w:val="hy-AM"/>
        </w:rPr>
        <w:t>ուժի</w:t>
      </w:r>
      <w:r w:rsidR="004E191A">
        <w:rPr>
          <w:rFonts w:ascii="GHEA Grapalat" w:hAnsi="GHEA Grapalat" w:cs="Sylfaen"/>
          <w:sz w:val="20"/>
          <w:lang w:val="af-ZA"/>
        </w:rPr>
        <w:t xml:space="preserve"> </w:t>
      </w:r>
      <w:r w:rsidR="004E191A">
        <w:rPr>
          <w:rFonts w:ascii="GHEA Grapalat" w:hAnsi="GHEA Grapalat" w:cs="Sylfaen"/>
          <w:sz w:val="20"/>
          <w:lang w:val="hy-AM"/>
        </w:rPr>
        <w:t>մեջ</w:t>
      </w:r>
      <w:r w:rsidR="004E191A">
        <w:rPr>
          <w:rFonts w:ascii="GHEA Grapalat" w:hAnsi="GHEA Grapalat" w:cs="Sylfaen"/>
          <w:sz w:val="20"/>
          <w:lang w:val="af-ZA"/>
        </w:rPr>
        <w:t xml:space="preserve"> </w:t>
      </w:r>
      <w:r w:rsidR="004E191A">
        <w:rPr>
          <w:rFonts w:ascii="GHEA Grapalat" w:hAnsi="GHEA Grapalat" w:cs="Sylfaen"/>
          <w:sz w:val="20"/>
          <w:lang w:val="hy-AM"/>
        </w:rPr>
        <w:t>մտնելու</w:t>
      </w:r>
      <w:r w:rsidR="004E191A">
        <w:rPr>
          <w:rFonts w:ascii="GHEA Grapalat" w:hAnsi="GHEA Grapalat" w:cs="Sylfaen"/>
          <w:sz w:val="20"/>
          <w:lang w:val="af-ZA"/>
        </w:rPr>
        <w:t xml:space="preserve"> </w:t>
      </w:r>
      <w:r w:rsidR="004E191A">
        <w:rPr>
          <w:rFonts w:ascii="GHEA Grapalat" w:hAnsi="GHEA Grapalat" w:cs="Sylfaen"/>
          <w:sz w:val="20"/>
          <w:lang w:val="hy-AM"/>
        </w:rPr>
        <w:t>օրվան</w:t>
      </w:r>
      <w:r w:rsidR="004E191A">
        <w:rPr>
          <w:rFonts w:ascii="GHEA Grapalat" w:hAnsi="GHEA Grapalat" w:cs="Sylfaen"/>
          <w:sz w:val="20"/>
          <w:lang w:val="af-ZA"/>
        </w:rPr>
        <w:t xml:space="preserve"> </w:t>
      </w:r>
      <w:r w:rsidR="004E191A">
        <w:rPr>
          <w:rFonts w:ascii="GHEA Grapalat" w:hAnsi="GHEA Grapalat" w:cs="Sylfaen"/>
          <w:sz w:val="20"/>
          <w:lang w:val="hy-AM"/>
        </w:rPr>
        <w:t>հաջորդող</w:t>
      </w:r>
      <w:r w:rsidR="004E191A">
        <w:rPr>
          <w:rFonts w:ascii="GHEA Grapalat" w:hAnsi="GHEA Grapalat" w:cs="Sylfaen"/>
          <w:sz w:val="20"/>
          <w:lang w:val="af-ZA"/>
        </w:rPr>
        <w:t xml:space="preserve"> </w:t>
      </w:r>
      <w:r w:rsidR="004E191A">
        <w:rPr>
          <w:rFonts w:ascii="GHEA Grapalat" w:hAnsi="GHEA Grapalat" w:cs="Sylfaen"/>
          <w:sz w:val="20"/>
          <w:lang w:val="hy-AM"/>
        </w:rPr>
        <w:t>հինգերորդ</w:t>
      </w:r>
      <w:r w:rsidR="004E191A">
        <w:rPr>
          <w:rFonts w:ascii="GHEA Grapalat" w:hAnsi="GHEA Grapalat" w:cs="Sylfaen"/>
          <w:sz w:val="20"/>
          <w:lang w:val="af-ZA"/>
        </w:rPr>
        <w:t xml:space="preserve"> </w:t>
      </w:r>
      <w:r w:rsidR="004E191A">
        <w:rPr>
          <w:rFonts w:ascii="GHEA Grapalat" w:hAnsi="GHEA Grapalat" w:cs="Sylfaen"/>
          <w:sz w:val="20"/>
          <w:lang w:val="hy-AM"/>
        </w:rPr>
        <w:t>օրը</w:t>
      </w:r>
      <w:r w:rsidR="004E191A">
        <w:rPr>
          <w:rFonts w:ascii="GHEA Grapalat" w:hAnsi="GHEA Grapalat" w:cs="Sylfaen"/>
          <w:sz w:val="20"/>
          <w:lang w:val="af-ZA"/>
        </w:rPr>
        <w:t xml:space="preserve">, </w:t>
      </w:r>
      <w:r w:rsidR="004E191A">
        <w:rPr>
          <w:rFonts w:ascii="GHEA Grapalat" w:hAnsi="GHEA Grapalat" w:cs="Sylfaen"/>
          <w:sz w:val="20"/>
          <w:lang w:val="hy-AM"/>
        </w:rPr>
        <w:t>եթե</w:t>
      </w:r>
      <w:r w:rsidR="004E191A">
        <w:rPr>
          <w:rFonts w:ascii="GHEA Grapalat" w:hAnsi="GHEA Grapalat" w:cs="Sylfaen"/>
          <w:sz w:val="20"/>
          <w:lang w:val="af-ZA"/>
        </w:rPr>
        <w:t xml:space="preserve"> </w:t>
      </w:r>
      <w:r w:rsidR="004E191A">
        <w:rPr>
          <w:rFonts w:ascii="GHEA Grapalat" w:hAnsi="GHEA Grapalat" w:cs="Sylfaen"/>
          <w:sz w:val="20"/>
          <w:lang w:val="hy-AM"/>
        </w:rPr>
        <w:t>դատական</w:t>
      </w:r>
      <w:r w:rsidR="004E191A">
        <w:rPr>
          <w:rFonts w:ascii="GHEA Grapalat" w:hAnsi="GHEA Grapalat" w:cs="Sylfaen"/>
          <w:sz w:val="20"/>
          <w:lang w:val="af-ZA"/>
        </w:rPr>
        <w:t xml:space="preserve"> </w:t>
      </w:r>
      <w:r w:rsidR="004E191A">
        <w:rPr>
          <w:rFonts w:ascii="GHEA Grapalat" w:hAnsi="GHEA Grapalat" w:cs="Sylfaen"/>
          <w:sz w:val="20"/>
          <w:lang w:val="hy-AM"/>
        </w:rPr>
        <w:t>քննության</w:t>
      </w:r>
      <w:r w:rsidR="004E191A">
        <w:rPr>
          <w:rFonts w:ascii="GHEA Grapalat" w:hAnsi="GHEA Grapalat" w:cs="Sylfaen"/>
          <w:sz w:val="20"/>
          <w:lang w:val="af-ZA"/>
        </w:rPr>
        <w:t xml:space="preserve"> </w:t>
      </w:r>
      <w:r w:rsidR="004E191A">
        <w:rPr>
          <w:rFonts w:ascii="GHEA Grapalat" w:hAnsi="GHEA Grapalat" w:cs="Sylfaen"/>
          <w:sz w:val="20"/>
          <w:lang w:val="hy-AM"/>
        </w:rPr>
        <w:t>արդյունքով</w:t>
      </w:r>
      <w:r w:rsidR="004E191A">
        <w:rPr>
          <w:rFonts w:ascii="GHEA Grapalat" w:hAnsi="GHEA Grapalat" w:cs="Sylfaen"/>
          <w:sz w:val="20"/>
          <w:lang w:val="af-ZA"/>
        </w:rPr>
        <w:t xml:space="preserve"> </w:t>
      </w:r>
      <w:r w:rsidR="004E191A">
        <w:rPr>
          <w:rFonts w:ascii="GHEA Grapalat" w:hAnsi="GHEA Grapalat" w:cs="Sylfaen"/>
          <w:sz w:val="20"/>
          <w:lang w:val="hy-AM"/>
        </w:rPr>
        <w:t>որոշման</w:t>
      </w:r>
      <w:r w:rsidR="004E191A">
        <w:rPr>
          <w:rFonts w:ascii="GHEA Grapalat" w:hAnsi="GHEA Grapalat" w:cs="Sylfaen"/>
          <w:sz w:val="20"/>
          <w:lang w:val="af-ZA"/>
        </w:rPr>
        <w:t xml:space="preserve"> </w:t>
      </w:r>
      <w:r w:rsidR="004E191A">
        <w:rPr>
          <w:rFonts w:ascii="GHEA Grapalat" w:hAnsi="GHEA Grapalat" w:cs="Sylfaen"/>
          <w:sz w:val="20"/>
          <w:lang w:val="hy-AM"/>
        </w:rPr>
        <w:t>կատարման</w:t>
      </w:r>
      <w:r w:rsidR="004E191A">
        <w:rPr>
          <w:rFonts w:ascii="GHEA Grapalat" w:hAnsi="GHEA Grapalat" w:cs="Sylfaen"/>
          <w:sz w:val="20"/>
          <w:lang w:val="af-ZA"/>
        </w:rPr>
        <w:t xml:space="preserve"> </w:t>
      </w:r>
      <w:r w:rsidR="004E191A">
        <w:rPr>
          <w:rFonts w:ascii="GHEA Grapalat" w:hAnsi="GHEA Grapalat" w:cs="Sylfaen"/>
          <w:sz w:val="20"/>
          <w:lang w:val="hy-AM"/>
        </w:rPr>
        <w:t>հնարավորությունը</w:t>
      </w:r>
      <w:r w:rsidR="004E191A">
        <w:rPr>
          <w:rFonts w:ascii="GHEA Grapalat" w:hAnsi="GHEA Grapalat" w:cs="Sylfaen"/>
          <w:sz w:val="20"/>
          <w:lang w:val="af-ZA"/>
        </w:rPr>
        <w:t xml:space="preserve"> </w:t>
      </w:r>
      <w:r w:rsidR="004E191A">
        <w:rPr>
          <w:rFonts w:ascii="GHEA Grapalat" w:hAnsi="GHEA Grapalat" w:cs="Sylfaen"/>
          <w:sz w:val="20"/>
          <w:lang w:val="hy-AM"/>
        </w:rPr>
        <w:t>չի</w:t>
      </w:r>
      <w:r w:rsidR="004E191A">
        <w:rPr>
          <w:rFonts w:ascii="GHEA Grapalat" w:hAnsi="GHEA Grapalat" w:cs="Sylfaen"/>
          <w:sz w:val="20"/>
          <w:lang w:val="af-ZA"/>
        </w:rPr>
        <w:t xml:space="preserve"> </w:t>
      </w:r>
      <w:r w:rsidR="004E191A">
        <w:rPr>
          <w:rFonts w:ascii="GHEA Grapalat" w:hAnsi="GHEA Grapalat" w:cs="Sylfaen"/>
          <w:sz w:val="20"/>
          <w:lang w:val="hy-AM"/>
        </w:rPr>
        <w:t>վերացել</w:t>
      </w:r>
      <w:r w:rsidR="004E191A">
        <w:rPr>
          <w:rFonts w:ascii="GHEA Grapalat" w:hAnsi="GHEA Grapalat" w:cs="Sylfaen"/>
          <w:sz w:val="20"/>
          <w:lang w:val="af-ZA"/>
        </w:rPr>
        <w:t xml:space="preserve">: </w:t>
      </w:r>
    </w:p>
    <w:p w14:paraId="0678FA4D" w14:textId="77777777" w:rsidR="004E191A" w:rsidRPr="00326978"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Ե</w:t>
      </w:r>
      <w:r>
        <w:rPr>
          <w:rFonts w:ascii="GHEA Grapalat" w:hAnsi="GHEA Grapalat" w:cs="Sylfaen"/>
          <w:sz w:val="20"/>
          <w:lang w:val="af-ZA"/>
        </w:rPr>
        <w:t>թե՝</w:t>
      </w:r>
    </w:p>
    <w:p w14:paraId="6A271896" w14:textId="77777777" w:rsidR="004E191A" w:rsidRPr="00326978" w:rsidRDefault="004E191A" w:rsidP="00E26669">
      <w:pPr>
        <w:pStyle w:val="NormalWeb"/>
        <w:numPr>
          <w:ilvl w:val="0"/>
          <w:numId w:val="3"/>
        </w:numPr>
        <w:rPr>
          <w:sz w:val="20"/>
          <w:szCs w:val="24"/>
        </w:rPr>
      </w:pPr>
      <w:r w:rsidRPr="00326978">
        <w:rPr>
          <w:sz w:val="20"/>
          <w:szCs w:val="24"/>
        </w:rPr>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8E730AB" w14:textId="77777777" w:rsidR="004E191A" w:rsidRPr="00326978" w:rsidRDefault="004E191A" w:rsidP="00E26669">
      <w:pPr>
        <w:pStyle w:val="NormalWeb"/>
        <w:numPr>
          <w:ilvl w:val="0"/>
          <w:numId w:val="3"/>
        </w:numPr>
        <w:rPr>
          <w:sz w:val="20"/>
          <w:szCs w:val="24"/>
        </w:rPr>
      </w:pPr>
      <w:r w:rsidRPr="00326978">
        <w:rPr>
          <w:sz w:val="20"/>
          <w:szCs w:val="24"/>
        </w:rPr>
        <w:t xml:space="preserve">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լիազորված մարմնի կողմից մասնակցին  ցուցակում </w:t>
      </w:r>
      <w:r w:rsidRPr="00326978">
        <w:rPr>
          <w:sz w:val="20"/>
          <w:szCs w:val="24"/>
        </w:rPr>
        <w:lastRenderedPageBreak/>
        <w:t>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 ապա պատվիրատուն դրա մասին գրավոր տեղեկացնում է լիազորված մարմին, որի հիման վրա մասնակիցը չի ներառվում ցուցակում:</w:t>
      </w:r>
    </w:p>
    <w:p w14:paraId="58430BD4" w14:textId="2CA4D6BC" w:rsidR="004E191A" w:rsidRDefault="004E191A" w:rsidP="004E191A">
      <w:pPr>
        <w:ind w:firstLine="375"/>
        <w:jc w:val="both"/>
        <w:rPr>
          <w:rFonts w:ascii="GHEA Grapalat" w:hAnsi="GHEA Grapalat" w:cs="Sylfaen"/>
          <w:sz w:val="20"/>
          <w:lang w:val="af-ZA"/>
        </w:rPr>
      </w:pPr>
      <w:r>
        <w:rPr>
          <w:rFonts w:ascii="GHEA Grapalat" w:hAnsi="GHEA Grapalat" w:cs="Sylfaen"/>
          <w:sz w:val="20"/>
          <w:lang w:val="hy-AM"/>
        </w:rPr>
        <w:t>Ընդ որում եթե</w:t>
      </w:r>
      <w:r w:rsidRPr="00326978">
        <w:rPr>
          <w:rFonts w:ascii="GHEA Grapalat" w:hAnsi="GHEA Grapalat" w:cs="Sylfaen"/>
          <w:sz w:val="20"/>
          <w:lang w:val="hy-AM"/>
        </w:rPr>
        <w:t xml:space="preserve"> </w:t>
      </w:r>
      <w:r>
        <w:rPr>
          <w:rFonts w:ascii="GHEA Grapalat" w:hAnsi="GHEA Grapalat" w:cs="Sylfaen"/>
          <w:sz w:val="20"/>
          <w:lang w:val="hy-AM"/>
        </w:rPr>
        <w:t>մասնակցի</w:t>
      </w:r>
      <w:r w:rsidRPr="00326978">
        <w:rPr>
          <w:rFonts w:ascii="GHEA Grapalat" w:hAnsi="GHEA Grapalat" w:cs="Sylfaen"/>
          <w:sz w:val="20"/>
          <w:lang w:val="hy-AM"/>
        </w:rPr>
        <w:t xml:space="preserve"> </w:t>
      </w:r>
      <w:r>
        <w:rPr>
          <w:rFonts w:ascii="GHEA Grapalat" w:hAnsi="GHEA Grapalat" w:cs="Sylfaen"/>
          <w:sz w:val="20"/>
          <w:lang w:val="hy-AM"/>
        </w:rPr>
        <w:t>գնումներին</w:t>
      </w:r>
      <w:r w:rsidRPr="00326978">
        <w:rPr>
          <w:rFonts w:ascii="GHEA Grapalat" w:hAnsi="GHEA Grapalat" w:cs="Sylfaen"/>
          <w:sz w:val="20"/>
          <w:lang w:val="hy-AM"/>
        </w:rPr>
        <w:t xml:space="preserve"> </w:t>
      </w:r>
      <w:r>
        <w:rPr>
          <w:rFonts w:ascii="GHEA Grapalat" w:hAnsi="GHEA Grapalat" w:cs="Sylfaen"/>
          <w:sz w:val="20"/>
          <w:lang w:val="hy-AM"/>
        </w:rPr>
        <w:t>մասնակցելու</w:t>
      </w:r>
      <w:r w:rsidRPr="00326978">
        <w:rPr>
          <w:rFonts w:ascii="GHEA Grapalat" w:hAnsi="GHEA Grapalat" w:cs="Sylfaen"/>
          <w:sz w:val="20"/>
          <w:lang w:val="hy-AM"/>
        </w:rPr>
        <w:t xml:space="preserve"> </w:t>
      </w:r>
      <w:r>
        <w:rPr>
          <w:rFonts w:ascii="GHEA Grapalat" w:hAnsi="GHEA Grapalat" w:cs="Sylfaen"/>
          <w:sz w:val="20"/>
          <w:lang w:val="hy-AM"/>
        </w:rPr>
        <w:t>իրավունք</w:t>
      </w:r>
      <w:r w:rsidRPr="00326978">
        <w:rPr>
          <w:rFonts w:ascii="GHEA Grapalat" w:hAnsi="GHEA Grapalat" w:cs="Sylfaen"/>
          <w:sz w:val="20"/>
          <w:lang w:val="hy-AM"/>
        </w:rPr>
        <w:t xml:space="preserve"> </w:t>
      </w:r>
      <w:r>
        <w:rPr>
          <w:rFonts w:ascii="GHEA Grapalat" w:hAnsi="GHEA Grapalat" w:cs="Sylfaen"/>
          <w:sz w:val="20"/>
          <w:lang w:val="hy-AM"/>
        </w:rPr>
        <w:t>ունենալու մասին դիմում-հայտարարությունը 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որպես</w:t>
      </w:r>
      <w:r>
        <w:rPr>
          <w:rFonts w:ascii="GHEA Grapalat" w:hAnsi="GHEA Grapalat" w:cs="Sylfaen"/>
          <w:sz w:val="20"/>
          <w:lang w:val="af-ZA"/>
        </w:rPr>
        <w:t xml:space="preserve"> </w:t>
      </w:r>
      <w:r>
        <w:rPr>
          <w:rFonts w:ascii="GHEA Grapalat" w:hAnsi="GHEA Grapalat" w:cs="Sylfaen"/>
          <w:sz w:val="20"/>
          <w:lang w:val="hy-AM"/>
        </w:rPr>
        <w:t>իրականությանը</w:t>
      </w:r>
      <w:r>
        <w:rPr>
          <w:rFonts w:ascii="GHEA Grapalat" w:hAnsi="GHEA Grapalat" w:cs="Sylfaen"/>
          <w:sz w:val="20"/>
          <w:lang w:val="af-ZA"/>
        </w:rPr>
        <w:t xml:space="preserve"> </w:t>
      </w:r>
      <w:r>
        <w:rPr>
          <w:rFonts w:ascii="GHEA Grapalat" w:hAnsi="GHEA Grapalat" w:cs="Sylfaen"/>
          <w:sz w:val="20"/>
          <w:lang w:val="hy-AM"/>
        </w:rPr>
        <w:t>չհամապատասխանող</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սույն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ժամկետներում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նախատեսված</w:t>
      </w:r>
      <w:r>
        <w:rPr>
          <w:rFonts w:ascii="GHEA Grapalat" w:hAnsi="GHEA Grapalat" w:cs="Sylfaen"/>
          <w:sz w:val="20"/>
          <w:lang w:val="af-ZA"/>
        </w:rPr>
        <w:t xml:space="preserve"> </w:t>
      </w:r>
      <w:r>
        <w:rPr>
          <w:rFonts w:ascii="GHEA Grapalat" w:hAnsi="GHEA Grapalat" w:cs="Sylfaen"/>
          <w:sz w:val="20"/>
          <w:lang w:val="hy-AM"/>
        </w:rPr>
        <w:t>փաստաթղթերը</w:t>
      </w:r>
      <w:r>
        <w:rPr>
          <w:rFonts w:ascii="GHEA Grapalat" w:hAnsi="GHEA Grapalat" w:cs="Sylfaen"/>
          <w:sz w:val="20"/>
          <w:lang w:val="af-ZA"/>
        </w:rPr>
        <w:t xml:space="preserve"> (այդ թվում շտկման ենթակա)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w:t>
      </w:r>
      <w:r w:rsidR="00202D97">
        <w:rPr>
          <w:rFonts w:ascii="GHEA Grapalat" w:hAnsi="GHEA Grapalat" w:cs="Sylfaen"/>
          <w:sz w:val="20"/>
          <w:lang w:val="hy-AM"/>
        </w:rPr>
        <w:t>«</w:t>
      </w:r>
      <w:r>
        <w:rPr>
          <w:rFonts w:ascii="GHEA Grapalat" w:hAnsi="GHEA Grapalat" w:cs="Sylfaen"/>
          <w:sz w:val="20"/>
          <w:lang w:val="af-ZA"/>
        </w:rPr>
        <w:t>Գնումների մասին</w:t>
      </w:r>
      <w:r w:rsidR="00202D97">
        <w:rPr>
          <w:rFonts w:ascii="GHEA Grapalat" w:hAnsi="GHEA Grapalat" w:cs="Sylfaen"/>
          <w:sz w:val="20"/>
          <w:lang w:val="hy-AM"/>
        </w:rPr>
        <w:t>»</w:t>
      </w:r>
      <w:r>
        <w:rPr>
          <w:rFonts w:ascii="GHEA Grapalat" w:hAnsi="GHEA Grapalat" w:cs="Sylfaen"/>
          <w:sz w:val="20"/>
          <w:lang w:val="af-ZA"/>
        </w:rPr>
        <w:t xml:space="preserve"> օրենքի 15-րդ հոդվածի 6-րդ մասով նախատեսված կարգավորմանը համապատասխան և դրա </w:t>
      </w:r>
      <w:r w:rsidRPr="00202D97">
        <w:rPr>
          <w:rFonts w:ascii="GHEA Grapalat" w:hAnsi="GHEA Grapalat" w:cs="Sylfaen"/>
          <w:sz w:val="20"/>
          <w:lang w:val="hy-AM"/>
        </w:rPr>
        <w:t>արդյունքում</w:t>
      </w:r>
      <w:r>
        <w:rPr>
          <w:rFonts w:ascii="GHEA Grapalat" w:hAnsi="GHEA Grapalat" w:cs="Sylfaen"/>
          <w:sz w:val="20"/>
          <w:lang w:val="af-ZA"/>
        </w:rPr>
        <w:t xml:space="preserve"> </w:t>
      </w:r>
      <w:r w:rsidRPr="00202D97">
        <w:rPr>
          <w:rFonts w:ascii="GHEA Grapalat" w:hAnsi="GHEA Grapalat" w:cs="Sylfaen"/>
          <w:sz w:val="20"/>
          <w:lang w:val="hy-AM"/>
        </w:rPr>
        <w:t>համաձայնագիր</w:t>
      </w:r>
      <w:r>
        <w:rPr>
          <w:rFonts w:ascii="GHEA Grapalat" w:hAnsi="GHEA Grapalat" w:cs="Sylfaen"/>
          <w:sz w:val="20"/>
          <w:lang w:val="af-ZA"/>
        </w:rPr>
        <w:t xml:space="preserve"> </w:t>
      </w:r>
      <w:r w:rsidRPr="00202D97">
        <w:rPr>
          <w:rFonts w:ascii="GHEA Grapalat" w:hAnsi="GHEA Grapalat" w:cs="Sylfaen"/>
          <w:sz w:val="20"/>
          <w:lang w:val="hy-AM"/>
        </w:rPr>
        <w:t>կնքելու</w:t>
      </w:r>
      <w:r>
        <w:rPr>
          <w:rFonts w:ascii="GHEA Grapalat" w:hAnsi="GHEA Grapalat" w:cs="Sylfaen"/>
          <w:sz w:val="20"/>
          <w:lang w:val="af-ZA"/>
        </w:rPr>
        <w:t xml:space="preserve"> </w:t>
      </w:r>
      <w:r w:rsidRPr="00202D97">
        <w:rPr>
          <w:rFonts w:ascii="GHEA Grapalat" w:hAnsi="GHEA Grapalat" w:cs="Sylfaen"/>
          <w:sz w:val="20"/>
          <w:lang w:val="hy-AM"/>
        </w:rPr>
        <w:t>նպատակով</w:t>
      </w:r>
      <w:r>
        <w:rPr>
          <w:rFonts w:ascii="GHEA Grapalat" w:hAnsi="GHEA Grapalat" w:cs="Sylfaen"/>
          <w:sz w:val="20"/>
          <w:lang w:val="af-ZA"/>
        </w:rPr>
        <w:t xml:space="preserve"> </w:t>
      </w:r>
      <w:r w:rsidRPr="00202D97">
        <w:rPr>
          <w:rFonts w:ascii="GHEA Grapalat" w:hAnsi="GHEA Grapalat" w:cs="Sylfaen"/>
          <w:sz w:val="20"/>
          <w:lang w:val="hy-AM"/>
        </w:rPr>
        <w:t>պայմանագիրը</w:t>
      </w:r>
      <w:r>
        <w:rPr>
          <w:rFonts w:ascii="GHEA Grapalat" w:hAnsi="GHEA Grapalat" w:cs="Sylfaen"/>
          <w:sz w:val="20"/>
          <w:lang w:val="af-ZA"/>
        </w:rPr>
        <w:t xml:space="preserve"> </w:t>
      </w:r>
      <w:r w:rsidRPr="00202D97">
        <w:rPr>
          <w:rFonts w:ascii="GHEA Grapalat" w:hAnsi="GHEA Grapalat" w:cs="Sylfaen"/>
          <w:sz w:val="20"/>
          <w:lang w:val="hy-AM"/>
        </w:rPr>
        <w:t>կնքած</w:t>
      </w:r>
      <w:r>
        <w:rPr>
          <w:rFonts w:ascii="GHEA Grapalat" w:hAnsi="GHEA Grapalat" w:cs="Sylfaen"/>
          <w:sz w:val="20"/>
          <w:lang w:val="af-ZA"/>
        </w:rPr>
        <w:t xml:space="preserve"> </w:t>
      </w:r>
      <w:r w:rsidRPr="00202D97">
        <w:rPr>
          <w:rFonts w:ascii="GHEA Grapalat" w:hAnsi="GHEA Grapalat" w:cs="Sylfaen"/>
          <w:sz w:val="20"/>
          <w:lang w:val="hy-AM"/>
        </w:rPr>
        <w:t>անձը</w:t>
      </w:r>
      <w:r>
        <w:rPr>
          <w:rFonts w:ascii="GHEA Grapalat" w:hAnsi="GHEA Grapalat" w:cs="Sylfaen"/>
          <w:sz w:val="20"/>
          <w:lang w:val="af-ZA"/>
        </w:rPr>
        <w:t xml:space="preserve"> </w:t>
      </w:r>
      <w:r w:rsidRPr="00202D97">
        <w:rPr>
          <w:rFonts w:ascii="GHEA Grapalat" w:hAnsi="GHEA Grapalat" w:cs="Sylfaen"/>
          <w:sz w:val="20"/>
          <w:lang w:val="hy-AM"/>
        </w:rPr>
        <w:t>սահմանված</w:t>
      </w:r>
      <w:r>
        <w:rPr>
          <w:rFonts w:ascii="GHEA Grapalat" w:hAnsi="GHEA Grapalat" w:cs="Sylfaen"/>
          <w:sz w:val="20"/>
          <w:lang w:val="af-ZA"/>
        </w:rPr>
        <w:t xml:space="preserve"> </w:t>
      </w:r>
      <w:r w:rsidRPr="00202D97">
        <w:rPr>
          <w:rFonts w:ascii="GHEA Grapalat" w:hAnsi="GHEA Grapalat" w:cs="Sylfaen"/>
          <w:sz w:val="20"/>
          <w:lang w:val="hy-AM"/>
        </w:rPr>
        <w:t>ժամկետում</w:t>
      </w:r>
      <w:r>
        <w:rPr>
          <w:rFonts w:ascii="GHEA Grapalat" w:hAnsi="GHEA Grapalat" w:cs="Sylfaen"/>
          <w:sz w:val="20"/>
          <w:lang w:val="af-ZA"/>
        </w:rPr>
        <w:t xml:space="preserve"> </w:t>
      </w:r>
      <w:r w:rsidRPr="00202D97">
        <w:rPr>
          <w:rFonts w:ascii="GHEA Grapalat" w:hAnsi="GHEA Grapalat" w:cs="Sylfaen"/>
          <w:sz w:val="20"/>
          <w:lang w:val="hy-AM"/>
        </w:rPr>
        <w:t>միակողմանի</w:t>
      </w:r>
      <w:r>
        <w:rPr>
          <w:rFonts w:ascii="GHEA Grapalat" w:hAnsi="GHEA Grapalat" w:cs="Sylfaen"/>
          <w:sz w:val="20"/>
          <w:lang w:val="af-ZA"/>
        </w:rPr>
        <w:t xml:space="preserve"> </w:t>
      </w:r>
      <w:r w:rsidRPr="00202D97">
        <w:rPr>
          <w:rFonts w:ascii="GHEA Grapalat" w:hAnsi="GHEA Grapalat" w:cs="Sylfaen"/>
          <w:sz w:val="20"/>
          <w:lang w:val="hy-AM"/>
        </w:rPr>
        <w:t>հաստատված</w:t>
      </w:r>
      <w:r>
        <w:rPr>
          <w:rFonts w:ascii="GHEA Grapalat" w:hAnsi="GHEA Grapalat" w:cs="Sylfaen"/>
          <w:sz w:val="20"/>
          <w:lang w:val="af-ZA"/>
        </w:rPr>
        <w:t xml:space="preserve"> </w:t>
      </w:r>
      <w:r w:rsidRPr="00202D97">
        <w:rPr>
          <w:rFonts w:ascii="GHEA Grapalat" w:hAnsi="GHEA Grapalat" w:cs="Sylfaen"/>
          <w:sz w:val="20"/>
          <w:lang w:val="hy-AM"/>
        </w:rPr>
        <w:t>հայտարարության</w:t>
      </w:r>
      <w:r>
        <w:rPr>
          <w:rFonts w:ascii="GHEA Grapalat" w:hAnsi="GHEA Grapalat" w:cs="Sylfaen"/>
          <w:sz w:val="20"/>
          <w:lang w:val="af-ZA"/>
        </w:rPr>
        <w:t xml:space="preserve">` </w:t>
      </w:r>
      <w:r w:rsidRPr="00202D97">
        <w:rPr>
          <w:rFonts w:ascii="GHEA Grapalat" w:hAnsi="GHEA Grapalat" w:cs="Sylfaen"/>
          <w:sz w:val="20"/>
          <w:lang w:val="hy-AM"/>
        </w:rPr>
        <w:t>տուժանքի</w:t>
      </w:r>
      <w:r>
        <w:rPr>
          <w:rFonts w:ascii="GHEA Grapalat" w:hAnsi="GHEA Grapalat" w:cs="Sylfaen"/>
          <w:sz w:val="20"/>
          <w:lang w:val="af-ZA"/>
        </w:rPr>
        <w:t xml:space="preserve"> (</w:t>
      </w:r>
      <w:r w:rsidRPr="00202D97">
        <w:rPr>
          <w:rFonts w:ascii="GHEA Grapalat" w:hAnsi="GHEA Grapalat" w:cs="Sylfaen"/>
          <w:sz w:val="20"/>
          <w:lang w:val="hy-AM"/>
        </w:rPr>
        <w:t>այսուհետ</w:t>
      </w:r>
      <w:r>
        <w:rPr>
          <w:rFonts w:ascii="GHEA Grapalat" w:hAnsi="GHEA Grapalat" w:cs="Sylfaen"/>
          <w:sz w:val="20"/>
          <w:lang w:val="af-ZA"/>
        </w:rPr>
        <w:t xml:space="preserve"> </w:t>
      </w:r>
      <w:r w:rsidRPr="00202D97">
        <w:rPr>
          <w:rFonts w:ascii="GHEA Grapalat" w:hAnsi="GHEA Grapalat" w:cs="Sylfaen"/>
          <w:sz w:val="20"/>
          <w:lang w:val="hy-AM"/>
        </w:rPr>
        <w:t>նաև</w:t>
      </w:r>
      <w:r>
        <w:rPr>
          <w:rFonts w:ascii="GHEA Grapalat" w:hAnsi="GHEA Grapalat" w:cs="Sylfaen"/>
          <w:sz w:val="20"/>
          <w:lang w:val="af-ZA"/>
        </w:rPr>
        <w:t xml:space="preserve"> </w:t>
      </w:r>
      <w:r w:rsidRPr="00202D97">
        <w:rPr>
          <w:rFonts w:ascii="GHEA Grapalat" w:hAnsi="GHEA Grapalat" w:cs="Sylfaen"/>
          <w:sz w:val="20"/>
          <w:lang w:val="hy-AM"/>
        </w:rPr>
        <w:t>տուժանք</w:t>
      </w:r>
      <w:r>
        <w:rPr>
          <w:rFonts w:ascii="GHEA Grapalat" w:hAnsi="GHEA Grapalat" w:cs="Sylfaen"/>
          <w:sz w:val="20"/>
          <w:lang w:val="af-ZA"/>
        </w:rPr>
        <w:t xml:space="preserve">) </w:t>
      </w:r>
      <w:r w:rsidRPr="00202D97">
        <w:rPr>
          <w:rFonts w:ascii="GHEA Grapalat" w:hAnsi="GHEA Grapalat" w:cs="Sylfaen"/>
          <w:sz w:val="20"/>
          <w:lang w:val="hy-AM"/>
        </w:rPr>
        <w:t>ձևով</w:t>
      </w:r>
      <w:r>
        <w:rPr>
          <w:rFonts w:ascii="GHEA Grapalat" w:hAnsi="GHEA Grapalat" w:cs="Sylfaen"/>
          <w:sz w:val="20"/>
          <w:lang w:val="af-ZA"/>
        </w:rPr>
        <w:t xml:space="preserve"> </w:t>
      </w:r>
      <w:r w:rsidRPr="00202D97">
        <w:rPr>
          <w:rFonts w:ascii="GHEA Grapalat" w:hAnsi="GHEA Grapalat" w:cs="Sylfaen"/>
          <w:sz w:val="20"/>
          <w:lang w:val="hy-AM"/>
        </w:rPr>
        <w:t>ներկայացված</w:t>
      </w:r>
      <w:r>
        <w:rPr>
          <w:rFonts w:ascii="GHEA Grapalat" w:hAnsi="GHEA Grapalat" w:cs="Sylfaen"/>
          <w:sz w:val="20"/>
          <w:lang w:val="af-ZA"/>
        </w:rPr>
        <w:t xml:space="preserve"> </w:t>
      </w:r>
      <w:r w:rsidRPr="00202D97">
        <w:rPr>
          <w:rFonts w:ascii="GHEA Grapalat" w:hAnsi="GHEA Grapalat" w:cs="Sylfaen"/>
          <w:sz w:val="20"/>
          <w:lang w:val="hy-AM"/>
        </w:rPr>
        <w:t>պայմանագրի</w:t>
      </w:r>
      <w:r>
        <w:rPr>
          <w:rFonts w:ascii="GHEA Grapalat" w:hAnsi="GHEA Grapalat" w:cs="Sylfaen"/>
          <w:sz w:val="20"/>
          <w:lang w:val="af-ZA"/>
        </w:rPr>
        <w:t xml:space="preserve"> </w:t>
      </w:r>
      <w:r w:rsidRPr="00202D97">
        <w:rPr>
          <w:rFonts w:ascii="GHEA Grapalat" w:hAnsi="GHEA Grapalat" w:cs="Sylfaen"/>
          <w:sz w:val="20"/>
          <w:lang w:val="hy-AM"/>
        </w:rPr>
        <w:t>և</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որակավորման</w:t>
      </w:r>
      <w:r>
        <w:rPr>
          <w:rFonts w:ascii="GHEA Grapalat" w:hAnsi="GHEA Grapalat" w:cs="Sylfaen"/>
          <w:sz w:val="20"/>
          <w:lang w:val="af-ZA"/>
        </w:rPr>
        <w:t xml:space="preserve"> </w:t>
      </w:r>
      <w:r w:rsidRPr="00202D97">
        <w:rPr>
          <w:rFonts w:ascii="GHEA Grapalat" w:hAnsi="GHEA Grapalat" w:cs="Sylfaen"/>
          <w:sz w:val="20"/>
          <w:lang w:val="hy-AM"/>
        </w:rPr>
        <w:t>ապահովումը</w:t>
      </w:r>
      <w:r>
        <w:rPr>
          <w:rFonts w:ascii="GHEA Grapalat" w:hAnsi="GHEA Grapalat" w:cs="Sylfaen"/>
          <w:sz w:val="20"/>
          <w:lang w:val="af-ZA"/>
        </w:rPr>
        <w:t xml:space="preserve"> </w:t>
      </w:r>
      <w:r w:rsidRPr="00202D97">
        <w:rPr>
          <w:rFonts w:ascii="GHEA Grapalat" w:hAnsi="GHEA Grapalat" w:cs="Sylfaen"/>
          <w:sz w:val="20"/>
          <w:lang w:val="hy-AM"/>
        </w:rPr>
        <w:t>չի</w:t>
      </w:r>
      <w:r>
        <w:rPr>
          <w:rFonts w:ascii="GHEA Grapalat" w:hAnsi="GHEA Grapalat" w:cs="Sylfaen"/>
          <w:sz w:val="20"/>
          <w:lang w:val="af-ZA"/>
        </w:rPr>
        <w:t xml:space="preserve"> </w:t>
      </w:r>
      <w:r w:rsidRPr="00202D97">
        <w:rPr>
          <w:rFonts w:ascii="GHEA Grapalat" w:hAnsi="GHEA Grapalat" w:cs="Sylfaen"/>
          <w:sz w:val="20"/>
          <w:lang w:val="hy-AM"/>
        </w:rPr>
        <w:t>փոխարինում</w:t>
      </w:r>
      <w:r>
        <w:rPr>
          <w:rFonts w:ascii="GHEA Grapalat" w:hAnsi="GHEA Grapalat" w:cs="Sylfaen"/>
          <w:sz w:val="20"/>
          <w:lang w:val="af-ZA"/>
        </w:rPr>
        <w:t xml:space="preserve"> </w:t>
      </w:r>
      <w:r w:rsidRPr="00202D97">
        <w:rPr>
          <w:rFonts w:ascii="GHEA Grapalat" w:hAnsi="GHEA Grapalat" w:cs="Sylfaen"/>
          <w:sz w:val="20"/>
          <w:lang w:val="hy-AM"/>
        </w:rPr>
        <w:t>բանկային</w:t>
      </w:r>
      <w:r>
        <w:rPr>
          <w:rFonts w:ascii="GHEA Grapalat" w:hAnsi="GHEA Grapalat" w:cs="Sylfaen"/>
          <w:sz w:val="20"/>
          <w:lang w:val="af-ZA"/>
        </w:rPr>
        <w:t xml:space="preserve"> </w:t>
      </w:r>
      <w:r w:rsidRPr="00202D97">
        <w:rPr>
          <w:rFonts w:ascii="GHEA Grapalat" w:hAnsi="GHEA Grapalat" w:cs="Sylfaen"/>
          <w:sz w:val="20"/>
          <w:lang w:val="hy-AM"/>
        </w:rPr>
        <w:t>երաշխիք</w:t>
      </w:r>
      <w:r>
        <w:rPr>
          <w:rFonts w:ascii="GHEA Grapalat" w:hAnsi="GHEA Grapalat" w:cs="Sylfaen"/>
          <w:sz w:val="20"/>
          <w:lang w:val="hy-AM"/>
        </w:rPr>
        <w:t>ո</w:t>
      </w:r>
      <w:r w:rsidRPr="00202D97">
        <w:rPr>
          <w:rFonts w:ascii="GHEA Grapalat" w:hAnsi="GHEA Grapalat" w:cs="Sylfaen"/>
          <w:sz w:val="20"/>
          <w:lang w:val="hy-AM"/>
        </w:rPr>
        <w:t>վ</w:t>
      </w:r>
      <w:r>
        <w:rPr>
          <w:rFonts w:ascii="GHEA Grapalat" w:hAnsi="GHEA Grapalat" w:cs="Sylfaen"/>
          <w:sz w:val="20"/>
          <w:lang w:val="af-ZA"/>
        </w:rPr>
        <w:t xml:space="preserve"> </w:t>
      </w:r>
      <w:r w:rsidRPr="00202D97">
        <w:rPr>
          <w:rFonts w:ascii="GHEA Grapalat" w:hAnsi="GHEA Grapalat" w:cs="Sylfaen"/>
          <w:sz w:val="20"/>
          <w:lang w:val="hy-AM"/>
        </w:rPr>
        <w:t>կամ</w:t>
      </w:r>
      <w:r>
        <w:rPr>
          <w:rFonts w:ascii="GHEA Grapalat" w:hAnsi="GHEA Grapalat" w:cs="Sylfaen"/>
          <w:sz w:val="20"/>
          <w:lang w:val="af-ZA"/>
        </w:rPr>
        <w:t xml:space="preserve"> </w:t>
      </w:r>
      <w:r w:rsidRPr="00202D97">
        <w:rPr>
          <w:rFonts w:ascii="GHEA Grapalat" w:hAnsi="GHEA Grapalat" w:cs="Sylfaen"/>
          <w:sz w:val="20"/>
          <w:lang w:val="hy-AM"/>
        </w:rPr>
        <w:t>կանխիկ</w:t>
      </w:r>
      <w:r>
        <w:rPr>
          <w:rFonts w:ascii="GHEA Grapalat" w:hAnsi="GHEA Grapalat" w:cs="Sylfaen"/>
          <w:sz w:val="20"/>
          <w:lang w:val="af-ZA"/>
        </w:rPr>
        <w:t xml:space="preserve"> </w:t>
      </w:r>
      <w:r w:rsidRPr="00202D97">
        <w:rPr>
          <w:rFonts w:ascii="GHEA Grapalat" w:hAnsi="GHEA Grapalat" w:cs="Sylfaen"/>
          <w:sz w:val="20"/>
          <w:lang w:val="hy-AM"/>
        </w:rPr>
        <w:t>փողով</w:t>
      </w:r>
      <w:r>
        <w:rPr>
          <w:rFonts w:ascii="GHEA Grapalat" w:hAnsi="GHEA Grapalat" w:cs="Sylfaen"/>
          <w:sz w:val="20"/>
          <w:lang w:val="af-ZA"/>
        </w:rPr>
        <w:t xml:space="preserve">, </w:t>
      </w:r>
      <w:r w:rsidRPr="00202D97">
        <w:rPr>
          <w:rFonts w:ascii="GHEA Grapalat" w:hAnsi="GHEA Grapalat" w:cs="Sylfaen"/>
          <w:sz w:val="20"/>
          <w:lang w:val="hy-AM"/>
        </w:rPr>
        <w:t>ապա</w:t>
      </w:r>
      <w:r>
        <w:rPr>
          <w:rFonts w:ascii="GHEA Grapalat" w:hAnsi="GHEA Grapalat" w:cs="Sylfaen"/>
          <w:sz w:val="20"/>
          <w:lang w:val="af-ZA"/>
        </w:rPr>
        <w:t xml:space="preserve"> </w:t>
      </w:r>
      <w:r w:rsidRPr="00202D97">
        <w:rPr>
          <w:rFonts w:ascii="GHEA Grapalat" w:hAnsi="GHEA Grapalat" w:cs="Sylfaen"/>
          <w:sz w:val="20"/>
          <w:lang w:val="hy-AM"/>
        </w:rPr>
        <w:t>այդ</w:t>
      </w:r>
      <w:r>
        <w:rPr>
          <w:rFonts w:ascii="GHEA Grapalat" w:hAnsi="GHEA Grapalat" w:cs="Sylfaen"/>
          <w:sz w:val="20"/>
          <w:lang w:val="af-ZA"/>
        </w:rPr>
        <w:t xml:space="preserve"> </w:t>
      </w:r>
      <w:r w:rsidRPr="00202D97">
        <w:rPr>
          <w:rFonts w:ascii="GHEA Grapalat" w:hAnsi="GHEA Grapalat" w:cs="Sylfaen"/>
          <w:sz w:val="20"/>
          <w:lang w:val="hy-AM"/>
        </w:rPr>
        <w:t>հանգամանքը</w:t>
      </w:r>
      <w:r>
        <w:rPr>
          <w:rFonts w:ascii="GHEA Grapalat" w:hAnsi="GHEA Grapalat" w:cs="Sylfaen"/>
          <w:sz w:val="20"/>
          <w:lang w:val="af-ZA"/>
        </w:rPr>
        <w:t xml:space="preserve"> </w:t>
      </w:r>
      <w:r w:rsidRPr="00202D97">
        <w:rPr>
          <w:rFonts w:ascii="GHEA Grapalat" w:hAnsi="GHEA Grapalat" w:cs="Sylfaen"/>
          <w:sz w:val="20"/>
          <w:lang w:val="hy-AM"/>
        </w:rPr>
        <w:t>համարվում</w:t>
      </w:r>
      <w:r>
        <w:rPr>
          <w:rFonts w:ascii="GHEA Grapalat" w:hAnsi="GHEA Grapalat" w:cs="Sylfaen"/>
          <w:sz w:val="20"/>
          <w:lang w:val="af-ZA"/>
        </w:rPr>
        <w:t xml:space="preserve"> </w:t>
      </w:r>
      <w:r w:rsidRPr="00202D97">
        <w:rPr>
          <w:rFonts w:ascii="GHEA Grapalat" w:hAnsi="GHEA Grapalat" w:cs="Sylfaen"/>
          <w:sz w:val="20"/>
          <w:lang w:val="hy-AM"/>
        </w:rPr>
        <w:t>է</w:t>
      </w:r>
      <w:r>
        <w:rPr>
          <w:rFonts w:ascii="GHEA Grapalat" w:hAnsi="GHEA Grapalat" w:cs="Sylfaen"/>
          <w:sz w:val="20"/>
          <w:lang w:val="af-ZA"/>
        </w:rPr>
        <w:t xml:space="preserve"> </w:t>
      </w:r>
      <w:r w:rsidRPr="00202D97">
        <w:rPr>
          <w:rFonts w:ascii="GHEA Grapalat" w:hAnsi="GHEA Grapalat" w:cs="Sylfaen"/>
          <w:sz w:val="20"/>
          <w:lang w:val="hy-AM"/>
        </w:rPr>
        <w:t>որպես</w:t>
      </w:r>
      <w:r>
        <w:rPr>
          <w:rFonts w:ascii="GHEA Grapalat" w:hAnsi="GHEA Grapalat" w:cs="Sylfaen"/>
          <w:sz w:val="20"/>
          <w:lang w:val="af-ZA"/>
        </w:rPr>
        <w:t xml:space="preserve"> </w:t>
      </w:r>
      <w:r w:rsidRPr="00202D97">
        <w:rPr>
          <w:rFonts w:ascii="GHEA Grapalat" w:hAnsi="GHEA Grapalat" w:cs="Sylfaen"/>
          <w:sz w:val="20"/>
          <w:lang w:val="hy-AM"/>
        </w:rPr>
        <w:t>գնման</w:t>
      </w:r>
      <w:r>
        <w:rPr>
          <w:rFonts w:ascii="GHEA Grapalat" w:hAnsi="GHEA Grapalat" w:cs="Sylfaen"/>
          <w:sz w:val="20"/>
          <w:lang w:val="af-ZA"/>
        </w:rPr>
        <w:t xml:space="preserve"> </w:t>
      </w:r>
      <w:r w:rsidRPr="00202D97">
        <w:rPr>
          <w:rFonts w:ascii="GHEA Grapalat" w:hAnsi="GHEA Grapalat" w:cs="Sylfaen"/>
          <w:sz w:val="20"/>
          <w:lang w:val="hy-AM"/>
        </w:rPr>
        <w:t>գործընթացի</w:t>
      </w:r>
      <w:r>
        <w:rPr>
          <w:rFonts w:ascii="GHEA Grapalat" w:hAnsi="GHEA Grapalat" w:cs="Sylfaen"/>
          <w:sz w:val="20"/>
          <w:lang w:val="af-ZA"/>
        </w:rPr>
        <w:t xml:space="preserve"> </w:t>
      </w:r>
      <w:r w:rsidRPr="00202D97">
        <w:rPr>
          <w:rFonts w:ascii="GHEA Grapalat" w:hAnsi="GHEA Grapalat" w:cs="Sylfaen"/>
          <w:sz w:val="20"/>
          <w:lang w:val="hy-AM"/>
        </w:rPr>
        <w:t>շրջանակում</w:t>
      </w:r>
      <w:r>
        <w:rPr>
          <w:rFonts w:ascii="GHEA Grapalat" w:hAnsi="GHEA Grapalat" w:cs="Sylfaen"/>
          <w:sz w:val="20"/>
          <w:lang w:val="af-ZA"/>
        </w:rPr>
        <w:t xml:space="preserve"> </w:t>
      </w:r>
      <w:r w:rsidRPr="00202D97">
        <w:rPr>
          <w:rFonts w:ascii="GHEA Grapalat" w:hAnsi="GHEA Grapalat" w:cs="Sylfaen"/>
          <w:sz w:val="20"/>
          <w:lang w:val="hy-AM"/>
        </w:rPr>
        <w:t>մասնակցի</w:t>
      </w:r>
      <w:r>
        <w:rPr>
          <w:rFonts w:ascii="GHEA Grapalat" w:hAnsi="GHEA Grapalat" w:cs="Sylfaen"/>
          <w:sz w:val="20"/>
          <w:lang w:val="af-ZA"/>
        </w:rPr>
        <w:t xml:space="preserve"> </w:t>
      </w:r>
      <w:r w:rsidRPr="00202D97">
        <w:rPr>
          <w:rFonts w:ascii="GHEA Grapalat" w:hAnsi="GHEA Grapalat" w:cs="Sylfaen"/>
          <w:sz w:val="20"/>
          <w:lang w:val="hy-AM"/>
        </w:rPr>
        <w:t>ստանձնված</w:t>
      </w:r>
      <w:r>
        <w:rPr>
          <w:rFonts w:ascii="GHEA Grapalat" w:hAnsi="GHEA Grapalat" w:cs="Sylfaen"/>
          <w:sz w:val="20"/>
          <w:lang w:val="af-ZA"/>
        </w:rPr>
        <w:t xml:space="preserve"> </w:t>
      </w:r>
      <w:r w:rsidRPr="00202D97">
        <w:rPr>
          <w:rFonts w:ascii="GHEA Grapalat" w:hAnsi="GHEA Grapalat" w:cs="Sylfaen"/>
          <w:sz w:val="20"/>
          <w:lang w:val="hy-AM"/>
        </w:rPr>
        <w:t>պարտավորության</w:t>
      </w:r>
      <w:r>
        <w:rPr>
          <w:rFonts w:ascii="GHEA Grapalat" w:hAnsi="GHEA Grapalat" w:cs="Sylfaen"/>
          <w:sz w:val="20"/>
          <w:lang w:val="af-ZA"/>
        </w:rPr>
        <w:t xml:space="preserve"> </w:t>
      </w:r>
      <w:r w:rsidRPr="00202D97">
        <w:rPr>
          <w:rFonts w:ascii="GHEA Grapalat" w:hAnsi="GHEA Grapalat" w:cs="Sylfaen"/>
          <w:sz w:val="20"/>
          <w:lang w:val="hy-AM"/>
        </w:rPr>
        <w:t>խախտում</w:t>
      </w:r>
      <w:r>
        <w:rPr>
          <w:rFonts w:ascii="GHEA Grapalat" w:hAnsi="GHEA Grapalat" w:cs="Sylfaen"/>
          <w:sz w:val="20"/>
          <w:lang w:val="af-ZA"/>
        </w:rPr>
        <w:t xml:space="preserve">: </w:t>
      </w:r>
    </w:p>
    <w:p w14:paraId="19F8B37A" w14:textId="77777777" w:rsidR="004E191A" w:rsidRDefault="004E191A" w:rsidP="004E191A">
      <w:pPr>
        <w:ind w:firstLine="375"/>
        <w:jc w:val="both"/>
        <w:rPr>
          <w:rFonts w:ascii="GHEA Grapalat" w:hAnsi="GHEA Grapalat"/>
          <w:sz w:val="20"/>
          <w:szCs w:val="20"/>
          <w:lang w:val="af-ZA"/>
        </w:rPr>
      </w:pPr>
      <w:r>
        <w:rPr>
          <w:rFonts w:ascii="GHEA Grapalat" w:hAnsi="GHEA Grapalat"/>
          <w:sz w:val="20"/>
          <w:szCs w:val="20"/>
          <w:lang w:val="af-ZA"/>
        </w:rPr>
        <w:t xml:space="preserve">      8.15 </w:t>
      </w:r>
      <w:r>
        <w:rPr>
          <w:rFonts w:ascii="GHEA Grapalat" w:hAnsi="GHEA Grapalat"/>
          <w:sz w:val="20"/>
          <w:szCs w:val="20"/>
        </w:rPr>
        <w:t>Ե</w:t>
      </w:r>
      <w:r>
        <w:rPr>
          <w:rFonts w:ascii="GHEA Grapalat" w:hAnsi="GHEA Grapalat"/>
          <w:sz w:val="20"/>
          <w:szCs w:val="20"/>
          <w:lang w:val="hy-AM"/>
        </w:rPr>
        <w:t>թե մասնակից</w:t>
      </w:r>
      <w:r>
        <w:rPr>
          <w:rFonts w:ascii="GHEA Grapalat" w:hAnsi="GHEA Grapalat"/>
          <w:sz w:val="20"/>
          <w:szCs w:val="20"/>
        </w:rPr>
        <w:t>ն</w:t>
      </w:r>
      <w:r>
        <w:rPr>
          <w:rFonts w:ascii="GHEA Grapalat" w:hAnsi="GHEA Grapalat"/>
          <w:sz w:val="20"/>
          <w:szCs w:val="20"/>
          <w:lang w:val="hy-AM"/>
        </w:rPr>
        <w:t xml:space="preserve"> </w:t>
      </w:r>
      <w:r>
        <w:rPr>
          <w:rFonts w:ascii="GHEA Grapalat" w:hAnsi="GHEA Grapalat"/>
          <w:sz w:val="20"/>
          <w:szCs w:val="20"/>
        </w:rPr>
        <w:t>Օ</w:t>
      </w:r>
      <w:r>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750A02F1" w14:textId="45866E5C" w:rsidR="004E191A" w:rsidRPr="00AB185D" w:rsidRDefault="00ED2331" w:rsidP="004E191A">
      <w:pPr>
        <w:pStyle w:val="norm"/>
        <w:spacing w:line="240" w:lineRule="auto"/>
        <w:ind w:firstLine="706"/>
        <w:rPr>
          <w:rFonts w:ascii="GHEA Grapalat" w:hAnsi="GHEA Grapalat" w:cs="Sylfaen"/>
          <w:sz w:val="20"/>
          <w:szCs w:val="24"/>
          <w:lang w:val="hy-AM" w:eastAsia="en-US"/>
        </w:rPr>
      </w:pPr>
      <w:r>
        <w:rPr>
          <w:rFonts w:ascii="GHEA Grapalat" w:hAnsi="GHEA Grapalat" w:cs="Sylfaen"/>
          <w:sz w:val="20"/>
          <w:szCs w:val="24"/>
          <w:lang w:val="hy-AM" w:eastAsia="en-US"/>
        </w:rPr>
        <w:t xml:space="preserve"> </w:t>
      </w:r>
      <w:r w:rsidR="004E191A">
        <w:rPr>
          <w:rFonts w:ascii="GHEA Grapalat" w:hAnsi="GHEA Grapalat" w:cs="Sylfaen"/>
          <w:sz w:val="20"/>
          <w:szCs w:val="24"/>
          <w:lang w:val="af-ZA" w:eastAsia="en-US"/>
        </w:rPr>
        <w:t xml:space="preserve">8.16 </w:t>
      </w:r>
      <w:r w:rsidR="004E191A" w:rsidRPr="00E26669">
        <w:rPr>
          <w:rFonts w:ascii="GHEA Grapalat" w:hAnsi="GHEA Grapalat" w:cs="Sylfaen"/>
          <w:sz w:val="20"/>
          <w:szCs w:val="24"/>
          <w:lang w:val="hy-AM" w:eastAsia="en-US"/>
        </w:rPr>
        <w:t>Սույն</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հրավերի</w:t>
      </w:r>
      <w:r w:rsidR="004E191A">
        <w:rPr>
          <w:rFonts w:ascii="GHEA Grapalat" w:hAnsi="GHEA Grapalat" w:cs="Sylfaen"/>
          <w:sz w:val="20"/>
          <w:szCs w:val="24"/>
          <w:lang w:val="af-ZA" w:eastAsia="en-US"/>
        </w:rPr>
        <w:t xml:space="preserve"> 1-</w:t>
      </w:r>
      <w:r w:rsidR="004E191A" w:rsidRPr="00E26669">
        <w:rPr>
          <w:rFonts w:ascii="GHEA Grapalat" w:hAnsi="GHEA Grapalat" w:cs="Sylfaen"/>
          <w:sz w:val="20"/>
          <w:szCs w:val="24"/>
          <w:lang w:val="hy-AM" w:eastAsia="en-US"/>
        </w:rPr>
        <w:t>ին</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մասի</w:t>
      </w:r>
      <w:r w:rsidR="004E191A">
        <w:rPr>
          <w:rFonts w:ascii="GHEA Grapalat" w:hAnsi="GHEA Grapalat" w:cs="Sylfaen"/>
          <w:sz w:val="20"/>
          <w:szCs w:val="24"/>
          <w:lang w:val="af-ZA" w:eastAsia="en-US"/>
        </w:rPr>
        <w:t xml:space="preserve"> 8.9 </w:t>
      </w:r>
      <w:r w:rsidR="004E191A" w:rsidRPr="00E26669">
        <w:rPr>
          <w:rFonts w:ascii="GHEA Grapalat" w:hAnsi="GHEA Grapalat" w:cs="Sylfaen"/>
          <w:sz w:val="20"/>
          <w:szCs w:val="24"/>
          <w:lang w:val="hy-AM" w:eastAsia="en-US"/>
        </w:rPr>
        <w:t>կետում</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նշված</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փաստաթղթերը</w:t>
      </w:r>
      <w:r w:rsidR="004E191A">
        <w:rPr>
          <w:rFonts w:ascii="GHEA Grapalat" w:hAnsi="GHEA Grapalat" w:cs="Sylfaen"/>
          <w:sz w:val="20"/>
          <w:szCs w:val="24"/>
          <w:lang w:val="af-ZA" w:eastAsia="en-US"/>
        </w:rPr>
        <w:t xml:space="preserve"> մասնակիցը </w:t>
      </w:r>
      <w:r w:rsidR="004E191A" w:rsidRPr="00E26669">
        <w:rPr>
          <w:rFonts w:ascii="GHEA Grapalat" w:hAnsi="GHEA Grapalat" w:cs="Sylfaen"/>
          <w:sz w:val="20"/>
          <w:szCs w:val="24"/>
          <w:lang w:val="hy-AM" w:eastAsia="en-US"/>
        </w:rPr>
        <w:t>սահմանված</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ժամկետում</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հանձնա</w:t>
      </w:r>
      <w:r w:rsidR="004E191A">
        <w:rPr>
          <w:rFonts w:ascii="GHEA Grapalat" w:hAnsi="GHEA Grapalat" w:cs="Sylfaen"/>
          <w:sz w:val="20"/>
          <w:szCs w:val="24"/>
          <w:lang w:val="af-ZA" w:eastAsia="en-US"/>
        </w:rPr>
        <w:softHyphen/>
      </w:r>
      <w:r w:rsidR="004E191A" w:rsidRPr="00E26669">
        <w:rPr>
          <w:rFonts w:ascii="GHEA Grapalat" w:hAnsi="GHEA Grapalat" w:cs="Sylfaen"/>
          <w:sz w:val="20"/>
          <w:szCs w:val="24"/>
          <w:lang w:val="hy-AM" w:eastAsia="en-US"/>
        </w:rPr>
        <w:t>ժողովի</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քարտուղարին</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ներկայացնում</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է</w:t>
      </w:r>
      <w:r w:rsidR="004E191A">
        <w:rPr>
          <w:rFonts w:ascii="GHEA Grapalat" w:hAnsi="GHEA Grapalat" w:cs="Sylfaen"/>
          <w:sz w:val="20"/>
          <w:szCs w:val="24"/>
          <w:lang w:val="af-ZA" w:eastAsia="en-US"/>
        </w:rPr>
        <w:t xml:space="preserve"> վերջինիս՝ </w:t>
      </w:r>
      <w:r w:rsidR="004E191A" w:rsidRPr="00E26669">
        <w:rPr>
          <w:rFonts w:ascii="GHEA Grapalat" w:hAnsi="GHEA Grapalat" w:cs="Sylfaen"/>
          <w:sz w:val="20"/>
          <w:szCs w:val="24"/>
          <w:lang w:val="hy-AM" w:eastAsia="en-US"/>
        </w:rPr>
        <w:t>սույն</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հրավերով</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նախատեսված</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էլեկտրոնային</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փոստին</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ուղարկելու</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միջոցով</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Քարտուղարը</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պարտավոր</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է</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փաստաթղթերն</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ստանալու</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օրը</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հաստատել</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դրանց</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ստանալու</w:t>
      </w:r>
      <w:r w:rsidR="004E191A">
        <w:rPr>
          <w:rFonts w:ascii="GHEA Grapalat" w:hAnsi="GHEA Grapalat" w:cs="Sylfaen"/>
          <w:sz w:val="20"/>
          <w:szCs w:val="24"/>
          <w:lang w:val="af-ZA" w:eastAsia="en-US"/>
        </w:rPr>
        <w:t xml:space="preserve"> </w:t>
      </w:r>
      <w:r w:rsidR="004E191A" w:rsidRPr="00E26669">
        <w:rPr>
          <w:rFonts w:ascii="GHEA Grapalat" w:hAnsi="GHEA Grapalat" w:cs="Sylfaen"/>
          <w:sz w:val="20"/>
          <w:szCs w:val="24"/>
          <w:lang w:val="hy-AM" w:eastAsia="en-US"/>
        </w:rPr>
        <w:t>հանգամանքը՝</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սույն</w:t>
      </w:r>
      <w:r w:rsidR="004E191A">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հրավերում</w:t>
      </w:r>
      <w:r w:rsidR="004E191A">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նշված</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իր</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էլեկտրոնային</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փոստից</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մասնակցի</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էլեկտրոնային</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փոստին</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հավաստում</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ուղարկելու</w:t>
      </w:r>
      <w:r w:rsidR="004E191A" w:rsidRPr="00AB185D">
        <w:rPr>
          <w:rFonts w:ascii="GHEA Grapalat" w:hAnsi="GHEA Grapalat" w:cs="Sylfaen"/>
          <w:sz w:val="20"/>
          <w:szCs w:val="24"/>
          <w:lang w:val="hy-AM" w:eastAsia="en-US"/>
        </w:rPr>
        <w:t xml:space="preserve"> </w:t>
      </w:r>
      <w:r w:rsidR="004E191A" w:rsidRPr="00E26669">
        <w:rPr>
          <w:rFonts w:ascii="GHEA Grapalat" w:hAnsi="GHEA Grapalat" w:cs="Sylfaen"/>
          <w:sz w:val="20"/>
          <w:szCs w:val="24"/>
          <w:lang w:val="hy-AM" w:eastAsia="en-US"/>
        </w:rPr>
        <w:t>միջոցով</w:t>
      </w:r>
      <w:r w:rsidR="004E191A" w:rsidRPr="00AB185D">
        <w:rPr>
          <w:rFonts w:ascii="GHEA Grapalat" w:hAnsi="GHEA Grapalat" w:cs="Sylfaen"/>
          <w:sz w:val="20"/>
          <w:szCs w:val="24"/>
          <w:lang w:val="hy-AM" w:eastAsia="en-US"/>
        </w:rPr>
        <w:t>:</w:t>
      </w:r>
    </w:p>
    <w:p w14:paraId="1C1FDD86" w14:textId="77073E72" w:rsidR="004E191A" w:rsidRPr="00AB185D" w:rsidRDefault="00C365FC" w:rsidP="00E26669">
      <w:pPr>
        <w:pStyle w:val="NormalWeb"/>
        <w:rPr>
          <w:sz w:val="20"/>
          <w:szCs w:val="24"/>
        </w:rPr>
      </w:pPr>
      <w:r w:rsidRPr="00AB185D">
        <w:rPr>
          <w:sz w:val="20"/>
          <w:szCs w:val="24"/>
        </w:rPr>
        <w:t xml:space="preserve">          </w:t>
      </w:r>
      <w:r w:rsidR="00AB185D">
        <w:rPr>
          <w:sz w:val="20"/>
          <w:szCs w:val="24"/>
        </w:rPr>
        <w:t xml:space="preserve">  </w:t>
      </w:r>
      <w:r w:rsidR="004E191A" w:rsidRPr="00AB185D">
        <w:rPr>
          <w:sz w:val="20"/>
          <w:szCs w:val="24"/>
        </w:rPr>
        <w:t>8.17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14:paraId="0D822ED5" w14:textId="523B3AE7" w:rsidR="004E191A" w:rsidRDefault="00AB185D" w:rsidP="00C365FC">
      <w:pPr>
        <w:ind w:firstLine="567"/>
        <w:jc w:val="both"/>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af-ZA"/>
        </w:rPr>
        <w:t xml:space="preserve">8.18 </w:t>
      </w:r>
      <w:r w:rsidR="004E191A" w:rsidRPr="00AB185D">
        <w:rPr>
          <w:rFonts w:ascii="GHEA Grapalat" w:hAnsi="GHEA Grapalat" w:cs="Sylfaen"/>
          <w:sz w:val="20"/>
          <w:lang w:val="hy-AM"/>
        </w:rPr>
        <w:t>Հանձնաժողովի</w:t>
      </w:r>
      <w:r w:rsidR="004E191A">
        <w:rPr>
          <w:rFonts w:ascii="GHEA Grapalat" w:hAnsi="GHEA Grapalat" w:cs="Sylfaen"/>
          <w:sz w:val="20"/>
          <w:lang w:val="af-ZA"/>
        </w:rPr>
        <w:t xml:space="preserve"> </w:t>
      </w:r>
      <w:r w:rsidR="004E191A" w:rsidRPr="00AB185D">
        <w:rPr>
          <w:rFonts w:ascii="GHEA Grapalat" w:hAnsi="GHEA Grapalat" w:cs="Sylfaen"/>
          <w:sz w:val="20"/>
          <w:lang w:val="hy-AM"/>
        </w:rPr>
        <w:t>և</w:t>
      </w:r>
      <w:r w:rsidR="004E191A">
        <w:rPr>
          <w:rFonts w:ascii="GHEA Grapalat" w:hAnsi="GHEA Grapalat" w:cs="Sylfaen"/>
          <w:sz w:val="20"/>
          <w:lang w:val="af-ZA"/>
        </w:rPr>
        <w:t xml:space="preserve"> (</w:t>
      </w:r>
      <w:r w:rsidR="004E191A" w:rsidRPr="00AB185D">
        <w:rPr>
          <w:rFonts w:ascii="GHEA Grapalat" w:hAnsi="GHEA Grapalat" w:cs="Sylfaen"/>
          <w:sz w:val="20"/>
          <w:lang w:val="hy-AM"/>
        </w:rPr>
        <w:t>կամ</w:t>
      </w:r>
      <w:r w:rsidR="004E191A">
        <w:rPr>
          <w:rFonts w:ascii="GHEA Grapalat" w:hAnsi="GHEA Grapalat" w:cs="Sylfaen"/>
          <w:sz w:val="20"/>
          <w:lang w:val="af-ZA"/>
        </w:rPr>
        <w:t xml:space="preserve">) </w:t>
      </w:r>
      <w:r w:rsidR="004E191A" w:rsidRPr="00AB185D">
        <w:rPr>
          <w:rFonts w:ascii="GHEA Grapalat" w:hAnsi="GHEA Grapalat" w:cs="Sylfaen"/>
          <w:sz w:val="20"/>
          <w:lang w:val="hy-AM"/>
        </w:rPr>
        <w:t>պատվիրատուի</w:t>
      </w:r>
      <w:r w:rsidR="004E191A">
        <w:rPr>
          <w:rFonts w:ascii="GHEA Grapalat" w:hAnsi="GHEA Grapalat" w:cs="Sylfaen"/>
          <w:sz w:val="20"/>
          <w:lang w:val="af-ZA"/>
        </w:rPr>
        <w:t xml:space="preserve"> </w:t>
      </w:r>
      <w:r w:rsidR="004E191A" w:rsidRPr="00AB185D">
        <w:rPr>
          <w:rFonts w:ascii="GHEA Grapalat" w:hAnsi="GHEA Grapalat" w:cs="Sylfaen"/>
          <w:sz w:val="20"/>
          <w:lang w:val="hy-AM"/>
        </w:rPr>
        <w:t>կողմից</w:t>
      </w:r>
      <w:r w:rsidR="004E191A">
        <w:rPr>
          <w:rFonts w:ascii="GHEA Grapalat" w:hAnsi="GHEA Grapalat" w:cs="Sylfaen"/>
          <w:sz w:val="20"/>
          <w:lang w:val="af-ZA"/>
        </w:rPr>
        <w:t xml:space="preserve"> </w:t>
      </w:r>
      <w:r w:rsidR="004E191A" w:rsidRPr="00AB185D">
        <w:rPr>
          <w:rFonts w:ascii="GHEA Grapalat" w:hAnsi="GHEA Grapalat" w:cs="Sylfaen"/>
          <w:sz w:val="20"/>
          <w:lang w:val="hy-AM"/>
        </w:rPr>
        <w:t>էլեկտրոնային</w:t>
      </w:r>
      <w:r w:rsidR="004E191A">
        <w:rPr>
          <w:rFonts w:ascii="GHEA Grapalat" w:hAnsi="GHEA Grapalat" w:cs="Sylfaen"/>
          <w:sz w:val="20"/>
          <w:lang w:val="af-ZA"/>
        </w:rPr>
        <w:t xml:space="preserve"> </w:t>
      </w:r>
      <w:r w:rsidR="004E191A" w:rsidRPr="00AB185D">
        <w:rPr>
          <w:rFonts w:ascii="GHEA Grapalat" w:hAnsi="GHEA Grapalat" w:cs="Sylfaen"/>
          <w:sz w:val="20"/>
          <w:lang w:val="hy-AM"/>
        </w:rPr>
        <w:t>ծանուցումներն</w:t>
      </w:r>
      <w:r w:rsidR="004E191A">
        <w:rPr>
          <w:rFonts w:ascii="GHEA Grapalat" w:hAnsi="GHEA Grapalat" w:cs="Sylfaen"/>
          <w:sz w:val="20"/>
          <w:lang w:val="af-ZA"/>
        </w:rPr>
        <w:t xml:space="preserve"> </w:t>
      </w:r>
      <w:r w:rsidR="004E191A" w:rsidRPr="00AB185D">
        <w:rPr>
          <w:rFonts w:ascii="GHEA Grapalat" w:hAnsi="GHEA Grapalat" w:cs="Sylfaen"/>
          <w:sz w:val="20"/>
          <w:lang w:val="hy-AM"/>
        </w:rPr>
        <w:t>ուղարկվում</w:t>
      </w:r>
      <w:r w:rsidR="004E191A">
        <w:rPr>
          <w:rFonts w:ascii="GHEA Grapalat" w:hAnsi="GHEA Grapalat" w:cs="Sylfaen"/>
          <w:sz w:val="20"/>
          <w:lang w:val="af-ZA"/>
        </w:rPr>
        <w:t xml:space="preserve"> </w:t>
      </w:r>
      <w:r w:rsidR="004E191A" w:rsidRPr="00AB185D">
        <w:rPr>
          <w:rFonts w:ascii="GHEA Grapalat" w:hAnsi="GHEA Grapalat" w:cs="Sylfaen"/>
          <w:sz w:val="20"/>
          <w:lang w:val="hy-AM"/>
        </w:rPr>
        <w:t>են</w:t>
      </w:r>
      <w:r w:rsidR="004E191A">
        <w:rPr>
          <w:rFonts w:ascii="GHEA Grapalat" w:hAnsi="GHEA Grapalat" w:cs="Sylfaen"/>
          <w:sz w:val="20"/>
          <w:lang w:val="af-ZA"/>
        </w:rPr>
        <w:t xml:space="preserve"> </w:t>
      </w:r>
      <w:r w:rsidR="004E191A" w:rsidRPr="00AB185D">
        <w:rPr>
          <w:rFonts w:ascii="GHEA Grapalat" w:hAnsi="GHEA Grapalat" w:cs="Sylfaen"/>
          <w:sz w:val="20"/>
          <w:lang w:val="hy-AM"/>
        </w:rPr>
        <w:t>համակարգի</w:t>
      </w:r>
      <w:r w:rsidR="004E191A">
        <w:rPr>
          <w:rFonts w:ascii="GHEA Grapalat" w:hAnsi="GHEA Grapalat" w:cs="Sylfaen"/>
          <w:sz w:val="20"/>
          <w:lang w:val="af-ZA"/>
        </w:rPr>
        <w:t xml:space="preserve"> </w:t>
      </w:r>
      <w:r w:rsidR="004E191A" w:rsidRPr="00AB185D">
        <w:rPr>
          <w:rFonts w:ascii="GHEA Grapalat" w:hAnsi="GHEA Grapalat" w:cs="Sylfaen"/>
          <w:sz w:val="20"/>
          <w:lang w:val="hy-AM"/>
        </w:rPr>
        <w:t>միջոցով</w:t>
      </w:r>
      <w:r w:rsidR="004E191A">
        <w:rPr>
          <w:rFonts w:ascii="GHEA Grapalat" w:hAnsi="GHEA Grapalat" w:cs="Sylfaen"/>
          <w:sz w:val="20"/>
          <w:lang w:val="af-ZA"/>
        </w:rPr>
        <w:t xml:space="preserve">, </w:t>
      </w:r>
      <w:r w:rsidR="004E191A" w:rsidRPr="00AB185D">
        <w:rPr>
          <w:rFonts w:ascii="GHEA Grapalat" w:hAnsi="GHEA Grapalat" w:cs="Sylfaen"/>
          <w:sz w:val="20"/>
          <w:lang w:val="hy-AM"/>
        </w:rPr>
        <w:t>իսկ</w:t>
      </w:r>
      <w:r w:rsidR="004E191A">
        <w:rPr>
          <w:rFonts w:ascii="GHEA Grapalat" w:hAnsi="GHEA Grapalat" w:cs="Sylfaen"/>
          <w:sz w:val="20"/>
          <w:lang w:val="af-ZA"/>
        </w:rPr>
        <w:t xml:space="preserve"> </w:t>
      </w:r>
      <w:r w:rsidR="004E191A" w:rsidRPr="00AB185D">
        <w:rPr>
          <w:rFonts w:ascii="GHEA Grapalat" w:hAnsi="GHEA Grapalat" w:cs="Sylfaen"/>
          <w:sz w:val="20"/>
          <w:lang w:val="hy-AM"/>
        </w:rPr>
        <w:t>մասնակցի</w:t>
      </w:r>
      <w:r w:rsidR="004E191A">
        <w:rPr>
          <w:rFonts w:ascii="GHEA Grapalat" w:hAnsi="GHEA Grapalat" w:cs="Sylfaen"/>
          <w:sz w:val="20"/>
          <w:lang w:val="af-ZA"/>
        </w:rPr>
        <w:t xml:space="preserve"> </w:t>
      </w:r>
      <w:r w:rsidR="004E191A" w:rsidRPr="00AB185D">
        <w:rPr>
          <w:rFonts w:ascii="GHEA Grapalat" w:hAnsi="GHEA Grapalat" w:cs="Sylfaen"/>
          <w:sz w:val="20"/>
          <w:lang w:val="hy-AM"/>
        </w:rPr>
        <w:t>կողմից</w:t>
      </w:r>
      <w:r w:rsidR="004E191A">
        <w:rPr>
          <w:rFonts w:ascii="GHEA Grapalat" w:hAnsi="GHEA Grapalat" w:cs="Sylfaen"/>
          <w:sz w:val="20"/>
          <w:lang w:val="af-ZA"/>
        </w:rPr>
        <w:t xml:space="preserve">` </w:t>
      </w:r>
      <w:r w:rsidR="004E191A" w:rsidRPr="00AB185D">
        <w:rPr>
          <w:rFonts w:ascii="GHEA Grapalat" w:hAnsi="GHEA Grapalat" w:cs="Sylfaen"/>
          <w:sz w:val="20"/>
          <w:lang w:val="hy-AM"/>
        </w:rPr>
        <w:t>իր</w:t>
      </w:r>
      <w:r w:rsidR="004E191A">
        <w:rPr>
          <w:rFonts w:ascii="GHEA Grapalat" w:hAnsi="GHEA Grapalat" w:cs="Sylfaen"/>
          <w:sz w:val="20"/>
          <w:lang w:val="af-ZA"/>
        </w:rPr>
        <w:t xml:space="preserve"> </w:t>
      </w:r>
      <w:r w:rsidR="004E191A" w:rsidRPr="00AB185D">
        <w:rPr>
          <w:rFonts w:ascii="GHEA Grapalat" w:hAnsi="GHEA Grapalat" w:cs="Sylfaen"/>
          <w:sz w:val="20"/>
          <w:lang w:val="hy-AM"/>
        </w:rPr>
        <w:t>հայտում</w:t>
      </w:r>
      <w:r w:rsidR="004E191A">
        <w:rPr>
          <w:rFonts w:ascii="GHEA Grapalat" w:hAnsi="GHEA Grapalat" w:cs="Sylfaen"/>
          <w:sz w:val="20"/>
          <w:lang w:val="af-ZA"/>
        </w:rPr>
        <w:t xml:space="preserve"> </w:t>
      </w:r>
      <w:r w:rsidR="004E191A" w:rsidRPr="00AB185D">
        <w:rPr>
          <w:rFonts w:ascii="GHEA Grapalat" w:hAnsi="GHEA Grapalat" w:cs="Sylfaen"/>
          <w:sz w:val="20"/>
          <w:lang w:val="hy-AM"/>
        </w:rPr>
        <w:t>նշված</w:t>
      </w:r>
      <w:r w:rsidR="004E191A">
        <w:rPr>
          <w:rFonts w:ascii="GHEA Grapalat" w:hAnsi="GHEA Grapalat" w:cs="Sylfaen"/>
          <w:sz w:val="20"/>
          <w:lang w:val="af-ZA"/>
        </w:rPr>
        <w:t xml:space="preserve"> </w:t>
      </w:r>
      <w:r w:rsidR="004E191A" w:rsidRPr="00AB185D">
        <w:rPr>
          <w:rFonts w:ascii="GHEA Grapalat" w:hAnsi="GHEA Grapalat" w:cs="Sylfaen"/>
          <w:sz w:val="20"/>
          <w:lang w:val="hy-AM"/>
        </w:rPr>
        <w:t>էլեկտրոնային</w:t>
      </w:r>
      <w:r w:rsidR="004E191A">
        <w:rPr>
          <w:rFonts w:ascii="GHEA Grapalat" w:hAnsi="GHEA Grapalat" w:cs="Sylfaen"/>
          <w:sz w:val="20"/>
          <w:lang w:val="af-ZA"/>
        </w:rPr>
        <w:t xml:space="preserve"> </w:t>
      </w:r>
      <w:r w:rsidR="004E191A" w:rsidRPr="00AB185D">
        <w:rPr>
          <w:rFonts w:ascii="GHEA Grapalat" w:hAnsi="GHEA Grapalat" w:cs="Sylfaen"/>
          <w:sz w:val="20"/>
          <w:lang w:val="hy-AM"/>
        </w:rPr>
        <w:t>փոստից</w:t>
      </w:r>
      <w:r w:rsidR="004E191A">
        <w:rPr>
          <w:rFonts w:ascii="GHEA Grapalat" w:hAnsi="GHEA Grapalat" w:cs="Sylfaen"/>
          <w:sz w:val="20"/>
          <w:lang w:val="af-ZA"/>
        </w:rPr>
        <w:t xml:space="preserve"> </w:t>
      </w:r>
      <w:r w:rsidR="004E191A" w:rsidRPr="00AB185D">
        <w:rPr>
          <w:rFonts w:ascii="GHEA Grapalat" w:hAnsi="GHEA Grapalat" w:cs="Sylfaen"/>
          <w:sz w:val="20"/>
          <w:lang w:val="hy-AM"/>
        </w:rPr>
        <w:t>սույն</w:t>
      </w:r>
      <w:r w:rsidR="004E191A">
        <w:rPr>
          <w:rFonts w:ascii="GHEA Grapalat" w:hAnsi="GHEA Grapalat" w:cs="Sylfaen"/>
          <w:sz w:val="20"/>
          <w:lang w:val="af-ZA"/>
        </w:rPr>
        <w:t xml:space="preserve"> </w:t>
      </w:r>
      <w:r w:rsidR="004E191A" w:rsidRPr="00AB185D">
        <w:rPr>
          <w:rFonts w:ascii="GHEA Grapalat" w:hAnsi="GHEA Grapalat" w:cs="Sylfaen"/>
          <w:sz w:val="20"/>
          <w:lang w:val="hy-AM"/>
        </w:rPr>
        <w:t>հրավերում</w:t>
      </w:r>
      <w:r w:rsidR="004E191A">
        <w:rPr>
          <w:rFonts w:ascii="GHEA Grapalat" w:hAnsi="GHEA Grapalat" w:cs="Sylfaen"/>
          <w:sz w:val="20"/>
          <w:lang w:val="af-ZA"/>
        </w:rPr>
        <w:t xml:space="preserve"> </w:t>
      </w:r>
      <w:r w:rsidR="004E191A" w:rsidRPr="00AB185D">
        <w:rPr>
          <w:rFonts w:ascii="GHEA Grapalat" w:hAnsi="GHEA Grapalat" w:cs="Sylfaen"/>
          <w:sz w:val="20"/>
          <w:lang w:val="hy-AM"/>
        </w:rPr>
        <w:t>նշված</w:t>
      </w:r>
      <w:r w:rsidR="004E191A">
        <w:rPr>
          <w:rFonts w:ascii="GHEA Grapalat" w:hAnsi="GHEA Grapalat" w:cs="Sylfaen"/>
          <w:sz w:val="20"/>
          <w:lang w:val="af-ZA"/>
        </w:rPr>
        <w:t xml:space="preserve">` </w:t>
      </w:r>
      <w:r w:rsidR="004E191A" w:rsidRPr="00AB185D">
        <w:rPr>
          <w:rFonts w:ascii="GHEA Grapalat" w:hAnsi="GHEA Grapalat" w:cs="Sylfaen"/>
          <w:sz w:val="20"/>
          <w:lang w:val="hy-AM"/>
        </w:rPr>
        <w:t>հանձնաժողովի</w:t>
      </w:r>
      <w:r w:rsidR="004E191A">
        <w:rPr>
          <w:rFonts w:ascii="GHEA Grapalat" w:hAnsi="GHEA Grapalat" w:cs="Sylfaen"/>
          <w:sz w:val="20"/>
          <w:lang w:val="af-ZA"/>
        </w:rPr>
        <w:t xml:space="preserve"> </w:t>
      </w:r>
      <w:r w:rsidR="004E191A" w:rsidRPr="00AB185D">
        <w:rPr>
          <w:rFonts w:ascii="GHEA Grapalat" w:hAnsi="GHEA Grapalat" w:cs="Sylfaen"/>
          <w:sz w:val="20"/>
          <w:lang w:val="hy-AM"/>
        </w:rPr>
        <w:t>քարտուղարի</w:t>
      </w:r>
      <w:r w:rsidR="004E191A">
        <w:rPr>
          <w:rFonts w:ascii="GHEA Grapalat" w:hAnsi="GHEA Grapalat" w:cs="Sylfaen"/>
          <w:sz w:val="20"/>
          <w:lang w:val="af-ZA"/>
        </w:rPr>
        <w:t xml:space="preserve"> </w:t>
      </w:r>
      <w:r w:rsidR="004E191A" w:rsidRPr="00AB185D">
        <w:rPr>
          <w:rFonts w:ascii="GHEA Grapalat" w:hAnsi="GHEA Grapalat" w:cs="Sylfaen"/>
          <w:sz w:val="20"/>
          <w:lang w:val="hy-AM"/>
        </w:rPr>
        <w:t>էլեկտրոնային</w:t>
      </w:r>
      <w:r w:rsidR="004E191A">
        <w:rPr>
          <w:rFonts w:ascii="GHEA Grapalat" w:hAnsi="GHEA Grapalat" w:cs="Sylfaen"/>
          <w:sz w:val="20"/>
          <w:lang w:val="af-ZA"/>
        </w:rPr>
        <w:t xml:space="preserve"> </w:t>
      </w:r>
      <w:r w:rsidR="004E191A" w:rsidRPr="00AB185D">
        <w:rPr>
          <w:rFonts w:ascii="GHEA Grapalat" w:hAnsi="GHEA Grapalat" w:cs="Sylfaen"/>
          <w:sz w:val="20"/>
          <w:lang w:val="hy-AM"/>
        </w:rPr>
        <w:t>փոստին</w:t>
      </w:r>
      <w:r w:rsidR="004E191A">
        <w:rPr>
          <w:rFonts w:ascii="GHEA Grapalat" w:hAnsi="GHEA Grapalat" w:cs="Sylfaen"/>
          <w:sz w:val="20"/>
          <w:lang w:val="af-ZA"/>
        </w:rPr>
        <w:t xml:space="preserve"> </w:t>
      </w:r>
      <w:r w:rsidR="004E191A">
        <w:rPr>
          <w:rFonts w:ascii="GHEA Grapalat" w:hAnsi="GHEA Grapalat"/>
          <w:sz w:val="20"/>
          <w:szCs w:val="20"/>
          <w:lang w:val="af-ZA" w:eastAsia="x-none"/>
        </w:rPr>
        <w:t>ուղարկվելու միջոցով:</w:t>
      </w:r>
      <w:r w:rsidR="004E191A">
        <w:rPr>
          <w:rFonts w:ascii="GHEA Grapalat" w:hAnsi="GHEA Grapalat" w:cs="Sylfaen"/>
          <w:sz w:val="20"/>
          <w:lang w:val="af-ZA"/>
        </w:rPr>
        <w:t xml:space="preserve"> </w:t>
      </w:r>
    </w:p>
    <w:p w14:paraId="564B49FD" w14:textId="77777777" w:rsidR="004E191A" w:rsidRDefault="004E191A" w:rsidP="00C365FC">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16259FC" w14:textId="6EAB3AB5" w:rsidR="004E191A" w:rsidRPr="00B015E4" w:rsidRDefault="00B015E4" w:rsidP="00E26669">
      <w:pPr>
        <w:pStyle w:val="NormalWeb"/>
        <w:rPr>
          <w:rFonts w:cs="Times New Roman"/>
          <w:sz w:val="20"/>
          <w:szCs w:val="20"/>
          <w:lang w:val="af-ZA" w:eastAsia="x-none"/>
        </w:rPr>
      </w:pPr>
      <w:r>
        <w:rPr>
          <w:rFonts w:cs="Times New Roman"/>
          <w:sz w:val="20"/>
          <w:szCs w:val="20"/>
          <w:lang w:eastAsia="x-none"/>
        </w:rPr>
        <w:t xml:space="preserve">         </w:t>
      </w:r>
      <w:r w:rsidR="004E191A" w:rsidRPr="00B015E4">
        <w:rPr>
          <w:rFonts w:cs="Times New Roman"/>
          <w:sz w:val="20"/>
          <w:szCs w:val="20"/>
          <w:lang w:val="af-ZA" w:eastAsia="x-none"/>
        </w:rPr>
        <w:t>Հայաստանի Հանրապետության ռեզիդենտ հանդիսացող մասնա</w:t>
      </w:r>
      <w:r w:rsidR="004E191A" w:rsidRPr="00B015E4">
        <w:rPr>
          <w:rFonts w:cs="Times New Roman"/>
          <w:sz w:val="20"/>
          <w:szCs w:val="20"/>
          <w:lang w:val="af-ZA" w:eastAsia="x-none"/>
        </w:rPr>
        <w:softHyphen/>
        <w:t>կիցները հայտում ներառվող` իրենց կողմից հաստատվող  փաստա</w:t>
      </w:r>
      <w:r w:rsidR="004E191A" w:rsidRPr="00B015E4">
        <w:rPr>
          <w:rFonts w:cs="Times New Roman"/>
          <w:sz w:val="20"/>
          <w:szCs w:val="20"/>
          <w:lang w:val="af-ZA" w:eastAsia="x-none"/>
        </w:rPr>
        <w:softHyphen/>
        <w:t>թղթերը հաստատում են էլեկտրոնային թվային ստորագրությամբ, իսկ Հայաստանի Հանրա</w:t>
      </w:r>
      <w:r w:rsidR="004E191A" w:rsidRPr="00B015E4">
        <w:rPr>
          <w:rFonts w:cs="Times New Roman"/>
          <w:sz w:val="20"/>
          <w:szCs w:val="20"/>
          <w:lang w:val="af-ZA" w:eastAsia="x-none"/>
        </w:rPr>
        <w:softHyphen/>
        <w:t>պետության ռեզիդենտ չհանդիսացող մասնակիցները` այդ փաստաթղթերը ներկայացնում են հաստատված բնօրինակ փաստաթղթից արտատպված (սկանավորված) տարբերակով:</w:t>
      </w:r>
    </w:p>
    <w:p w14:paraId="5522E1AD" w14:textId="77777777" w:rsidR="004E191A" w:rsidRPr="00B015E4" w:rsidRDefault="004E191A" w:rsidP="00E26669">
      <w:pPr>
        <w:pStyle w:val="NormalWeb"/>
        <w:rPr>
          <w:rFonts w:cs="Times New Roman"/>
          <w:sz w:val="20"/>
          <w:szCs w:val="20"/>
          <w:lang w:val="af-ZA" w:eastAsia="x-none"/>
        </w:rPr>
      </w:pPr>
      <w:r w:rsidRPr="00B015E4">
        <w:rPr>
          <w:rFonts w:cs="Times New Roman"/>
          <w:sz w:val="20"/>
          <w:szCs w:val="20"/>
          <w:lang w:val="af-ZA" w:eastAsia="x-none"/>
        </w:rPr>
        <w:t xml:space="preserve">Հայտում ներառվող՝ էլեկտրոնային թվային ստորագրությամբ հաստատվող փաստաթղթերը չեն կնքվում: </w:t>
      </w:r>
    </w:p>
    <w:p w14:paraId="32BEB5FD" w14:textId="77777777" w:rsidR="004E191A" w:rsidRDefault="004E191A" w:rsidP="004E191A">
      <w:pPr>
        <w:ind w:firstLine="567"/>
        <w:jc w:val="both"/>
        <w:rPr>
          <w:rFonts w:ascii="GHEA Grapalat" w:hAnsi="GHEA Grapalat"/>
          <w:sz w:val="20"/>
          <w:szCs w:val="20"/>
          <w:lang w:val="af-ZA" w:eastAsia="x-none"/>
        </w:rPr>
      </w:pPr>
      <w:r>
        <w:rPr>
          <w:rFonts w:ascii="GHEA Grapalat" w:hAnsi="GHEA Grapalat"/>
          <w:sz w:val="20"/>
          <w:szCs w:val="20"/>
          <w:lang w:val="af-ZA" w:eastAsia="x-none"/>
        </w:rPr>
        <w:t>8.</w:t>
      </w:r>
      <w:r w:rsidRPr="00B015E4">
        <w:rPr>
          <w:rFonts w:ascii="GHEA Grapalat" w:hAnsi="GHEA Grapalat"/>
          <w:sz w:val="20"/>
          <w:szCs w:val="20"/>
          <w:lang w:val="af-ZA" w:eastAsia="x-none"/>
        </w:rPr>
        <w:t>20</w:t>
      </w:r>
      <w:r>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 xml:space="preserve">հրավերի 1-ին մասի 8.13-ից 8.19-րդ կետերով սահմանված ընթացակարգի </w:t>
      </w:r>
      <w:r w:rsidRPr="00B015E4">
        <w:rPr>
          <w:rFonts w:ascii="GHEA Grapalat" w:hAnsi="GHEA Grapalat"/>
          <w:sz w:val="20"/>
          <w:szCs w:val="20"/>
          <w:lang w:val="af-ZA" w:eastAsia="x-none"/>
        </w:rPr>
        <w:t>կիրառմամբ</w:t>
      </w:r>
      <w:r>
        <w:rPr>
          <w:rFonts w:ascii="GHEA Grapalat" w:hAnsi="GHEA Grapalat"/>
          <w:sz w:val="20"/>
          <w:szCs w:val="20"/>
          <w:lang w:val="af-ZA" w:eastAsia="x-none"/>
        </w:rPr>
        <w:t>:</w:t>
      </w:r>
    </w:p>
    <w:p w14:paraId="59587251" w14:textId="127C07CA" w:rsidR="004E191A" w:rsidRPr="00B015E4" w:rsidRDefault="00C365FC" w:rsidP="00E26669">
      <w:pPr>
        <w:pStyle w:val="NormalWeb"/>
        <w:rPr>
          <w:rFonts w:cs="Times New Roman"/>
          <w:sz w:val="20"/>
          <w:szCs w:val="20"/>
          <w:lang w:val="af-ZA" w:eastAsia="x-none"/>
        </w:rPr>
      </w:pPr>
      <w:r w:rsidRPr="00B015E4">
        <w:rPr>
          <w:rFonts w:cs="Times New Roman"/>
          <w:sz w:val="20"/>
          <w:szCs w:val="20"/>
          <w:lang w:val="af-ZA" w:eastAsia="x-none"/>
        </w:rPr>
        <w:t xml:space="preserve">         </w:t>
      </w:r>
      <w:r w:rsidR="004E191A" w:rsidRPr="00B015E4">
        <w:rPr>
          <w:rFonts w:cs="Times New Roman"/>
          <w:sz w:val="20"/>
          <w:szCs w:val="20"/>
          <w:lang w:val="af-ZA" w:eastAsia="x-none"/>
        </w:rPr>
        <w:t>8.21 Մասնակիցն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31266B3D" w14:textId="77777777" w:rsidR="004E191A" w:rsidRPr="00B015E4" w:rsidRDefault="004E191A" w:rsidP="00E26669">
      <w:pPr>
        <w:pStyle w:val="NormalWeb"/>
        <w:rPr>
          <w:rFonts w:cs="Times New Roman"/>
          <w:sz w:val="20"/>
          <w:szCs w:val="20"/>
          <w:lang w:val="af-ZA" w:eastAsia="x-none"/>
        </w:rPr>
      </w:pPr>
      <w:r w:rsidRPr="00B015E4">
        <w:rPr>
          <w:rFonts w:cs="Times New Roman"/>
          <w:sz w:val="20"/>
          <w:szCs w:val="20"/>
          <w:lang w:val="af-ZA" w:eastAsia="x-none"/>
        </w:rPr>
        <w:t>Հանձնաժողովը կարող է ստուգել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մասնակցի ներկայացրած տվյալների իսկության ստուգման արդյունքում տվյալները որակվում են իրականությանը չհամապա</w:t>
      </w:r>
      <w:r w:rsidRPr="00B015E4">
        <w:rPr>
          <w:rFonts w:cs="Times New Roman"/>
          <w:sz w:val="20"/>
          <w:szCs w:val="20"/>
          <w:lang w:val="af-ZA" w:eastAsia="x-none"/>
        </w:rPr>
        <w:softHyphen/>
        <w:t>տասխանող, ապա տվյալ մասնակցի հայտը մերժվում է:</w:t>
      </w:r>
    </w:p>
    <w:p w14:paraId="29ECC686" w14:textId="406A8D0D" w:rsidR="004E191A" w:rsidRPr="00B015E4" w:rsidRDefault="00C365FC" w:rsidP="00E26669">
      <w:pPr>
        <w:pStyle w:val="NormalWeb"/>
        <w:rPr>
          <w:rFonts w:cs="Times New Roman"/>
          <w:sz w:val="20"/>
          <w:szCs w:val="20"/>
          <w:lang w:val="af-ZA" w:eastAsia="x-none"/>
        </w:rPr>
      </w:pPr>
      <w:r w:rsidRPr="00B015E4">
        <w:rPr>
          <w:rFonts w:cs="Times New Roman"/>
          <w:sz w:val="20"/>
          <w:szCs w:val="20"/>
          <w:lang w:val="af-ZA" w:eastAsia="x-none"/>
        </w:rPr>
        <w:t xml:space="preserve">          </w:t>
      </w:r>
      <w:r w:rsidR="004E191A" w:rsidRPr="00B015E4">
        <w:rPr>
          <w:rFonts w:cs="Times New Roman"/>
          <w:sz w:val="20"/>
          <w:szCs w:val="20"/>
          <w:lang w:val="af-ZA" w:eastAsia="x-none"/>
        </w:rPr>
        <w:t>8.22 Սույն հրավերի 1-ին մասի 8.21 կետի կիրառման նպատակով կարող է հրավիրվել հանձնաժողովի արտահերթ նիստ։</w:t>
      </w:r>
    </w:p>
    <w:p w14:paraId="7B88C177" w14:textId="77777777" w:rsidR="004E191A" w:rsidRDefault="004E191A" w:rsidP="00C365FC">
      <w:pPr>
        <w:pStyle w:val="norm"/>
        <w:spacing w:line="240" w:lineRule="auto"/>
        <w:ind w:firstLine="567"/>
        <w:rPr>
          <w:rFonts w:ascii="GHEA Grapalat" w:hAnsi="GHEA Grapalat"/>
          <w:sz w:val="20"/>
          <w:lang w:val="hy-AM"/>
        </w:rPr>
      </w:pPr>
      <w:r>
        <w:rPr>
          <w:rFonts w:ascii="GHEA Grapalat" w:hAnsi="GHEA Grapalat" w:cs="Sylfaen"/>
          <w:sz w:val="20"/>
          <w:lang w:val="af-ZA"/>
        </w:rPr>
        <w:t>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Tahoma"/>
          <w:sz w:val="20"/>
          <w:lang w:val="hy-AM"/>
        </w:rPr>
        <w:t>Ընտրված</w:t>
      </w:r>
      <w:r>
        <w:rPr>
          <w:rFonts w:ascii="GHEA Grapalat" w:hAnsi="GHEA Grapalat" w:cs="Arial Armenian"/>
          <w:sz w:val="20"/>
          <w:lang w:val="hy-AM"/>
        </w:rPr>
        <w:t xml:space="preserve"> </w:t>
      </w:r>
      <w:r>
        <w:rPr>
          <w:rFonts w:ascii="GHEA Grapalat" w:hAnsi="GHEA Grapalat" w:cs="Tahoma"/>
          <w:sz w:val="20"/>
          <w:lang w:val="hy-AM"/>
        </w:rPr>
        <w:t>մասնակցին</w:t>
      </w:r>
      <w:r>
        <w:rPr>
          <w:rFonts w:ascii="GHEA Grapalat" w:hAnsi="GHEA Grapalat" w:cs="Arial Armenian"/>
          <w:sz w:val="20"/>
          <w:lang w:val="hy-AM"/>
        </w:rPr>
        <w:t xml:space="preserve"> </w:t>
      </w:r>
      <w:r>
        <w:rPr>
          <w:rFonts w:ascii="GHEA Grapalat" w:hAnsi="GHEA Grapalat" w:cs="Tahoma"/>
          <w:sz w:val="20"/>
          <w:lang w:val="hy-AM"/>
        </w:rPr>
        <w:t>որոշելու</w:t>
      </w:r>
      <w:r>
        <w:rPr>
          <w:rFonts w:ascii="GHEA Grapalat" w:hAnsi="GHEA Grapalat" w:cs="Arial Armenian"/>
          <w:sz w:val="20"/>
          <w:lang w:val="hy-AM"/>
        </w:rPr>
        <w:t xml:space="preserve"> </w:t>
      </w:r>
      <w:r>
        <w:rPr>
          <w:rFonts w:ascii="GHEA Grapalat" w:hAnsi="GHEA Grapalat" w:cs="Tahoma"/>
          <w:sz w:val="20"/>
          <w:lang w:val="hy-AM"/>
        </w:rPr>
        <w:t>նիստի</w:t>
      </w:r>
      <w:r>
        <w:rPr>
          <w:rFonts w:ascii="GHEA Grapalat" w:hAnsi="GHEA Grapalat" w:cs="Arial Armenian"/>
          <w:sz w:val="20"/>
          <w:lang w:val="hy-AM"/>
        </w:rPr>
        <w:t xml:space="preserve"> </w:t>
      </w:r>
      <w:r>
        <w:rPr>
          <w:rFonts w:ascii="GHEA Grapalat" w:hAnsi="GHEA Grapalat" w:cs="Tahoma"/>
          <w:sz w:val="20"/>
          <w:lang w:val="hy-AM"/>
        </w:rPr>
        <w:t>ավարտին</w:t>
      </w:r>
      <w:r>
        <w:rPr>
          <w:rFonts w:ascii="GHEA Grapalat" w:hAnsi="GHEA Grapalat" w:cs="Arial Armenian"/>
          <w:sz w:val="20"/>
          <w:lang w:val="hy-AM"/>
        </w:rPr>
        <w:t xml:space="preserve"> </w:t>
      </w:r>
      <w:r>
        <w:rPr>
          <w:rFonts w:ascii="GHEA Grapalat" w:hAnsi="GHEA Grapalat" w:cs="Tahoma"/>
          <w:sz w:val="20"/>
          <w:lang w:val="hy-AM"/>
        </w:rPr>
        <w:t>հաջորդող</w:t>
      </w:r>
      <w:r>
        <w:rPr>
          <w:rFonts w:ascii="GHEA Grapalat" w:hAnsi="GHEA Grapalat" w:cs="Arial Armenian"/>
          <w:sz w:val="20"/>
          <w:lang w:val="hy-AM"/>
        </w:rPr>
        <w:t xml:space="preserve"> </w:t>
      </w:r>
      <w:r>
        <w:rPr>
          <w:rFonts w:ascii="GHEA Grapalat" w:hAnsi="GHEA Grapalat" w:cs="Tahoma"/>
          <w:sz w:val="20"/>
          <w:lang w:val="hy-AM"/>
        </w:rPr>
        <w:t>աշխատանքային</w:t>
      </w:r>
      <w:r>
        <w:rPr>
          <w:rFonts w:ascii="GHEA Grapalat" w:hAnsi="GHEA Grapalat" w:cs="Arial Armenian"/>
          <w:sz w:val="20"/>
          <w:lang w:val="hy-AM"/>
        </w:rPr>
        <w:t xml:space="preserve"> </w:t>
      </w:r>
      <w:r>
        <w:rPr>
          <w:rFonts w:ascii="GHEA Grapalat" w:hAnsi="GHEA Grapalat" w:cs="Tahoma"/>
          <w:sz w:val="20"/>
          <w:lang w:val="hy-AM"/>
        </w:rPr>
        <w:t>օրը</w:t>
      </w:r>
      <w:r>
        <w:rPr>
          <w:rFonts w:ascii="GHEA Grapalat" w:hAnsi="GHEA Grapalat" w:cs="Arial Armenian"/>
          <w:sz w:val="20"/>
          <w:lang w:val="hy-AM"/>
        </w:rPr>
        <w:t xml:space="preserve">  </w:t>
      </w:r>
      <w:r>
        <w:rPr>
          <w:rFonts w:ascii="GHEA Grapalat" w:hAnsi="GHEA Grapalat" w:cs="Tahoma"/>
          <w:sz w:val="20"/>
          <w:lang w:val="hy-AM"/>
        </w:rPr>
        <w:t>հանձնաժողովի</w:t>
      </w:r>
      <w:r>
        <w:rPr>
          <w:rFonts w:ascii="GHEA Grapalat" w:hAnsi="GHEA Grapalat" w:cs="Arial Armenian"/>
          <w:sz w:val="20"/>
          <w:lang w:val="hy-AM"/>
        </w:rPr>
        <w:t xml:space="preserve"> </w:t>
      </w:r>
      <w:r>
        <w:rPr>
          <w:rFonts w:ascii="GHEA Grapalat" w:hAnsi="GHEA Grapalat" w:cs="Tahoma"/>
          <w:sz w:val="20"/>
          <w:lang w:val="hy-AM"/>
        </w:rPr>
        <w:t>քարտուղարը՝</w:t>
      </w:r>
    </w:p>
    <w:p w14:paraId="4872FAAD"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sz w:val="20"/>
          <w:lang w:val="hy-AM"/>
        </w:rPr>
        <w:tab/>
        <w:t>1) Հ</w:t>
      </w:r>
      <w:r>
        <w:rPr>
          <w:rFonts w:ascii="GHEA Grapalat" w:hAnsi="GHEA Grapalat" w:cs="Tahoma"/>
          <w:sz w:val="20"/>
          <w:lang w:val="hy-AM"/>
        </w:rPr>
        <w:t>ամակարգում</w:t>
      </w:r>
      <w:r>
        <w:rPr>
          <w:rFonts w:ascii="GHEA Grapalat" w:hAnsi="GHEA Grapalat" w:cs="Arial Armenian"/>
          <w:sz w:val="20"/>
          <w:lang w:val="hy-AM"/>
        </w:rPr>
        <w:t xml:space="preserve"> </w:t>
      </w:r>
      <w:r>
        <w:rPr>
          <w:rFonts w:ascii="GHEA Grapalat" w:hAnsi="GHEA Grapalat" w:cs="Tahoma"/>
          <w:sz w:val="20"/>
          <w:lang w:val="hy-AM"/>
        </w:rPr>
        <w:t>նշում</w:t>
      </w:r>
      <w:r>
        <w:rPr>
          <w:rFonts w:ascii="GHEA Grapalat" w:hAnsi="GHEA Grapalat" w:cs="Arial Armenian"/>
          <w:sz w:val="20"/>
          <w:lang w:val="hy-AM"/>
        </w:rPr>
        <w:t xml:space="preserve"> </w:t>
      </w:r>
      <w:r>
        <w:rPr>
          <w:rFonts w:ascii="GHEA Grapalat" w:hAnsi="GHEA Grapalat" w:cs="Tahoma"/>
          <w:sz w:val="20"/>
          <w:lang w:val="hy-AM"/>
        </w:rPr>
        <w:t>է</w:t>
      </w:r>
      <w:r>
        <w:rPr>
          <w:rFonts w:ascii="GHEA Grapalat" w:hAnsi="GHEA Grapalat" w:cs="Arial Armenian"/>
          <w:sz w:val="20"/>
          <w:lang w:val="hy-AM"/>
        </w:rPr>
        <w:t xml:space="preserve"> </w:t>
      </w:r>
      <w:r>
        <w:rPr>
          <w:rFonts w:ascii="GHEA Grapalat" w:hAnsi="GHEA Grapalat" w:cs="Tahoma"/>
          <w:sz w:val="20"/>
          <w:lang w:val="hy-AM"/>
        </w:rPr>
        <w:t>ընթացակարգի</w:t>
      </w:r>
      <w:r>
        <w:rPr>
          <w:rFonts w:ascii="GHEA Grapalat" w:hAnsi="GHEA Grapalat" w:cs="Arial Armenian"/>
          <w:sz w:val="20"/>
          <w:lang w:val="hy-AM"/>
        </w:rPr>
        <w:t xml:space="preserve"> </w:t>
      </w:r>
      <w:r>
        <w:rPr>
          <w:rFonts w:ascii="GHEA Grapalat" w:hAnsi="GHEA Grapalat" w:cs="Tahoma"/>
          <w:sz w:val="20"/>
          <w:lang w:val="hy-AM"/>
        </w:rPr>
        <w:t>բավարար</w:t>
      </w:r>
      <w:r>
        <w:rPr>
          <w:rFonts w:ascii="GHEA Grapalat" w:hAnsi="GHEA Grapalat" w:cs="Arial Armenian"/>
          <w:sz w:val="20"/>
          <w:lang w:val="hy-AM"/>
        </w:rPr>
        <w:t xml:space="preserve"> </w:t>
      </w:r>
      <w:r>
        <w:rPr>
          <w:rFonts w:ascii="GHEA Grapalat" w:hAnsi="GHEA Grapalat" w:cs="Tahoma"/>
          <w:sz w:val="20"/>
          <w:lang w:val="hy-AM"/>
        </w:rPr>
        <w:t>գնահատված</w:t>
      </w:r>
      <w:r>
        <w:rPr>
          <w:rFonts w:ascii="GHEA Grapalat" w:hAnsi="GHEA Grapalat" w:cs="Arial Armenian"/>
          <w:sz w:val="20"/>
          <w:lang w:val="hy-AM"/>
        </w:rPr>
        <w:t xml:space="preserve"> </w:t>
      </w:r>
      <w:r>
        <w:rPr>
          <w:rFonts w:ascii="GHEA Grapalat" w:hAnsi="GHEA Grapalat" w:cs="Tahoma"/>
          <w:sz w:val="20"/>
          <w:lang w:val="hy-AM"/>
        </w:rPr>
        <w:t>մասնակից</w:t>
      </w:r>
      <w:r>
        <w:rPr>
          <w:rFonts w:ascii="GHEA Grapalat" w:hAnsi="GHEA Grapalat" w:cs="Tahoma"/>
          <w:sz w:val="20"/>
          <w:lang w:val="hy-AM"/>
        </w:rPr>
        <w:softHyphen/>
        <w:t>նե</w:t>
      </w:r>
      <w:r>
        <w:rPr>
          <w:rFonts w:ascii="GHEA Grapalat" w:hAnsi="GHEA Grapalat" w:cs="Tahoma"/>
          <w:sz w:val="20"/>
          <w:lang w:val="hy-AM"/>
        </w:rPr>
        <w:softHyphen/>
        <w:t>րին՝</w:t>
      </w:r>
      <w:r>
        <w:rPr>
          <w:rFonts w:ascii="GHEA Grapalat" w:hAnsi="GHEA Grapalat" w:cs="Arial Armenian"/>
          <w:sz w:val="20"/>
          <w:lang w:val="hy-AM"/>
        </w:rPr>
        <w:t xml:space="preserve"> </w:t>
      </w:r>
      <w:r>
        <w:rPr>
          <w:rFonts w:ascii="GHEA Grapalat" w:hAnsi="GHEA Grapalat" w:cs="Tahoma"/>
          <w:sz w:val="20"/>
          <w:lang w:val="hy-AM"/>
        </w:rPr>
        <w:t>նրանց</w:t>
      </w:r>
      <w:r>
        <w:rPr>
          <w:rFonts w:ascii="GHEA Grapalat" w:hAnsi="GHEA Grapalat" w:cs="Arial Armenian"/>
          <w:sz w:val="20"/>
          <w:lang w:val="hy-AM"/>
        </w:rPr>
        <w:t xml:space="preserve"> </w:t>
      </w:r>
      <w:r>
        <w:rPr>
          <w:rFonts w:ascii="GHEA Grapalat" w:hAnsi="GHEA Grapalat" w:cs="Tahoma"/>
          <w:sz w:val="20"/>
          <w:lang w:val="hy-AM"/>
        </w:rPr>
        <w:t>դասակարգելով ըստ գնահատման արդյունքների և գնային առաջարկների.</w:t>
      </w:r>
    </w:p>
    <w:p w14:paraId="7E078FD7" w14:textId="77777777" w:rsidR="004E191A" w:rsidRDefault="004E191A" w:rsidP="00C365FC">
      <w:pPr>
        <w:pStyle w:val="norm"/>
        <w:spacing w:line="240" w:lineRule="auto"/>
        <w:ind w:firstLine="706"/>
        <w:rPr>
          <w:rFonts w:ascii="GHEA Grapalat" w:hAnsi="GHEA Grapalat" w:cs="Tahoma"/>
          <w:sz w:val="20"/>
          <w:lang w:val="hy-AM"/>
        </w:rPr>
      </w:pPr>
      <w:r>
        <w:rPr>
          <w:rFonts w:ascii="GHEA Grapalat" w:hAnsi="GHEA Grapalat" w:cs="Tahoma"/>
          <w:sz w:val="20"/>
          <w:lang w:val="hy-AM"/>
        </w:rPr>
        <w:lastRenderedPageBreak/>
        <w:tab/>
        <w:t>2) Համակարգի միջոցով ընթացակարգի մասնակիցների էլեկտրոնային փոստին ուղարկում է գնահատման արդյունքների մասին հանձնաժողովի նիստի արձանագրու</w:t>
      </w:r>
      <w:r>
        <w:rPr>
          <w:rFonts w:ascii="GHEA Grapalat" w:hAnsi="GHEA Grapalat" w:cs="Tahoma"/>
          <w:sz w:val="20"/>
          <w:lang w:val="hy-AM"/>
        </w:rPr>
        <w:softHyphen/>
        <w:t>թյունը:</w:t>
      </w:r>
    </w:p>
    <w:p w14:paraId="032638E0" w14:textId="0F75BA8D" w:rsidR="004E191A" w:rsidRDefault="00C365FC" w:rsidP="00C365FC">
      <w:pPr>
        <w:pStyle w:val="norm"/>
        <w:spacing w:line="240" w:lineRule="auto"/>
        <w:ind w:firstLine="567"/>
        <w:rPr>
          <w:rFonts w:ascii="GHEA Grapalat" w:hAnsi="GHEA Grapalat" w:cs="Tahoma"/>
          <w:sz w:val="20"/>
          <w:lang w:val="hy-AM"/>
        </w:rPr>
      </w:pPr>
      <w:r>
        <w:rPr>
          <w:rFonts w:ascii="GHEA Grapalat" w:hAnsi="GHEA Grapalat"/>
          <w:spacing w:val="-6"/>
          <w:sz w:val="20"/>
          <w:lang w:val="hy-AM"/>
        </w:rPr>
        <w:t xml:space="preserve">  </w:t>
      </w:r>
      <w:r w:rsidR="004E191A">
        <w:rPr>
          <w:rFonts w:ascii="GHEA Grapalat" w:hAnsi="GHEA Grapalat"/>
          <w:spacing w:val="-6"/>
          <w:sz w:val="20"/>
          <w:lang w:val="hy-AM"/>
        </w:rPr>
        <w:t xml:space="preserve">8.24 </w:t>
      </w:r>
      <w:r w:rsidR="004E191A">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4E191A">
        <w:rPr>
          <w:rFonts w:ascii="GHEA Grapalat" w:hAnsi="GHEA Grapalat" w:cs="Sylfaen"/>
          <w:lang w:val="hy-AM"/>
        </w:rPr>
        <w:t xml:space="preserve"> </w:t>
      </w:r>
      <w:r w:rsidR="004E191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C608FF6" w14:textId="07BA0BC3" w:rsidR="004E191A" w:rsidRPr="004901A1" w:rsidRDefault="0026679D" w:rsidP="00E26669">
      <w:pPr>
        <w:pStyle w:val="NormalWeb"/>
        <w:rPr>
          <w:rFonts w:cs="Tahoma"/>
          <w:sz w:val="20"/>
          <w:szCs w:val="20"/>
          <w:lang w:eastAsia="ru-RU"/>
        </w:rPr>
      </w:pPr>
      <w:r w:rsidRPr="004901A1">
        <w:rPr>
          <w:rFonts w:cs="Tahoma"/>
          <w:sz w:val="20"/>
          <w:szCs w:val="20"/>
          <w:lang w:eastAsia="ru-RU"/>
        </w:rPr>
        <w:t xml:space="preserve">          </w:t>
      </w:r>
      <w:r w:rsidR="004E191A" w:rsidRPr="004901A1">
        <w:rPr>
          <w:rFonts w:cs="Tahoma"/>
          <w:sz w:val="20"/>
          <w:szCs w:val="20"/>
          <w:lang w:eastAsia="ru-RU"/>
        </w:rPr>
        <w:t>8.25 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14:paraId="4F7FBF1D" w14:textId="366BE540" w:rsidR="004E191A" w:rsidRPr="004901A1" w:rsidRDefault="004E191A" w:rsidP="00E26669">
      <w:pPr>
        <w:pStyle w:val="NormalWeb"/>
        <w:rPr>
          <w:rFonts w:cs="Tahoma"/>
          <w:sz w:val="20"/>
          <w:szCs w:val="20"/>
          <w:lang w:eastAsia="ru-RU"/>
        </w:rPr>
      </w:pPr>
      <w:r w:rsidRPr="004901A1">
        <w:rPr>
          <w:rFonts w:cs="Tahoma"/>
          <w:sz w:val="20"/>
          <w:szCs w:val="20"/>
          <w:lang w:eastAsia="ru-RU"/>
        </w:rPr>
        <w:t xml:space="preserve">Անգործության ժամկետը սույն ընթացակարգի դեպքում </w:t>
      </w:r>
      <w:r w:rsidRPr="00191D5C">
        <w:rPr>
          <w:rFonts w:cs="Tahoma"/>
          <w:b/>
          <w:bCs/>
          <w:sz w:val="22"/>
          <w:szCs w:val="22"/>
          <w:lang w:eastAsia="ru-RU"/>
        </w:rPr>
        <w:t>«</w:t>
      </w:r>
      <w:r w:rsidR="00C365FC" w:rsidRPr="00191D5C">
        <w:rPr>
          <w:rFonts w:cs="Tahoma"/>
          <w:b/>
          <w:bCs/>
          <w:sz w:val="22"/>
          <w:szCs w:val="22"/>
          <w:lang w:eastAsia="ru-RU"/>
        </w:rPr>
        <w:t>10</w:t>
      </w:r>
      <w:r w:rsidRPr="00191D5C">
        <w:rPr>
          <w:rFonts w:cs="Tahoma"/>
          <w:b/>
          <w:bCs/>
          <w:sz w:val="22"/>
          <w:szCs w:val="22"/>
          <w:lang w:eastAsia="ru-RU"/>
        </w:rPr>
        <w:t>»</w:t>
      </w:r>
      <w:r w:rsidRPr="004901A1">
        <w:rPr>
          <w:rFonts w:cs="Tahoma"/>
          <w:sz w:val="20"/>
          <w:szCs w:val="20"/>
          <w:lang w:eastAsia="ru-RU"/>
        </w:rPr>
        <w:t xml:space="preserve"> օրացուցային օր է։ Անգործության ժամկետը կիրառելի.</w:t>
      </w:r>
    </w:p>
    <w:p w14:paraId="72D397EB" w14:textId="77777777" w:rsidR="004E191A" w:rsidRPr="004901A1" w:rsidRDefault="004E191A" w:rsidP="00E26669">
      <w:pPr>
        <w:pStyle w:val="NormalWeb"/>
        <w:rPr>
          <w:rFonts w:cs="Tahoma"/>
          <w:sz w:val="20"/>
          <w:szCs w:val="20"/>
          <w:lang w:eastAsia="ru-RU"/>
        </w:rPr>
      </w:pPr>
      <w:r w:rsidRPr="004901A1">
        <w:rPr>
          <w:rFonts w:cs="Tahoma"/>
          <w:sz w:val="20"/>
          <w:szCs w:val="20"/>
          <w:lang w:eastAsia="ru-RU"/>
        </w:rPr>
        <w:t>- չէ, եթե միայն մեկ մասնակից է հայտ ներկայացրել, որի հետ կնքվում է պայմանագիր,</w:t>
      </w:r>
    </w:p>
    <w:p w14:paraId="3A781127" w14:textId="77777777" w:rsidR="004E191A" w:rsidRPr="004901A1" w:rsidRDefault="004E191A" w:rsidP="00E26669">
      <w:pPr>
        <w:pStyle w:val="NormalWeb"/>
        <w:rPr>
          <w:rFonts w:cs="Tahoma"/>
          <w:sz w:val="20"/>
          <w:szCs w:val="20"/>
          <w:lang w:eastAsia="ru-RU"/>
        </w:rPr>
      </w:pPr>
      <w:r w:rsidRPr="004901A1">
        <w:rPr>
          <w:rFonts w:cs="Tahoma"/>
          <w:sz w:val="20"/>
          <w:szCs w:val="20"/>
          <w:lang w:eastAsia="ru-RU"/>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6F44CD5E" w14:textId="73C5C5A1" w:rsidR="004E191A" w:rsidRPr="004901A1" w:rsidRDefault="006B2D16" w:rsidP="00E26669">
      <w:pPr>
        <w:pStyle w:val="NormalWeb"/>
        <w:rPr>
          <w:rFonts w:cs="Tahoma"/>
          <w:sz w:val="20"/>
          <w:szCs w:val="20"/>
          <w:lang w:eastAsia="ru-RU"/>
        </w:rPr>
      </w:pPr>
      <w:r w:rsidRPr="004901A1">
        <w:rPr>
          <w:rFonts w:cs="Tahoma"/>
          <w:sz w:val="20"/>
          <w:szCs w:val="20"/>
          <w:lang w:eastAsia="ru-RU"/>
        </w:rPr>
        <w:t xml:space="preserve">          </w:t>
      </w:r>
      <w:r w:rsidR="004E191A" w:rsidRPr="004901A1">
        <w:rPr>
          <w:rFonts w:cs="Tahoma"/>
          <w:sz w:val="20"/>
          <w:szCs w:val="20"/>
          <w:lang w:eastAsia="ru-RU"/>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06BF6F90" w14:textId="77777777" w:rsidR="004E191A" w:rsidRDefault="004E191A" w:rsidP="004E191A">
      <w:pPr>
        <w:ind w:firstLine="567"/>
        <w:jc w:val="center"/>
        <w:rPr>
          <w:rFonts w:ascii="GHEA Grapalat" w:hAnsi="GHEA Grapalat"/>
          <w:b/>
          <w:sz w:val="20"/>
          <w:lang w:val="es-ES"/>
        </w:rPr>
      </w:pPr>
    </w:p>
    <w:p w14:paraId="79278B20"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7D114415" w14:textId="77777777" w:rsidR="004E191A" w:rsidRDefault="004E191A" w:rsidP="004E191A">
      <w:pPr>
        <w:jc w:val="center"/>
        <w:rPr>
          <w:rFonts w:ascii="GHEA Grapalat" w:hAnsi="GHEA Grapalat"/>
          <w:b/>
          <w:iCs/>
          <w:sz w:val="20"/>
          <w:lang w:val="af-ZA"/>
        </w:rPr>
      </w:pPr>
    </w:p>
    <w:p w14:paraId="1A6DC468" w14:textId="77777777" w:rsidR="004E191A" w:rsidRDefault="004E191A" w:rsidP="004E191A">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0014771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w:t>
      </w:r>
      <w:r>
        <w:rPr>
          <w:rFonts w:ascii="GHEA Grapalat" w:hAnsi="GHEA Grapalat" w:cs="Sylfaen"/>
          <w:sz w:val="20"/>
          <w:lang w:val="hy-AM"/>
        </w:rPr>
        <w:t>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25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2C2A6941"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շինարարական աշխատանքների գնման դեպքում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proofErr w:type="spellStart"/>
      <w:r>
        <w:rPr>
          <w:rFonts w:ascii="GHEA Grapalat" w:hAnsi="GHEA Grapalat" w:cs="Sylfaen"/>
          <w:sz w:val="20"/>
        </w:rPr>
        <w:t>են</w:t>
      </w:r>
      <w:proofErr w:type="spellEnd"/>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սարքերը և սարքավորումները: </w:t>
      </w:r>
    </w:p>
    <w:p w14:paraId="7214B4A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9.4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ծանուցումն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ուղարկելու</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cs="Sylfaen"/>
          <w:sz w:val="20"/>
          <w:lang w:val="ru-RU"/>
        </w:rPr>
        <w:t>ուղարկում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տրամադրված</w:t>
      </w:r>
      <w:r>
        <w:rPr>
          <w:rFonts w:ascii="GHEA Grapalat" w:hAnsi="GHEA Grapalat" w:cs="Sylfaen"/>
          <w:sz w:val="20"/>
          <w:lang w:val="af-ZA"/>
        </w:rPr>
        <w:t xml:space="preserve"> </w:t>
      </w:r>
      <w:r>
        <w:rPr>
          <w:rFonts w:ascii="GHEA Grapalat" w:hAnsi="GHEA Grapalat" w:cs="Sylfaen"/>
          <w:sz w:val="20"/>
          <w:lang w:val="ru-RU"/>
        </w:rPr>
        <w:t>լինելու</w:t>
      </w:r>
      <w:r>
        <w:rPr>
          <w:rFonts w:ascii="GHEA Grapalat" w:hAnsi="GHEA Grapalat" w:cs="Sylfaen"/>
          <w:sz w:val="20"/>
          <w:lang w:val="af-ZA"/>
        </w:rPr>
        <w:t xml:space="preserve"> </w:t>
      </w:r>
      <w:r>
        <w:rPr>
          <w:rFonts w:ascii="GHEA Grapalat" w:hAnsi="GHEA Grapalat" w:cs="Sylfaen"/>
          <w:sz w:val="20"/>
          <w:lang w:val="ru-RU"/>
        </w:rPr>
        <w:t>մասին</w:t>
      </w:r>
      <w:r>
        <w:rPr>
          <w:rFonts w:ascii="GHEA Grapalat" w:hAnsi="GHEA Grapalat" w:cs="Sylfaen"/>
          <w:sz w:val="20"/>
          <w:lang w:val="af-ZA"/>
        </w:rPr>
        <w:t>:</w:t>
      </w:r>
    </w:p>
    <w:p w14:paraId="1F639AE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.5</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proofErr w:type="spellStart"/>
      <w:r>
        <w:rPr>
          <w:rFonts w:ascii="GHEA Grapalat" w:hAnsi="GHEA Grapalat" w:cs="Sylfaen"/>
          <w:sz w:val="20"/>
        </w:rPr>
        <w:t>ապահովում</w:t>
      </w:r>
      <w:proofErr w:type="spellEnd"/>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4B3A4BC9"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proofErr w:type="spellStart"/>
      <w:r>
        <w:rPr>
          <w:rFonts w:ascii="GHEA Grapalat" w:hAnsi="GHEA Grapalat" w:cs="Sylfaen"/>
          <w:sz w:val="20"/>
        </w:rPr>
        <w:t>հաստատմանը</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Sylfaen"/>
          <w:sz w:val="20"/>
        </w:rPr>
        <w:t>ուղեկցող</w:t>
      </w:r>
      <w:proofErr w:type="spellEnd"/>
      <w:r>
        <w:rPr>
          <w:rFonts w:ascii="GHEA Grapalat" w:hAnsi="GHEA Grapalat" w:cs="Sylfaen"/>
          <w:sz w:val="20"/>
          <w:lang w:val="af-ZA"/>
        </w:rPr>
        <w:t xml:space="preserve"> </w:t>
      </w:r>
      <w:proofErr w:type="spellStart"/>
      <w:r>
        <w:rPr>
          <w:rFonts w:ascii="GHEA Grapalat" w:hAnsi="GHEA Grapalat" w:cs="Sylfaen"/>
          <w:sz w:val="20"/>
        </w:rPr>
        <w:t>գրությամբ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proofErr w:type="spellStart"/>
      <w:r>
        <w:rPr>
          <w:rFonts w:ascii="GHEA Grapalat" w:hAnsi="GHEA Grapalat" w:cs="Sylfaen"/>
          <w:sz w:val="20"/>
        </w:rPr>
        <w:t>մասնակցին</w:t>
      </w:r>
      <w:proofErr w:type="spellEnd"/>
      <w:r>
        <w:rPr>
          <w:rFonts w:ascii="GHEA Grapalat" w:hAnsi="GHEA Grapalat" w:cs="Sylfaen"/>
          <w:sz w:val="20"/>
          <w:lang w:val="hy-AM"/>
        </w:rPr>
        <w:t>:</w:t>
      </w:r>
    </w:p>
    <w:p w14:paraId="167A3CE2"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.6</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առաջարկ</w:t>
      </w:r>
      <w:r>
        <w:rPr>
          <w:rFonts w:ascii="GHEA Grapalat" w:hAnsi="GHEA Grapalat" w:cs="Sylfaen"/>
          <w:sz w:val="20"/>
        </w:rPr>
        <w:t>ը</w:t>
      </w:r>
      <w:r>
        <w:rPr>
          <w:rFonts w:ascii="GHEA Grapalat" w:hAnsi="GHEA Grapalat" w:cs="Sylfaen"/>
          <w:sz w:val="20"/>
          <w:lang w:val="af-ZA"/>
        </w:rPr>
        <w:t xml:space="preserve"> </w:t>
      </w:r>
      <w:r>
        <w:rPr>
          <w:rFonts w:ascii="GHEA Grapalat" w:hAnsi="GHEA Grapalat" w:cs="Sylfaen"/>
          <w:sz w:val="20"/>
          <w:lang w:val="ru-RU"/>
        </w:rPr>
        <w:t>ստացած</w:t>
      </w:r>
      <w:r>
        <w:rPr>
          <w:rFonts w:ascii="GHEA Grapalat" w:hAnsi="GHEA Grapalat" w:cs="Sylfaen"/>
          <w:sz w:val="20"/>
          <w:lang w:val="af-ZA"/>
        </w:rPr>
        <w:t xml:space="preserve"> </w:t>
      </w:r>
      <w:proofErr w:type="spellStart"/>
      <w:r>
        <w:rPr>
          <w:rFonts w:ascii="GHEA Grapalat" w:hAnsi="GHEA Grapalat" w:cs="Sylfaen"/>
          <w:sz w:val="20"/>
        </w:rPr>
        <w:t>ընտրված</w:t>
      </w:r>
      <w:proofErr w:type="spellEnd"/>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rPr>
        <w:t>հ</w:t>
      </w:r>
      <w:r>
        <w:rPr>
          <w:rFonts w:ascii="GHEA Grapalat" w:hAnsi="GHEA Grapalat" w:cs="Sylfaen"/>
          <w:sz w:val="20"/>
          <w:lang w:val="ru-RU"/>
        </w:rPr>
        <w:t>ամակարգի</w:t>
      </w:r>
      <w:r>
        <w:rPr>
          <w:rFonts w:ascii="GHEA Grapalat" w:hAnsi="GHEA Grapalat" w:cs="Sylfaen"/>
          <w:sz w:val="20"/>
          <w:lang w:val="af-ZA"/>
        </w:rPr>
        <w:t xml:space="preserve"> </w:t>
      </w:r>
      <w:r>
        <w:rPr>
          <w:rFonts w:ascii="GHEA Grapalat" w:hAnsi="GHEA Grapalat" w:cs="Sylfaen"/>
          <w:sz w:val="20"/>
          <w:lang w:val="ru-RU"/>
        </w:rPr>
        <w:t>միջոցով</w:t>
      </w:r>
      <w:r>
        <w:rPr>
          <w:rFonts w:ascii="GHEA Grapalat" w:hAnsi="GHEA Grapalat" w:cs="Sylfaen"/>
          <w:sz w:val="20"/>
          <w:lang w:val="af-ZA"/>
        </w:rPr>
        <w:t xml:space="preserve"> </w:t>
      </w:r>
      <w:r>
        <w:rPr>
          <w:rFonts w:ascii="GHEA Grapalat" w:hAnsi="GHEA Grapalat" w:cs="Sylfaen"/>
          <w:sz w:val="20"/>
          <w:lang w:val="ru-RU"/>
        </w:rPr>
        <w:t>ընդունում</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մերժում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իրեն</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w:t>
      </w:r>
    </w:p>
    <w:p w14:paraId="6A7E5BED" w14:textId="77777777" w:rsidR="004E191A" w:rsidRDefault="004E191A" w:rsidP="004E191A">
      <w:pPr>
        <w:pStyle w:val="BodyTextIndent"/>
        <w:spacing w:after="0" w:line="240" w:lineRule="auto"/>
        <w:ind w:firstLine="567"/>
        <w:rPr>
          <w:rFonts w:ascii="GHEA Grapalat" w:hAnsi="GHEA Grapalat" w:cs="Sylfaen"/>
          <w:sz w:val="20"/>
          <w:szCs w:val="24"/>
          <w:lang w:val="af-ZA"/>
        </w:rPr>
      </w:pPr>
      <w:r>
        <w:rPr>
          <w:rFonts w:ascii="GHEA Grapalat" w:hAnsi="GHEA Grapalat" w:cs="Sylfaen"/>
          <w:sz w:val="20"/>
          <w:szCs w:val="24"/>
          <w:lang w:val="af-ZA"/>
        </w:rPr>
        <w:t>9.</w:t>
      </w:r>
      <w:r>
        <w:rPr>
          <w:rFonts w:ascii="GHEA Grapalat" w:hAnsi="GHEA Grapalat" w:cs="Sylfaen"/>
          <w:sz w:val="20"/>
          <w:szCs w:val="24"/>
          <w:lang w:val="hy-AM"/>
        </w:rPr>
        <w:t>7</w:t>
      </w:r>
      <w:r>
        <w:rPr>
          <w:rFonts w:ascii="GHEA Grapalat" w:hAnsi="GHEA Grapalat" w:cs="Sylfaen"/>
          <w:sz w:val="20"/>
          <w:szCs w:val="24"/>
          <w:lang w:val="af-ZA"/>
        </w:rPr>
        <w:t xml:space="preserve">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.5</w:t>
      </w:r>
      <w:r>
        <w:rPr>
          <w:rFonts w:ascii="GHEA Grapalat" w:hAnsi="GHEA Grapalat" w:cs="Sylfaen"/>
          <w:sz w:val="20"/>
          <w:szCs w:val="24"/>
          <w:lang w:val="af-ZA"/>
        </w:rPr>
        <w:t xml:space="preserve">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hy-AM"/>
        </w:rPr>
        <w:t>կանխավճարի չափի կամ</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spacing w:val="-8"/>
          <w:sz w:val="20"/>
          <w:lang w:val="af-ZA"/>
        </w:rPr>
        <w:t xml:space="preserve"> </w:t>
      </w:r>
    </w:p>
    <w:p w14:paraId="0C998B49" w14:textId="77777777" w:rsidR="004E191A" w:rsidRDefault="004E191A" w:rsidP="004E191A">
      <w:pPr>
        <w:pStyle w:val="BodyTextIndent"/>
        <w:spacing w:after="0" w:line="240" w:lineRule="auto"/>
        <w:ind w:firstLine="567"/>
        <w:rPr>
          <w:rFonts w:ascii="GHEA Grapalat" w:hAnsi="GHEA Grapalat" w:cs="Sylfaen"/>
          <w:sz w:val="20"/>
          <w:szCs w:val="24"/>
          <w:lang w:val="hy-AM"/>
        </w:rPr>
      </w:pPr>
      <w:r>
        <w:rPr>
          <w:rFonts w:ascii="GHEA Grapalat" w:hAnsi="GHEA Grapalat" w:cs="Sylfaen"/>
          <w:sz w:val="20"/>
          <w:szCs w:val="24"/>
          <w:lang w:val="af-ZA"/>
        </w:rPr>
        <w:t>9</w:t>
      </w:r>
      <w:r>
        <w:rPr>
          <w:rFonts w:ascii="GHEA Grapalat" w:hAnsi="GHEA Grapalat" w:cs="Sylfaen"/>
          <w:sz w:val="20"/>
          <w:szCs w:val="24"/>
          <w:lang w:val="hy-AM"/>
        </w:rPr>
        <w:t>.8</w:t>
      </w:r>
      <w:r>
        <w:rPr>
          <w:rFonts w:ascii="GHEA Grapalat" w:hAnsi="GHEA Grapalat" w:cs="Sylfaen"/>
          <w:sz w:val="20"/>
          <w:szCs w:val="24"/>
          <w:lang w:val="af-ZA"/>
        </w:rPr>
        <w:t xml:space="preserve"> </w:t>
      </w:r>
      <w:r>
        <w:rPr>
          <w:rFonts w:ascii="GHEA Grapalat" w:hAnsi="GHEA Grapalat" w:cs="Sylfaen"/>
          <w:sz w:val="20"/>
          <w:szCs w:val="24"/>
          <w:lang w:val="ru-RU"/>
        </w:rPr>
        <w:t>Պայմանագիրը</w:t>
      </w:r>
      <w:r>
        <w:rPr>
          <w:rFonts w:ascii="GHEA Grapalat" w:hAnsi="GHEA Grapalat" w:cs="Sylfaen"/>
          <w:sz w:val="20"/>
          <w:szCs w:val="24"/>
          <w:lang w:val="af-ZA"/>
        </w:rPr>
        <w:t xml:space="preserve"> </w:t>
      </w:r>
      <w:r>
        <w:rPr>
          <w:rFonts w:ascii="GHEA Grapalat" w:hAnsi="GHEA Grapalat" w:cs="Sylfaen"/>
          <w:sz w:val="20"/>
          <w:szCs w:val="24"/>
          <w:lang w:val="ru-RU"/>
        </w:rPr>
        <w:t>կնքվելուն</w:t>
      </w:r>
      <w:r>
        <w:rPr>
          <w:rFonts w:ascii="GHEA Grapalat" w:hAnsi="GHEA Grapalat" w:cs="Sylfaen"/>
          <w:sz w:val="20"/>
          <w:szCs w:val="24"/>
          <w:lang w:val="af-ZA"/>
        </w:rPr>
        <w:t xml:space="preserve"> </w:t>
      </w:r>
      <w:r>
        <w:rPr>
          <w:rFonts w:ascii="GHEA Grapalat" w:hAnsi="GHEA Grapalat" w:cs="Sylfaen"/>
          <w:sz w:val="20"/>
          <w:szCs w:val="24"/>
          <w:lang w:val="ru-RU"/>
        </w:rPr>
        <w:t>հաջորդող</w:t>
      </w:r>
      <w:r>
        <w:rPr>
          <w:rFonts w:ascii="GHEA Grapalat" w:hAnsi="GHEA Grapalat" w:cs="Sylfaen"/>
          <w:sz w:val="20"/>
          <w:szCs w:val="24"/>
          <w:lang w:val="af-ZA"/>
        </w:rPr>
        <w:t xml:space="preserve"> </w:t>
      </w:r>
      <w:r>
        <w:rPr>
          <w:rFonts w:ascii="GHEA Grapalat" w:hAnsi="GHEA Grapalat" w:cs="Sylfaen"/>
          <w:sz w:val="20"/>
          <w:szCs w:val="24"/>
          <w:lang w:val="ru-RU"/>
        </w:rPr>
        <w:t>աշխատանքային</w:t>
      </w:r>
      <w:r>
        <w:rPr>
          <w:rFonts w:ascii="GHEA Grapalat" w:hAnsi="GHEA Grapalat" w:cs="Sylfaen"/>
          <w:sz w:val="20"/>
          <w:szCs w:val="24"/>
          <w:lang w:val="af-ZA"/>
        </w:rPr>
        <w:t xml:space="preserve"> </w:t>
      </w:r>
      <w:r>
        <w:rPr>
          <w:rFonts w:ascii="GHEA Grapalat" w:hAnsi="GHEA Grapalat" w:cs="Sylfaen"/>
          <w:sz w:val="20"/>
          <w:szCs w:val="24"/>
          <w:lang w:val="ru-RU"/>
        </w:rPr>
        <w:t>օրը</w:t>
      </w:r>
      <w:r>
        <w:rPr>
          <w:rFonts w:ascii="GHEA Grapalat" w:hAnsi="GHEA Grapalat" w:cs="Sylfaen"/>
          <w:sz w:val="20"/>
          <w:szCs w:val="24"/>
          <w:lang w:val="af-ZA"/>
        </w:rPr>
        <w:t xml:space="preserve"> </w:t>
      </w:r>
      <w:r>
        <w:rPr>
          <w:rFonts w:ascii="GHEA Grapalat" w:hAnsi="GHEA Grapalat" w:cs="Sylfaen"/>
          <w:sz w:val="20"/>
          <w:szCs w:val="24"/>
          <w:lang w:val="ru-RU"/>
        </w:rPr>
        <w:t>հանձնաժողովի</w:t>
      </w:r>
      <w:r>
        <w:rPr>
          <w:rFonts w:ascii="GHEA Grapalat" w:hAnsi="GHEA Grapalat" w:cs="Sylfaen"/>
          <w:sz w:val="20"/>
          <w:szCs w:val="24"/>
          <w:lang w:val="af-ZA"/>
        </w:rPr>
        <w:t xml:space="preserve"> </w:t>
      </w:r>
      <w:r>
        <w:rPr>
          <w:rFonts w:ascii="GHEA Grapalat" w:hAnsi="GHEA Grapalat" w:cs="Sylfaen"/>
          <w:sz w:val="20"/>
          <w:szCs w:val="24"/>
          <w:lang w:val="ru-RU"/>
        </w:rPr>
        <w:t>քարտուղարը</w:t>
      </w:r>
      <w:r>
        <w:rPr>
          <w:rFonts w:ascii="GHEA Grapalat" w:hAnsi="GHEA Grapalat" w:cs="Sylfaen"/>
          <w:sz w:val="20"/>
          <w:szCs w:val="24"/>
          <w:lang w:val="af-ZA"/>
        </w:rPr>
        <w:t xml:space="preserve"> </w:t>
      </w:r>
      <w:r>
        <w:rPr>
          <w:rFonts w:ascii="GHEA Grapalat" w:hAnsi="GHEA Grapalat" w:cs="Sylfaen"/>
          <w:sz w:val="20"/>
          <w:szCs w:val="24"/>
        </w:rPr>
        <w:t>հ</w:t>
      </w:r>
      <w:r>
        <w:rPr>
          <w:rFonts w:ascii="GHEA Grapalat" w:hAnsi="GHEA Grapalat" w:cs="Sylfaen"/>
          <w:sz w:val="20"/>
          <w:szCs w:val="24"/>
          <w:lang w:val="ru-RU"/>
        </w:rPr>
        <w:t>ամակարգում</w:t>
      </w:r>
      <w:r>
        <w:rPr>
          <w:rFonts w:ascii="GHEA Grapalat" w:hAnsi="GHEA Grapalat" w:cs="Sylfaen"/>
          <w:sz w:val="20"/>
          <w:szCs w:val="24"/>
          <w:lang w:val="af-ZA"/>
        </w:rPr>
        <w:t xml:space="preserve"> </w:t>
      </w:r>
      <w:r>
        <w:rPr>
          <w:rFonts w:ascii="GHEA Grapalat" w:hAnsi="GHEA Grapalat" w:cs="Sylfaen"/>
          <w:sz w:val="20"/>
          <w:szCs w:val="24"/>
          <w:lang w:val="ru-RU"/>
        </w:rPr>
        <w:t>ավարտում</w:t>
      </w:r>
      <w:r>
        <w:rPr>
          <w:rFonts w:ascii="GHEA Grapalat" w:hAnsi="GHEA Grapalat" w:cs="Sylfaen"/>
          <w:sz w:val="20"/>
          <w:szCs w:val="24"/>
          <w:lang w:val="af-ZA"/>
        </w:rPr>
        <w:t xml:space="preserve"> </w:t>
      </w:r>
      <w:r>
        <w:rPr>
          <w:rFonts w:ascii="GHEA Grapalat" w:hAnsi="GHEA Grapalat" w:cs="Sylfaen"/>
          <w:sz w:val="20"/>
          <w:szCs w:val="24"/>
          <w:lang w:val="ru-RU"/>
        </w:rPr>
        <w:t>է</w:t>
      </w:r>
      <w:r>
        <w:rPr>
          <w:rFonts w:ascii="GHEA Grapalat" w:hAnsi="GHEA Grapalat" w:cs="Sylfaen"/>
          <w:sz w:val="20"/>
          <w:szCs w:val="24"/>
          <w:lang w:val="af-ZA"/>
        </w:rPr>
        <w:t xml:space="preserve"> </w:t>
      </w:r>
      <w:r>
        <w:rPr>
          <w:rFonts w:ascii="GHEA Grapalat" w:hAnsi="GHEA Grapalat" w:cs="Sylfaen"/>
          <w:sz w:val="20"/>
          <w:szCs w:val="24"/>
          <w:lang w:val="ru-RU"/>
        </w:rPr>
        <w:t>ընթացակարգը</w:t>
      </w:r>
      <w:r>
        <w:rPr>
          <w:rFonts w:ascii="GHEA Grapalat" w:hAnsi="GHEA Grapalat" w:cs="Sylfaen"/>
          <w:sz w:val="20"/>
          <w:szCs w:val="24"/>
          <w:lang w:val="af-ZA"/>
        </w:rPr>
        <w:t>:</w:t>
      </w:r>
    </w:p>
    <w:p w14:paraId="7981307B" w14:textId="77777777" w:rsidR="004E191A" w:rsidRDefault="004E191A" w:rsidP="004E191A">
      <w:pPr>
        <w:pStyle w:val="BodyTextIndent"/>
        <w:spacing w:after="0" w:line="240" w:lineRule="auto"/>
        <w:ind w:firstLine="567"/>
        <w:rPr>
          <w:rFonts w:ascii="GHEA Grapalat" w:hAnsi="GHEA Grapalat" w:cs="Sylfaen"/>
          <w:sz w:val="20"/>
          <w:szCs w:val="24"/>
          <w:lang w:val="hy-AM"/>
        </w:rPr>
      </w:pPr>
    </w:p>
    <w:p w14:paraId="36E546E5" w14:textId="77777777" w:rsidR="004E191A" w:rsidRDefault="004E191A" w:rsidP="004E191A">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14DD9BF5" w14:textId="77777777" w:rsidR="004E191A" w:rsidRDefault="004E191A" w:rsidP="004E191A">
      <w:pPr>
        <w:jc w:val="center"/>
        <w:rPr>
          <w:rFonts w:ascii="GHEA Grapalat" w:hAnsi="GHEA Grapalat"/>
          <w:b/>
          <w:iCs/>
          <w:sz w:val="20"/>
          <w:lang w:val="af-ZA"/>
        </w:rPr>
      </w:pPr>
    </w:p>
    <w:p w14:paraId="14B4B48A" w14:textId="77777777" w:rsidR="004E191A" w:rsidRDefault="004E191A" w:rsidP="004E191A">
      <w:pPr>
        <w:ind w:firstLine="567"/>
        <w:jc w:val="both"/>
        <w:rPr>
          <w:rFonts w:ascii="GHEA Grapalat" w:hAnsi="GHEA Grapalat" w:cs="Sylfaen"/>
          <w:sz w:val="20"/>
          <w:lang w:val="hy-AM"/>
        </w:rPr>
      </w:pPr>
      <w:r>
        <w:rPr>
          <w:rFonts w:ascii="GHEA Grapalat" w:hAnsi="GHEA Grapalat"/>
          <w:iCs/>
          <w:sz w:val="20"/>
          <w:lang w:val="af-ZA"/>
        </w:rPr>
        <w:t>10.</w:t>
      </w:r>
      <w:r>
        <w:rPr>
          <w:rFonts w:ascii="GHEA Grapalat" w:hAnsi="GHEA Grapalat" w:cs="Sylfaen"/>
          <w:sz w:val="20"/>
          <w:lang w:val="af-ZA"/>
        </w:rPr>
        <w:t>1</w:t>
      </w:r>
      <w:r>
        <w:rPr>
          <w:rFonts w:ascii="GHEA Grapalat" w:hAnsi="GHEA Grapalat" w:cs="Sylfaen"/>
          <w:sz w:val="20"/>
          <w:lang w:val="hy-AM"/>
        </w:rPr>
        <w:t xml:space="preserve"> 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sidRPr="00C45E14">
        <w:rPr>
          <w:rFonts w:ascii="GHEA Grapalat" w:hAnsi="GHEA Grapalat" w:cs="Sylfaen"/>
          <w:sz w:val="20"/>
          <w:lang w:val="hy-AM"/>
        </w:rPr>
        <w:t>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ները</w:t>
      </w:r>
      <w:r>
        <w:rPr>
          <w:rFonts w:ascii="GHEA Grapalat" w:hAnsi="GHEA Grapalat" w:cs="Sylfaen"/>
          <w:sz w:val="20"/>
          <w:lang w:val="af-ZA"/>
        </w:rPr>
        <w:t xml:space="preserve"> </w:t>
      </w:r>
      <w:r w:rsidRPr="00C45E14">
        <w:rPr>
          <w:rFonts w:ascii="GHEA Grapalat" w:hAnsi="GHEA Grapalat" w:cs="Sylfaen"/>
          <w:sz w:val="20"/>
          <w:lang w:val="hy-AM"/>
        </w:rPr>
        <w:t>ներկայացնելու</w:t>
      </w:r>
      <w:r>
        <w:rPr>
          <w:rFonts w:ascii="GHEA Grapalat" w:hAnsi="GHEA Grapalat" w:cs="Sylfaen"/>
          <w:sz w:val="20"/>
          <w:lang w:val="af-ZA"/>
        </w:rPr>
        <w:t xml:space="preserve"> </w:t>
      </w:r>
      <w:r w:rsidRPr="00C45E14">
        <w:rPr>
          <w:rFonts w:ascii="GHEA Grapalat" w:hAnsi="GHEA Grapalat" w:cs="Sylfaen"/>
          <w:sz w:val="20"/>
          <w:lang w:val="hy-AM"/>
        </w:rPr>
        <w:t>պահանջի</w:t>
      </w:r>
      <w:r>
        <w:rPr>
          <w:rFonts w:ascii="GHEA Grapalat" w:hAnsi="GHEA Grapalat" w:cs="Sylfaen"/>
          <w:sz w:val="20"/>
          <w:lang w:val="af-ZA"/>
        </w:rPr>
        <w:t xml:space="preserve"> </w:t>
      </w:r>
      <w:r w:rsidRPr="00C45E14">
        <w:rPr>
          <w:rFonts w:ascii="GHEA Grapalat" w:hAnsi="GHEA Grapalat" w:cs="Sylfaen"/>
          <w:sz w:val="20"/>
          <w:lang w:val="hy-AM"/>
        </w:rPr>
        <w:t>հիման</w:t>
      </w:r>
      <w:r>
        <w:rPr>
          <w:rFonts w:ascii="GHEA Grapalat" w:hAnsi="GHEA Grapalat" w:cs="Sylfaen"/>
          <w:sz w:val="20"/>
          <w:lang w:val="af-ZA"/>
        </w:rPr>
        <w:t xml:space="preserve"> </w:t>
      </w:r>
      <w:r w:rsidRPr="00C45E14">
        <w:rPr>
          <w:rFonts w:ascii="GHEA Grapalat" w:hAnsi="GHEA Grapalat" w:cs="Sylfaen"/>
          <w:sz w:val="20"/>
          <w:lang w:val="hy-AM"/>
        </w:rPr>
        <w:t>վրա</w:t>
      </w:r>
      <w:r>
        <w:rPr>
          <w:rFonts w:ascii="GHEA Grapalat" w:hAnsi="GHEA Grapalat" w:cs="Sylfaen"/>
          <w:sz w:val="20"/>
          <w:lang w:val="af-ZA"/>
        </w:rPr>
        <w:t xml:space="preserve">, </w:t>
      </w:r>
      <w:r w:rsidRPr="00C45E14">
        <w:rPr>
          <w:rFonts w:ascii="GHEA Grapalat" w:hAnsi="GHEA Grapalat" w:cs="Sylfaen"/>
          <w:sz w:val="20"/>
          <w:lang w:val="hy-AM"/>
        </w:rPr>
        <w:t>այն</w:t>
      </w:r>
      <w:r>
        <w:rPr>
          <w:rFonts w:ascii="GHEA Grapalat" w:hAnsi="GHEA Grapalat" w:cs="Sylfaen"/>
          <w:sz w:val="20"/>
          <w:lang w:val="af-ZA"/>
        </w:rPr>
        <w:t xml:space="preserve"> </w:t>
      </w:r>
      <w:r w:rsidRPr="00C45E14">
        <w:rPr>
          <w:rFonts w:ascii="GHEA Grapalat" w:hAnsi="GHEA Grapalat" w:cs="Sylfaen"/>
          <w:sz w:val="20"/>
          <w:lang w:val="hy-AM"/>
        </w:rPr>
        <w:t>ստանալու</w:t>
      </w:r>
      <w:r>
        <w:rPr>
          <w:rFonts w:ascii="GHEA Grapalat" w:hAnsi="GHEA Grapalat" w:cs="Sylfaen"/>
          <w:sz w:val="20"/>
          <w:lang w:val="af-ZA"/>
        </w:rPr>
        <w:t xml:space="preserve"> </w:t>
      </w:r>
      <w:r w:rsidRPr="00C45E14">
        <w:rPr>
          <w:rFonts w:ascii="GHEA Grapalat" w:hAnsi="GHEA Grapalat" w:cs="Sylfaen"/>
          <w:sz w:val="20"/>
          <w:lang w:val="hy-AM"/>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sidRPr="00C45E14">
        <w:rPr>
          <w:rFonts w:ascii="GHEA Grapalat" w:hAnsi="GHEA Grapalat" w:cs="Sylfaen"/>
          <w:sz w:val="20"/>
          <w:lang w:val="hy-AM"/>
        </w:rPr>
        <w:t>օրվա</w:t>
      </w:r>
      <w:r>
        <w:rPr>
          <w:rFonts w:ascii="GHEA Grapalat" w:hAnsi="GHEA Grapalat" w:cs="Sylfaen"/>
          <w:sz w:val="20"/>
          <w:lang w:val="af-ZA"/>
        </w:rPr>
        <w:t xml:space="preserve"> </w:t>
      </w:r>
      <w:r w:rsidRPr="00C45E14">
        <w:rPr>
          <w:rFonts w:ascii="GHEA Grapalat" w:hAnsi="GHEA Grapalat" w:cs="Sylfaen"/>
          <w:sz w:val="20"/>
          <w:lang w:val="hy-AM"/>
        </w:rPr>
        <w:t>ընթացքում</w:t>
      </w:r>
      <w:r>
        <w:rPr>
          <w:rFonts w:ascii="GHEA Grapalat" w:hAnsi="GHEA Grapalat" w:cs="Sylfaen"/>
          <w:sz w:val="20"/>
          <w:lang w:val="af-ZA"/>
        </w:rPr>
        <w:t xml:space="preserve">, </w:t>
      </w:r>
      <w:r w:rsidRPr="00C45E14">
        <w:rPr>
          <w:rFonts w:ascii="GHEA Grapalat" w:hAnsi="GHEA Grapalat" w:cs="Sylfaen"/>
          <w:sz w:val="20"/>
          <w:lang w:val="hy-AM"/>
        </w:rPr>
        <w:t>ընտրված</w:t>
      </w:r>
      <w:r>
        <w:rPr>
          <w:rFonts w:ascii="GHEA Grapalat" w:hAnsi="GHEA Grapalat" w:cs="Sylfaen"/>
          <w:sz w:val="20"/>
          <w:lang w:val="af-ZA"/>
        </w:rPr>
        <w:t xml:space="preserve"> </w:t>
      </w:r>
      <w:r w:rsidRPr="00C45E14">
        <w:rPr>
          <w:rFonts w:ascii="GHEA Grapalat" w:hAnsi="GHEA Grapalat" w:cs="Sylfaen"/>
          <w:sz w:val="20"/>
          <w:lang w:val="hy-AM"/>
        </w:rPr>
        <w:t>մասնակիցը</w:t>
      </w:r>
      <w:r>
        <w:rPr>
          <w:rFonts w:ascii="GHEA Grapalat" w:hAnsi="GHEA Grapalat" w:cs="Sylfaen"/>
          <w:sz w:val="20"/>
          <w:lang w:val="af-ZA"/>
        </w:rPr>
        <w:t xml:space="preserve"> </w:t>
      </w:r>
      <w:r w:rsidRPr="00C45E14">
        <w:rPr>
          <w:rFonts w:ascii="GHEA Grapalat" w:hAnsi="GHEA Grapalat" w:cs="Sylfaen"/>
          <w:sz w:val="20"/>
          <w:lang w:val="hy-AM"/>
        </w:rPr>
        <w:t>պարտավոր</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sidRPr="00C45E14">
        <w:rPr>
          <w:rFonts w:ascii="GHEA Grapalat" w:hAnsi="GHEA Grapalat" w:cs="Sylfaen"/>
          <w:sz w:val="20"/>
          <w:lang w:val="hy-AM"/>
        </w:rPr>
        <w:t>պայմանագրի</w:t>
      </w:r>
      <w:r>
        <w:rPr>
          <w:rFonts w:ascii="GHEA Grapalat" w:hAnsi="GHEA Grapalat" w:cs="Sylfaen"/>
          <w:sz w:val="20"/>
          <w:lang w:val="hy-AM"/>
        </w:rPr>
        <w:t xml:space="preserve"> </w:t>
      </w:r>
      <w:r w:rsidRPr="00C45E14">
        <w:rPr>
          <w:rFonts w:ascii="GHEA Grapalat" w:hAnsi="GHEA Grapalat" w:cs="Sylfaen"/>
          <w:sz w:val="20"/>
          <w:lang w:val="hy-AM"/>
        </w:rPr>
        <w:t>ապահովում</w:t>
      </w:r>
      <w:r>
        <w:rPr>
          <w:rFonts w:ascii="GHEA Grapalat" w:hAnsi="GHEA Grapalat" w:cs="Sylfaen"/>
          <w:sz w:val="20"/>
          <w:lang w:val="hy-AM"/>
        </w:rPr>
        <w:t>ներ</w:t>
      </w:r>
      <w:r w:rsidRPr="00C45E14">
        <w:rPr>
          <w:rFonts w:ascii="GHEA Grapalat" w:hAnsi="GHEA Grapalat" w:cs="Sylfaen"/>
          <w:sz w:val="20"/>
          <w:lang w:val="hy-AM"/>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7"/>
      </w:r>
    </w:p>
    <w:p w14:paraId="737EBDE3" w14:textId="2AA91B54" w:rsidR="004E191A" w:rsidRDefault="004E191A" w:rsidP="004E191A">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 xml:space="preserve">է սույն ընթացակարգի շրջանակում գնվելիք աշխատանքների գնման </w:t>
      </w:r>
      <w:r w:rsidRPr="003C0374">
        <w:rPr>
          <w:rFonts w:ascii="GHEA Grapalat" w:hAnsi="GHEA Grapalat" w:cs="Sylfaen"/>
          <w:b/>
          <w:bCs/>
          <w:sz w:val="20"/>
          <w:lang w:val="hy-AM"/>
        </w:rPr>
        <w:t>գնի</w:t>
      </w:r>
      <w:r w:rsidRPr="003C0374">
        <w:rPr>
          <w:rFonts w:ascii="GHEA Grapalat" w:hAnsi="GHEA Grapalat" w:cs="Sylfaen"/>
          <w:b/>
          <w:bCs/>
          <w:sz w:val="20"/>
          <w:lang w:val="af-ZA"/>
        </w:rPr>
        <w:t xml:space="preserve"> </w:t>
      </w:r>
      <w:r w:rsidRPr="003C0374">
        <w:rPr>
          <w:rFonts w:ascii="GHEA Grapalat" w:hAnsi="GHEA Grapalat" w:cs="Sylfaen"/>
          <w:b/>
          <w:bCs/>
          <w:sz w:val="20"/>
          <w:lang w:val="hy-AM"/>
        </w:rPr>
        <w:t>15 տոկոսին</w:t>
      </w:r>
      <w:r>
        <w:rPr>
          <w:rFonts w:ascii="GHEA Grapalat" w:hAnsi="GHEA Grapalat" w:cs="Sylfaen"/>
          <w:sz w:val="20"/>
          <w:lang w:val="af-ZA"/>
        </w:rPr>
        <w:t xml:space="preserve">: </w:t>
      </w:r>
      <w:r>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Pr>
          <w:rFonts w:ascii="GHEA Grapalat" w:hAnsi="GHEA Grapalat" w:cs="Sylfaen"/>
          <w:sz w:val="20"/>
          <w:lang w:val="af-ZA"/>
        </w:rPr>
        <w:t xml:space="preserve"> </w:t>
      </w:r>
      <w:proofErr w:type="spellStart"/>
      <w:r>
        <w:rPr>
          <w:rFonts w:ascii="GHEA Grapalat" w:hAnsi="GHEA Grapalat" w:cs="Sylfaen"/>
          <w:sz w:val="20"/>
        </w:rPr>
        <w:t>Որակավորման</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տուժանքի</w:t>
      </w:r>
      <w:proofErr w:type="spellEnd"/>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կանխիկ</w:t>
      </w:r>
      <w:proofErr w:type="spellEnd"/>
      <w:r>
        <w:rPr>
          <w:rFonts w:ascii="GHEA Grapalat" w:hAnsi="GHEA Grapalat" w:cs="Sylfaen"/>
          <w:sz w:val="20"/>
          <w:lang w:val="af-ZA"/>
        </w:rPr>
        <w:t xml:space="preserve"> </w:t>
      </w:r>
      <w:proofErr w:type="spellStart"/>
      <w:r>
        <w:rPr>
          <w:rFonts w:ascii="GHEA Grapalat" w:hAnsi="GHEA Grapalat" w:cs="Sylfaen"/>
          <w:sz w:val="20"/>
        </w:rPr>
        <w:t>փողի</w:t>
      </w:r>
      <w:proofErr w:type="spellEnd"/>
      <w:r>
        <w:rPr>
          <w:rFonts w:ascii="GHEA Grapalat" w:hAnsi="GHEA Grapalat" w:cs="Sylfaen"/>
          <w:sz w:val="20"/>
          <w:lang w:val="af-ZA"/>
        </w:rPr>
        <w:t xml:space="preserve">, </w:t>
      </w:r>
      <w:proofErr w:type="spellStart"/>
      <w:r>
        <w:rPr>
          <w:rFonts w:ascii="GHEA Grapalat" w:hAnsi="GHEA Grapalat" w:cs="Sylfaen"/>
          <w:sz w:val="20"/>
        </w:rPr>
        <w:t>կամ</w:t>
      </w:r>
      <w:proofErr w:type="spellEnd"/>
      <w:r>
        <w:rPr>
          <w:rFonts w:ascii="GHEA Grapalat" w:hAnsi="GHEA Grapalat" w:cs="Sylfaen"/>
          <w:sz w:val="20"/>
          <w:lang w:val="af-ZA"/>
        </w:rPr>
        <w:t xml:space="preserve"> </w:t>
      </w:r>
      <w:proofErr w:type="spellStart"/>
      <w:r>
        <w:rPr>
          <w:rFonts w:ascii="GHEA Grapalat" w:hAnsi="GHEA Grapalat" w:cs="Sylfaen"/>
          <w:sz w:val="20"/>
        </w:rPr>
        <w:t>բանկերի</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տրամադրված</w:t>
      </w:r>
      <w:proofErr w:type="spellEnd"/>
      <w:r>
        <w:rPr>
          <w:rFonts w:ascii="GHEA Grapalat" w:hAnsi="GHEA Grapalat" w:cs="Sylfaen"/>
          <w:sz w:val="20"/>
          <w:lang w:val="af-ZA"/>
        </w:rPr>
        <w:t xml:space="preserve"> </w:t>
      </w:r>
      <w:proofErr w:type="spellStart"/>
      <w:r>
        <w:rPr>
          <w:rFonts w:ascii="GHEA Grapalat" w:hAnsi="GHEA Grapalat" w:cs="Sylfaen"/>
          <w:sz w:val="20"/>
        </w:rPr>
        <w:t>երաշխիքների</w:t>
      </w:r>
      <w:proofErr w:type="spellEnd"/>
      <w:r>
        <w:rPr>
          <w:rFonts w:ascii="GHEA Grapalat" w:hAnsi="GHEA Grapalat" w:cs="Sylfaen"/>
          <w:sz w:val="20"/>
          <w:lang w:val="af-ZA"/>
        </w:rPr>
        <w:t xml:space="preserve"> </w:t>
      </w:r>
      <w:proofErr w:type="spellStart"/>
      <w:r>
        <w:rPr>
          <w:rFonts w:ascii="GHEA Grapalat" w:hAnsi="GHEA Grapalat" w:cs="Sylfaen"/>
          <w:sz w:val="20"/>
        </w:rPr>
        <w:t>ձևով</w:t>
      </w:r>
      <w:proofErr w:type="spellEnd"/>
      <w:r>
        <w:rPr>
          <w:rFonts w:ascii="GHEA Grapalat" w:hAnsi="GHEA Grapalat" w:cs="Sylfaen"/>
          <w:sz w:val="20"/>
        </w:rPr>
        <w:t>։</w:t>
      </w:r>
      <w:r>
        <w:rPr>
          <w:rFonts w:ascii="GHEA Grapalat" w:hAnsi="GHEA Grapalat" w:cs="Sylfaen"/>
          <w:sz w:val="20"/>
          <w:lang w:val="af-ZA"/>
        </w:rPr>
        <w:t xml:space="preserve"> </w:t>
      </w:r>
      <w:proofErr w:type="spellStart"/>
      <w:r>
        <w:rPr>
          <w:rFonts w:ascii="GHEA Grapalat" w:hAnsi="GHEA Grapalat" w:cs="Sylfaen"/>
          <w:sz w:val="20"/>
        </w:rPr>
        <w:t>Ընդ</w:t>
      </w:r>
      <w:proofErr w:type="spellEnd"/>
      <w:r>
        <w:rPr>
          <w:rFonts w:ascii="GHEA Grapalat" w:hAnsi="GHEA Grapalat" w:cs="Sylfaen"/>
          <w:sz w:val="20"/>
          <w:lang w:val="af-ZA"/>
        </w:rPr>
        <w:t xml:space="preserve"> </w:t>
      </w:r>
      <w:proofErr w:type="spellStart"/>
      <w:r>
        <w:rPr>
          <w:rFonts w:ascii="GHEA Grapalat" w:hAnsi="GHEA Grapalat" w:cs="Sylfaen"/>
          <w:sz w:val="20"/>
        </w:rPr>
        <w:t>որում</w:t>
      </w:r>
      <w:proofErr w:type="spellEnd"/>
      <w:r>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Pr>
          <w:rFonts w:ascii="GHEA Grapalat" w:hAnsi="GHEA Grapalat" w:cs="Sylfaen"/>
          <w:sz w:val="20"/>
          <w:lang w:val="af-ZA"/>
        </w:rPr>
        <w:t xml:space="preserve"> </w:t>
      </w:r>
      <w:proofErr w:type="spellStart"/>
      <w:r>
        <w:rPr>
          <w:rFonts w:ascii="GHEA Grapalat" w:hAnsi="GHEA Grapalat" w:cs="Sylfaen"/>
          <w:sz w:val="20"/>
        </w:rPr>
        <w:t>պետք</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վավեր</w:t>
      </w:r>
      <w:proofErr w:type="spellEnd"/>
      <w:r>
        <w:rPr>
          <w:rFonts w:ascii="GHEA Grapalat" w:hAnsi="GHEA Grapalat" w:cs="Sylfaen"/>
          <w:sz w:val="20"/>
          <w:lang w:val="af-ZA"/>
        </w:rPr>
        <w:t xml:space="preserve"> </w:t>
      </w:r>
      <w:proofErr w:type="spellStart"/>
      <w:r>
        <w:rPr>
          <w:rFonts w:ascii="GHEA Grapalat" w:hAnsi="GHEA Grapalat" w:cs="Sylfaen"/>
          <w:sz w:val="20"/>
        </w:rPr>
        <w:t>լինի</w:t>
      </w:r>
      <w:proofErr w:type="spellEnd"/>
      <w:r>
        <w:rPr>
          <w:rFonts w:ascii="GHEA Grapalat" w:hAnsi="GHEA Grapalat" w:cs="Sylfaen"/>
          <w:sz w:val="20"/>
          <w:lang w:val="af-ZA"/>
        </w:rPr>
        <w:t xml:space="preserve"> </w:t>
      </w:r>
      <w:proofErr w:type="spellStart"/>
      <w:r>
        <w:rPr>
          <w:rFonts w:ascii="GHEA Grapalat" w:hAnsi="GHEA Grapalat" w:cs="Sylfaen"/>
          <w:sz w:val="20"/>
        </w:rPr>
        <w:t>առնվազն</w:t>
      </w:r>
      <w:proofErr w:type="spellEnd"/>
      <w:r>
        <w:rPr>
          <w:rFonts w:ascii="GHEA Grapalat" w:hAnsi="GHEA Grapalat" w:cs="Sylfaen"/>
          <w:sz w:val="20"/>
          <w:lang w:val="af-ZA"/>
        </w:rPr>
        <w:t xml:space="preserve"> </w:t>
      </w:r>
      <w:proofErr w:type="spellStart"/>
      <w:r>
        <w:rPr>
          <w:rFonts w:ascii="GHEA Grapalat" w:hAnsi="GHEA Grapalat" w:cs="Sylfaen"/>
          <w:sz w:val="20"/>
        </w:rPr>
        <w:t>մինչև</w:t>
      </w:r>
      <w:proofErr w:type="spellEnd"/>
      <w:r>
        <w:rPr>
          <w:rFonts w:ascii="GHEA Grapalat" w:hAnsi="GHEA Grapalat" w:cs="Sylfaen"/>
          <w:sz w:val="20"/>
          <w:lang w:val="af-ZA"/>
        </w:rPr>
        <w:t xml:space="preserve"> </w:t>
      </w:r>
      <w:proofErr w:type="spellStart"/>
      <w:r>
        <w:rPr>
          <w:rFonts w:ascii="GHEA Grapalat" w:hAnsi="GHEA Grapalat" w:cs="Sylfaen"/>
          <w:sz w:val="20"/>
        </w:rPr>
        <w:t>պայմանագրի</w:t>
      </w:r>
      <w:proofErr w:type="spellEnd"/>
      <w:r>
        <w:rPr>
          <w:rFonts w:ascii="GHEA Grapalat" w:hAnsi="GHEA Grapalat" w:cs="Sylfaen"/>
          <w:sz w:val="20"/>
          <w:lang w:val="af-ZA"/>
        </w:rPr>
        <w:t xml:space="preserve"> </w:t>
      </w:r>
      <w:proofErr w:type="spellStart"/>
      <w:r>
        <w:rPr>
          <w:rFonts w:ascii="GHEA Grapalat" w:hAnsi="GHEA Grapalat" w:cs="Sylfaen"/>
          <w:sz w:val="20"/>
        </w:rPr>
        <w:t>կատարման</w:t>
      </w:r>
      <w:proofErr w:type="spellEnd"/>
      <w:r>
        <w:rPr>
          <w:rFonts w:ascii="GHEA Grapalat" w:hAnsi="GHEA Grapalat" w:cs="Sylfaen"/>
          <w:sz w:val="20"/>
          <w:lang w:val="af-ZA"/>
        </w:rPr>
        <w:t xml:space="preserve"> </w:t>
      </w:r>
      <w:proofErr w:type="spellStart"/>
      <w:r>
        <w:rPr>
          <w:rFonts w:ascii="GHEA Grapalat" w:hAnsi="GHEA Grapalat" w:cs="Sylfaen"/>
          <w:sz w:val="20"/>
        </w:rPr>
        <w:t>արդյունքը</w:t>
      </w:r>
      <w:proofErr w:type="spellEnd"/>
      <w:r>
        <w:rPr>
          <w:rFonts w:ascii="GHEA Grapalat" w:hAnsi="GHEA Grapalat" w:cs="Sylfaen"/>
          <w:sz w:val="20"/>
          <w:lang w:val="af-ZA"/>
        </w:rPr>
        <w:t xml:space="preserve"> </w:t>
      </w:r>
      <w:proofErr w:type="spellStart"/>
      <w:r>
        <w:rPr>
          <w:rFonts w:ascii="GHEA Grapalat" w:hAnsi="GHEA Grapalat" w:cs="Sylfaen"/>
          <w:sz w:val="20"/>
        </w:rPr>
        <w:t>պատվիրատուից</w:t>
      </w:r>
      <w:proofErr w:type="spellEnd"/>
      <w:r>
        <w:rPr>
          <w:rFonts w:ascii="GHEA Grapalat" w:hAnsi="GHEA Grapalat" w:cs="Sylfaen"/>
          <w:sz w:val="20"/>
          <w:lang w:val="af-ZA"/>
        </w:rPr>
        <w:t xml:space="preserve"> </w:t>
      </w:r>
      <w:proofErr w:type="spellStart"/>
      <w:r>
        <w:rPr>
          <w:rFonts w:ascii="GHEA Grapalat" w:hAnsi="GHEA Grapalat" w:cs="Sylfaen"/>
          <w:sz w:val="20"/>
        </w:rPr>
        <w:t>կողմից</w:t>
      </w:r>
      <w:proofErr w:type="spellEnd"/>
      <w:r>
        <w:rPr>
          <w:rFonts w:ascii="GHEA Grapalat" w:hAnsi="GHEA Grapalat" w:cs="Sylfaen"/>
          <w:sz w:val="20"/>
          <w:lang w:val="af-ZA"/>
        </w:rPr>
        <w:t xml:space="preserve"> </w:t>
      </w:r>
      <w:proofErr w:type="spellStart"/>
      <w:r>
        <w:rPr>
          <w:rFonts w:ascii="GHEA Grapalat" w:hAnsi="GHEA Grapalat" w:cs="Sylfaen"/>
          <w:sz w:val="20"/>
        </w:rPr>
        <w:t>ամբողջական</w:t>
      </w:r>
      <w:proofErr w:type="spellEnd"/>
      <w:r>
        <w:rPr>
          <w:rFonts w:ascii="GHEA Grapalat" w:hAnsi="GHEA Grapalat" w:cs="Sylfaen"/>
          <w:sz w:val="20"/>
          <w:lang w:val="af-ZA"/>
        </w:rPr>
        <w:t xml:space="preserve"> </w:t>
      </w:r>
      <w:proofErr w:type="spellStart"/>
      <w:r>
        <w:rPr>
          <w:rFonts w:ascii="GHEA Grapalat" w:hAnsi="GHEA Grapalat" w:cs="Sylfaen"/>
          <w:sz w:val="20"/>
        </w:rPr>
        <w:t>ընդունվելու</w:t>
      </w:r>
      <w:proofErr w:type="spellEnd"/>
      <w:r>
        <w:rPr>
          <w:rFonts w:ascii="GHEA Grapalat" w:hAnsi="GHEA Grapalat" w:cs="Sylfaen"/>
          <w:sz w:val="20"/>
          <w:lang w:val="af-ZA"/>
        </w:rPr>
        <w:t xml:space="preserve"> </w:t>
      </w:r>
      <w:proofErr w:type="spellStart"/>
      <w:r>
        <w:rPr>
          <w:rFonts w:ascii="GHEA Grapalat" w:hAnsi="GHEA Grapalat" w:cs="Sylfaen"/>
          <w:sz w:val="20"/>
        </w:rPr>
        <w:t>օրվան</w:t>
      </w:r>
      <w:proofErr w:type="spellEnd"/>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r w:rsidR="00AE7F74">
        <w:rPr>
          <w:rFonts w:ascii="GHEA Grapalat" w:hAnsi="GHEA Grapalat" w:cs="Sylfaen"/>
          <w:sz w:val="20"/>
          <w:lang w:val="hy-AM"/>
        </w:rPr>
        <w:t>9</w:t>
      </w:r>
      <w:r>
        <w:rPr>
          <w:rFonts w:ascii="GHEA Grapalat" w:hAnsi="GHEA Grapalat" w:cs="Sylfaen"/>
          <w:sz w:val="20"/>
          <w:lang w:val="af-ZA"/>
        </w:rPr>
        <w:t>0-</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proofErr w:type="spellStart"/>
      <w:r>
        <w:rPr>
          <w:rFonts w:ascii="GHEA Grapalat" w:hAnsi="GHEA Grapalat" w:cs="Sylfaen"/>
          <w:sz w:val="20"/>
        </w:rPr>
        <w:t>օրը</w:t>
      </w:r>
      <w:proofErr w:type="spellEnd"/>
      <w:r>
        <w:rPr>
          <w:rFonts w:ascii="GHEA Grapalat" w:hAnsi="GHEA Grapalat" w:cs="Sylfaen"/>
          <w:sz w:val="20"/>
          <w:lang w:val="af-ZA"/>
        </w:rPr>
        <w:t xml:space="preserve"> </w:t>
      </w:r>
      <w:proofErr w:type="spellStart"/>
      <w:r>
        <w:rPr>
          <w:rFonts w:ascii="GHEA Grapalat" w:hAnsi="GHEA Grapalat" w:cs="Arial"/>
          <w:sz w:val="20"/>
        </w:rPr>
        <w:t>ներառյալ</w:t>
      </w:r>
      <w:proofErr w:type="spellEnd"/>
      <w:r>
        <w:rPr>
          <w:rFonts w:ascii="GHEA Grapalat" w:hAnsi="GHEA Grapalat" w:cs="Arial"/>
          <w:sz w:val="20"/>
          <w:lang w:val="hy-AM"/>
        </w:rPr>
        <w:t>:</w:t>
      </w:r>
      <w:r>
        <w:rPr>
          <w:rStyle w:val="FootnoteReference"/>
          <w:rFonts w:ascii="GHEA Grapalat" w:hAnsi="GHEA Grapalat" w:cs="Arial"/>
          <w:sz w:val="20"/>
        </w:rPr>
        <w:footnoteReference w:id="8"/>
      </w:r>
    </w:p>
    <w:p w14:paraId="6047B0AA"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cs="Sylfaen"/>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395145B2"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DEB92A1"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516529F1" w14:textId="2B6C0F86"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Pr>
          <w:rStyle w:val="FootnoteReference"/>
          <w:rFonts w:ascii="GHEA Grapalat" w:hAnsi="GHEA Grapalat" w:cs="Arial"/>
          <w:sz w:val="20"/>
          <w:lang w:val="hy-AM"/>
        </w:rPr>
        <w:footnoteReference w:id="9"/>
      </w:r>
    </w:p>
    <w:p w14:paraId="3106DB58" w14:textId="2F04AB2F" w:rsidR="004E191A" w:rsidRPr="00223256" w:rsidRDefault="0035191A" w:rsidP="00E26669">
      <w:pPr>
        <w:pStyle w:val="NormalWeb"/>
        <w:rPr>
          <w:rFonts w:cs="Arial"/>
          <w:sz w:val="20"/>
          <w:szCs w:val="24"/>
        </w:rPr>
      </w:pPr>
      <w:r w:rsidRPr="00223256">
        <w:rPr>
          <w:rFonts w:cs="Arial"/>
          <w:sz w:val="20"/>
          <w:szCs w:val="24"/>
        </w:rPr>
        <w:t xml:space="preserve">         </w:t>
      </w:r>
      <w:r w:rsidR="004E191A" w:rsidRPr="00223256">
        <w:rPr>
          <w:rFonts w:cs="Arial"/>
          <w:sz w:val="20"/>
          <w:szCs w:val="24"/>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FAFA0EC"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FBD46CA" w14:textId="77777777" w:rsidR="004E191A" w:rsidRDefault="004E191A" w:rsidP="004E191A">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Pr>
          <w:rStyle w:val="FootnoteReference"/>
          <w:rFonts w:ascii="GHEA Grapalat" w:hAnsi="GHEA Grapalat" w:cs="Sylfaen"/>
          <w:sz w:val="20"/>
          <w:lang w:val="hy-AM"/>
        </w:rPr>
        <w:footnoteReference w:id="10"/>
      </w:r>
    </w:p>
    <w:p w14:paraId="2B51910B" w14:textId="77777777" w:rsidR="004E191A" w:rsidRDefault="004E191A" w:rsidP="004E191A">
      <w:pPr>
        <w:shd w:val="clear" w:color="auto" w:fill="FFFFFF"/>
        <w:ind w:firstLine="375"/>
        <w:jc w:val="both"/>
        <w:rPr>
          <w:rFonts w:ascii="GHEA Grapalat" w:hAnsi="GHEA Grapalat"/>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lang w:val="hy-AM"/>
        </w:rPr>
        <w:t xml:space="preserve"> </w:t>
      </w:r>
    </w:p>
    <w:p w14:paraId="73362EC8" w14:textId="77777777" w:rsidR="004E191A" w:rsidRDefault="004E191A" w:rsidP="004E191A">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0AD9C0E" w14:textId="77777777" w:rsidR="004E191A" w:rsidRDefault="004E191A" w:rsidP="004E191A">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F48800F" w14:textId="77777777" w:rsidR="004E191A" w:rsidRDefault="004E191A" w:rsidP="004E191A">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B65710E" w14:textId="77777777" w:rsidR="004E191A" w:rsidRDefault="004E191A" w:rsidP="004E191A">
      <w:pPr>
        <w:ind w:firstLine="567"/>
        <w:jc w:val="both"/>
        <w:rPr>
          <w:rFonts w:ascii="GHEA Grapalat" w:hAnsi="GHEA Grapalat" w:cs="Arial"/>
          <w:sz w:val="20"/>
          <w:lang w:val="hy-AM"/>
        </w:rPr>
      </w:pPr>
      <w:r>
        <w:rPr>
          <w:rFonts w:ascii="GHEA Grapalat" w:hAnsi="GHEA Grapalat" w:cs="Arial"/>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7B00A6DF" w14:textId="77777777" w:rsidR="004E191A" w:rsidRPr="00405AEC" w:rsidRDefault="004E191A" w:rsidP="00A948BA">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30EBB4F" w14:textId="2395F175" w:rsidR="004E191A" w:rsidRPr="00405AEC" w:rsidRDefault="00405AEC" w:rsidP="00E26669">
      <w:pPr>
        <w:pStyle w:val="NormalWeb"/>
        <w:rPr>
          <w:sz w:val="20"/>
          <w:szCs w:val="24"/>
          <w:lang w:val="af-ZA"/>
        </w:rPr>
      </w:pPr>
      <w:r>
        <w:rPr>
          <w:sz w:val="20"/>
          <w:szCs w:val="24"/>
        </w:rPr>
        <w:t xml:space="preserve">          </w:t>
      </w:r>
      <w:r w:rsidR="004E191A" w:rsidRPr="00405AEC">
        <w:rPr>
          <w:sz w:val="20"/>
          <w:szCs w:val="24"/>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14:paraId="4734C11B" w14:textId="646BF8CB" w:rsidR="004E191A" w:rsidRDefault="00405AEC"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4E191A" w:rsidRPr="00405AEC">
        <w:rPr>
          <w:rFonts w:ascii="GHEA Grapalat" w:hAnsi="GHEA Grapalat" w:cs="Sylfaen"/>
          <w:sz w:val="20"/>
          <w:lang w:val="af-ZA"/>
        </w:rPr>
        <w:t xml:space="preserve">10.8 </w:t>
      </w:r>
      <w:r w:rsidR="004E191A">
        <w:rPr>
          <w:rFonts w:ascii="GHEA Grapalat" w:hAnsi="GHEA Grapalat" w:cs="Sylfaen"/>
          <w:sz w:val="20"/>
          <w:lang w:val="af-ZA"/>
        </w:rPr>
        <w:t xml:space="preserve">Պատվիրատուի ղեկավարը </w:t>
      </w:r>
      <w:r w:rsidR="004E191A" w:rsidRPr="00405AEC">
        <w:rPr>
          <w:rFonts w:ascii="GHEA Grapalat" w:hAnsi="GHEA Grapalat" w:cs="Sylfaen"/>
          <w:sz w:val="20"/>
          <w:lang w:val="af-ZA"/>
        </w:rPr>
        <w:t>պայմանագրի կամ որակավորման</w:t>
      </w:r>
      <w:r w:rsidR="004E191A">
        <w:rPr>
          <w:rFonts w:ascii="GHEA Grapalat" w:hAnsi="GHEA Grapalat" w:cs="Sylfaen"/>
          <w:sz w:val="20"/>
          <w:lang w:val="af-ZA"/>
        </w:rPr>
        <w:t xml:space="preserve"> ապահովման </w:t>
      </w:r>
      <w:r w:rsidR="004E191A" w:rsidRPr="00405AEC">
        <w:rPr>
          <w:rFonts w:ascii="GHEA Grapalat" w:hAnsi="GHEA Grapalat" w:cs="Sylfaen"/>
          <w:sz w:val="20"/>
          <w:lang w:val="af-ZA"/>
        </w:rPr>
        <w:t>վերադարձման</w:t>
      </w:r>
      <w:r w:rsidR="004E191A">
        <w:rPr>
          <w:rFonts w:ascii="GHEA Grapalat" w:hAnsi="GHEA Grapalat" w:cs="Sylfaen"/>
          <w:sz w:val="20"/>
          <w:lang w:val="hy-AM"/>
        </w:rPr>
        <w:t xml:space="preserve"> մասին գրավոր տեղեկացնում է՝</w:t>
      </w:r>
    </w:p>
    <w:p w14:paraId="4DE108D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4D1E013E" w14:textId="77777777" w:rsidR="004E191A" w:rsidRDefault="004E191A" w:rsidP="004E191A">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3228423" w14:textId="77777777" w:rsidR="004E191A" w:rsidRDefault="004E191A" w:rsidP="004E191A">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2E33F9AC" w14:textId="77777777" w:rsidR="004E191A" w:rsidRDefault="004E191A" w:rsidP="00E26669">
      <w:pPr>
        <w:pStyle w:val="NormalWeb"/>
      </w:pPr>
    </w:p>
    <w:p w14:paraId="2E9E000B" w14:textId="77777777" w:rsidR="004E191A" w:rsidRDefault="004E191A" w:rsidP="004E191A">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7E747B56" w14:textId="77777777" w:rsidR="004E191A" w:rsidRDefault="004E191A" w:rsidP="004E191A">
      <w:pPr>
        <w:jc w:val="center"/>
        <w:rPr>
          <w:rFonts w:ascii="GHEA Grapalat" w:hAnsi="GHEA Grapalat"/>
          <w:b/>
          <w:sz w:val="20"/>
          <w:lang w:val="af-ZA"/>
        </w:rPr>
      </w:pPr>
    </w:p>
    <w:p w14:paraId="55AC8E2C" w14:textId="77777777" w:rsidR="004E191A" w:rsidRDefault="004E191A" w:rsidP="004E191A">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sidRPr="00C45E14">
        <w:rPr>
          <w:rFonts w:ascii="GHEA Grapalat" w:hAnsi="GHEA Grapalat" w:cs="Sylfaen"/>
          <w:sz w:val="20"/>
          <w:lang w:val="hy-AM"/>
        </w:rPr>
        <w:t>Օրենքի</w:t>
      </w:r>
      <w:r>
        <w:rPr>
          <w:rFonts w:ascii="GHEA Grapalat" w:hAnsi="GHEA Grapalat" w:cs="Sylfaen"/>
          <w:sz w:val="20"/>
          <w:lang w:val="af-ZA"/>
        </w:rPr>
        <w:t xml:space="preserve"> 37-</w:t>
      </w:r>
      <w:r w:rsidRPr="00C45E14">
        <w:rPr>
          <w:rFonts w:ascii="GHEA Grapalat" w:hAnsi="GHEA Grapalat" w:cs="Sylfaen"/>
          <w:sz w:val="20"/>
          <w:lang w:val="hy-AM"/>
        </w:rPr>
        <w:t>րդ</w:t>
      </w:r>
      <w:r>
        <w:rPr>
          <w:rFonts w:ascii="GHEA Grapalat" w:hAnsi="GHEA Grapalat" w:cs="Sylfaen"/>
          <w:sz w:val="20"/>
          <w:lang w:val="af-ZA"/>
        </w:rPr>
        <w:t xml:space="preserve"> </w:t>
      </w:r>
      <w:r w:rsidRPr="00C45E14">
        <w:rPr>
          <w:rFonts w:ascii="GHEA Grapalat" w:hAnsi="GHEA Grapalat" w:cs="Sylfaen"/>
          <w:sz w:val="20"/>
          <w:lang w:val="hy-AM"/>
        </w:rPr>
        <w:t>հոդվածի</w:t>
      </w:r>
      <w:r>
        <w:rPr>
          <w:rFonts w:ascii="GHEA Grapalat" w:hAnsi="GHEA Grapalat" w:cs="Sylfaen"/>
          <w:sz w:val="20"/>
          <w:lang w:val="af-ZA"/>
        </w:rPr>
        <w:t xml:space="preserve"> </w:t>
      </w:r>
      <w:r w:rsidRPr="00C45E14">
        <w:rPr>
          <w:rFonts w:ascii="GHEA Grapalat" w:hAnsi="GHEA Grapalat" w:cs="Sylfaen"/>
          <w:sz w:val="20"/>
          <w:lang w:val="hy-AM"/>
        </w:rPr>
        <w:t>համաձայն</w:t>
      </w:r>
      <w:r>
        <w:rPr>
          <w:rFonts w:ascii="GHEA Grapalat" w:hAnsi="GHEA Grapalat" w:cs="Sylfaen"/>
          <w:sz w:val="20"/>
          <w:lang w:val="af-ZA"/>
        </w:rPr>
        <w:t xml:space="preserve">` </w:t>
      </w:r>
      <w:r w:rsidRPr="00C45E14">
        <w:rPr>
          <w:rFonts w:ascii="GHEA Grapalat" w:hAnsi="GHEA Grapalat" w:cs="Sylfaen"/>
          <w:sz w:val="20"/>
          <w:lang w:val="hy-AM"/>
        </w:rPr>
        <w:t>հանձնաժողովը</w:t>
      </w:r>
      <w:r>
        <w:rPr>
          <w:rFonts w:ascii="GHEA Grapalat" w:hAnsi="GHEA Grapalat" w:cs="Sylfaen"/>
          <w:sz w:val="20"/>
          <w:lang w:val="af-ZA"/>
        </w:rPr>
        <w:t xml:space="preserve"> </w:t>
      </w:r>
      <w:r w:rsidRPr="00C45E14">
        <w:rPr>
          <w:rFonts w:ascii="GHEA Grapalat" w:hAnsi="GHEA Grapalat" w:cs="Sylfaen"/>
          <w:sz w:val="20"/>
          <w:lang w:val="hy-AM"/>
        </w:rPr>
        <w:t>սույն</w:t>
      </w:r>
      <w:r>
        <w:rPr>
          <w:rFonts w:ascii="GHEA Grapalat" w:hAnsi="GHEA Grapalat" w:cs="Sylfaen"/>
          <w:sz w:val="20"/>
          <w:lang w:val="af-ZA"/>
        </w:rPr>
        <w:t xml:space="preserve"> </w:t>
      </w:r>
      <w:r w:rsidRPr="00C45E14">
        <w:rPr>
          <w:rFonts w:ascii="GHEA Grapalat" w:hAnsi="GHEA Grapalat" w:cs="Sylfaen"/>
          <w:sz w:val="20"/>
          <w:lang w:val="hy-AM"/>
        </w:rPr>
        <w:t>ընթացակարգը</w:t>
      </w:r>
      <w:r>
        <w:rPr>
          <w:rFonts w:ascii="GHEA Grapalat" w:hAnsi="GHEA Grapalat" w:cs="Sylfaen"/>
          <w:sz w:val="20"/>
          <w:lang w:val="af-ZA"/>
        </w:rPr>
        <w:t xml:space="preserve"> </w:t>
      </w:r>
      <w:r w:rsidRPr="00C45E14">
        <w:rPr>
          <w:rFonts w:ascii="GHEA Grapalat" w:hAnsi="GHEA Grapalat" w:cs="Sylfaen"/>
          <w:sz w:val="20"/>
          <w:lang w:val="hy-AM"/>
        </w:rPr>
        <w:t>չկայացած</w:t>
      </w:r>
      <w:r>
        <w:rPr>
          <w:rFonts w:ascii="GHEA Grapalat" w:hAnsi="GHEA Grapalat" w:cs="Sylfaen"/>
          <w:sz w:val="20"/>
          <w:lang w:val="af-ZA"/>
        </w:rPr>
        <w:t xml:space="preserve"> </w:t>
      </w:r>
      <w:r w:rsidRPr="00C45E14">
        <w:rPr>
          <w:rFonts w:ascii="GHEA Grapalat" w:hAnsi="GHEA Grapalat" w:cs="Sylfaen"/>
          <w:sz w:val="20"/>
          <w:lang w:val="hy-AM"/>
        </w:rPr>
        <w:t>է</w:t>
      </w:r>
      <w:r>
        <w:rPr>
          <w:rFonts w:ascii="GHEA Grapalat" w:hAnsi="GHEA Grapalat" w:cs="Sylfaen"/>
          <w:sz w:val="20"/>
          <w:lang w:val="af-ZA"/>
        </w:rPr>
        <w:t xml:space="preserve"> </w:t>
      </w:r>
      <w:r w:rsidRPr="00C45E14">
        <w:rPr>
          <w:rFonts w:ascii="GHEA Grapalat" w:hAnsi="GHEA Grapalat" w:cs="Sylfaen"/>
          <w:sz w:val="20"/>
          <w:lang w:val="hy-AM"/>
        </w:rPr>
        <w:t>հայտարարում</w:t>
      </w:r>
      <w:r>
        <w:rPr>
          <w:rFonts w:ascii="GHEA Grapalat" w:hAnsi="GHEA Grapalat" w:cs="Sylfaen"/>
          <w:sz w:val="20"/>
          <w:lang w:val="af-ZA"/>
        </w:rPr>
        <w:t xml:space="preserve">, </w:t>
      </w:r>
      <w:r w:rsidRPr="00C45E14">
        <w:rPr>
          <w:rFonts w:ascii="GHEA Grapalat" w:hAnsi="GHEA Grapalat" w:cs="Sylfaen"/>
          <w:sz w:val="20"/>
          <w:lang w:val="hy-AM"/>
        </w:rPr>
        <w:t>եթե</w:t>
      </w:r>
      <w:r>
        <w:rPr>
          <w:rFonts w:ascii="GHEA Grapalat" w:hAnsi="GHEA Grapalat" w:cs="Sylfaen"/>
          <w:sz w:val="20"/>
          <w:lang w:val="af-ZA"/>
        </w:rPr>
        <w:t>`</w:t>
      </w:r>
    </w:p>
    <w:p w14:paraId="57D7189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71D7DE5A" w14:textId="77777777" w:rsidR="004E191A" w:rsidRDefault="004E191A" w:rsidP="004E191A">
      <w:pPr>
        <w:ind w:firstLine="567"/>
        <w:jc w:val="both"/>
        <w:rPr>
          <w:rFonts w:ascii="GHEA Grapalat" w:hAnsi="GHEA Grapalat" w:cs="Sylfaen"/>
          <w:sz w:val="20"/>
          <w:lang w:val="hy-AM"/>
        </w:rPr>
      </w:pPr>
      <w:r>
        <w:rPr>
          <w:rFonts w:ascii="GHEA Grapalat" w:hAnsi="GHEA Grapalat" w:cs="Sylfaen"/>
          <w:sz w:val="20"/>
          <w:lang w:val="af-ZA"/>
        </w:rPr>
        <w:lastRenderedPageBreak/>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proofErr w:type="spellStart"/>
      <w:r>
        <w:rPr>
          <w:rFonts w:ascii="GHEA Grapalat" w:hAnsi="GHEA Grapalat" w:cs="Sylfaen"/>
          <w:sz w:val="20"/>
        </w:rPr>
        <w:t>իսկ</w:t>
      </w:r>
      <w:proofErr w:type="spellEnd"/>
      <w:r>
        <w:rPr>
          <w:rFonts w:ascii="GHEA Grapalat" w:hAnsi="GHEA Grapalat" w:cs="Sylfaen"/>
          <w:sz w:val="20"/>
          <w:lang w:val="af-ZA"/>
        </w:rPr>
        <w:t xml:space="preserve"> </w:t>
      </w:r>
      <w:proofErr w:type="spellStart"/>
      <w:r>
        <w:rPr>
          <w:rFonts w:ascii="GHEA Grapalat" w:hAnsi="GHEA Grapalat" w:cs="Sylfaen"/>
          <w:sz w:val="20"/>
        </w:rPr>
        <w:t>հիմնադրամների</w:t>
      </w:r>
      <w:proofErr w:type="spellEnd"/>
      <w:r>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lang w:val="af-ZA"/>
        </w:rPr>
        <w:t xml:space="preserve"> </w:t>
      </w:r>
      <w:proofErr w:type="spellStart"/>
      <w:r>
        <w:rPr>
          <w:rFonts w:ascii="GHEA Grapalat" w:hAnsi="GHEA Grapalat" w:cs="Sylfaen"/>
          <w:sz w:val="20"/>
        </w:rPr>
        <w:t>հոգաբարձուների</w:t>
      </w:r>
      <w:proofErr w:type="spellEnd"/>
      <w:r>
        <w:rPr>
          <w:rFonts w:ascii="GHEA Grapalat" w:hAnsi="GHEA Grapalat" w:cs="Sylfaen"/>
          <w:sz w:val="20"/>
          <w:lang w:val="af-ZA"/>
        </w:rPr>
        <w:t xml:space="preserve"> </w:t>
      </w:r>
      <w:proofErr w:type="spellStart"/>
      <w:r>
        <w:rPr>
          <w:rFonts w:ascii="GHEA Grapalat" w:hAnsi="GHEA Grapalat" w:cs="Sylfaen"/>
          <w:sz w:val="20"/>
        </w:rPr>
        <w:t>խորհրդի</w:t>
      </w:r>
      <w:proofErr w:type="spellEnd"/>
      <w:r>
        <w:rPr>
          <w:rFonts w:ascii="GHEA Grapalat" w:hAnsi="GHEA Grapalat" w:cs="Sylfaen"/>
          <w:sz w:val="20"/>
          <w:lang w:val="af-ZA"/>
        </w:rPr>
        <w:t xml:space="preserve"> </w:t>
      </w:r>
      <w:proofErr w:type="spellStart"/>
      <w:r>
        <w:rPr>
          <w:rFonts w:ascii="GHEA Grapalat" w:hAnsi="GHEA Grapalat" w:cs="Sylfaen"/>
          <w:sz w:val="20"/>
        </w:rPr>
        <w:t>որոշման</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Style w:val="FootnoteReference"/>
          <w:rFonts w:ascii="GHEA Grapalat" w:hAnsi="GHEA Grapalat" w:cs="Sylfaen"/>
          <w:sz w:val="20"/>
        </w:rPr>
        <w:footnoteReference w:id="11"/>
      </w:r>
      <w:r>
        <w:rPr>
          <w:rFonts w:ascii="GHEA Grapalat" w:hAnsi="GHEA Grapalat" w:cs="Sylfaen"/>
          <w:sz w:val="20"/>
          <w:lang w:val="hy-AM"/>
        </w:rPr>
        <w:t>:</w:t>
      </w:r>
    </w:p>
    <w:p w14:paraId="017A200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452C6837"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53A6E97C" w14:textId="77777777" w:rsidR="004E191A" w:rsidRDefault="004E191A" w:rsidP="004E191A">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Pr>
          <w:rFonts w:ascii="GHEA Grapalat" w:hAnsi="GHEA Grapalat" w:cs="Sylfaen"/>
          <w:sz w:val="20"/>
          <w:lang w:val="af-ZA"/>
        </w:rPr>
        <w:t xml:space="preserve"> 3</w:t>
      </w:r>
      <w:r>
        <w:rPr>
          <w:rFonts w:ascii="GHEA Grapalat" w:hAnsi="GHEA Grapalat" w:cs="Sylfaen"/>
          <w:sz w:val="20"/>
          <w:lang w:val="hy-AM"/>
        </w:rPr>
        <w:t>7</w:t>
      </w:r>
      <w:r>
        <w:rPr>
          <w:rFonts w:ascii="GHEA Grapalat" w:hAnsi="GHEA Grapalat" w:cs="Sylfaen"/>
          <w:sz w:val="20"/>
          <w:lang w:val="af-ZA"/>
        </w:rPr>
        <w:t>-</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Pr>
          <w:rFonts w:ascii="GHEA Grapalat" w:hAnsi="GHEA Grapalat" w:cs="Sylfaen"/>
          <w:sz w:val="20"/>
          <w:lang w:val="af-ZA"/>
        </w:rPr>
        <w:t xml:space="preserve"> 1-</w:t>
      </w:r>
      <w:proofErr w:type="spellStart"/>
      <w:r>
        <w:rPr>
          <w:rFonts w:ascii="GHEA Grapalat" w:hAnsi="GHEA Grapalat" w:cs="Sylfaen"/>
          <w:sz w:val="20"/>
        </w:rPr>
        <w:t>ին</w:t>
      </w:r>
      <w:proofErr w:type="spellEnd"/>
      <w:r>
        <w:rPr>
          <w:rFonts w:ascii="GHEA Grapalat" w:hAnsi="GHEA Grapalat" w:cs="Sylfaen"/>
          <w:sz w:val="20"/>
          <w:lang w:val="af-ZA"/>
        </w:rPr>
        <w:t xml:space="preserve"> </w:t>
      </w:r>
      <w:proofErr w:type="spellStart"/>
      <w:r>
        <w:rPr>
          <w:rFonts w:ascii="GHEA Grapalat" w:hAnsi="GHEA Grapalat" w:cs="Sylfaen"/>
          <w:sz w:val="20"/>
        </w:rPr>
        <w:t>մասի</w:t>
      </w:r>
      <w:proofErr w:type="spellEnd"/>
      <w:r>
        <w:rPr>
          <w:rFonts w:ascii="GHEA Grapalat" w:hAnsi="GHEA Grapalat" w:cs="Sylfaen"/>
          <w:sz w:val="20"/>
          <w:lang w:val="af-ZA"/>
        </w:rPr>
        <w:t xml:space="preserve"> 4-</w:t>
      </w:r>
      <w:proofErr w:type="spellStart"/>
      <w:r>
        <w:rPr>
          <w:rFonts w:ascii="GHEA Grapalat" w:hAnsi="GHEA Grapalat" w:cs="Sylfaen"/>
          <w:sz w:val="20"/>
        </w:rPr>
        <w:t>րդ</w:t>
      </w:r>
      <w:proofErr w:type="spellEnd"/>
      <w:r>
        <w:rPr>
          <w:rFonts w:ascii="GHEA Grapalat" w:hAnsi="GHEA Grapalat" w:cs="Sylfaen"/>
          <w:sz w:val="20"/>
          <w:lang w:val="af-ZA"/>
        </w:rPr>
        <w:t xml:space="preserve"> </w:t>
      </w:r>
      <w:proofErr w:type="spellStart"/>
      <w:r>
        <w:rPr>
          <w:rFonts w:ascii="GHEA Grapalat" w:hAnsi="GHEA Grapalat" w:cs="Sylfaen"/>
          <w:sz w:val="20"/>
        </w:rPr>
        <w:t>կետի</w:t>
      </w:r>
      <w:proofErr w:type="spellEnd"/>
      <w:r>
        <w:rPr>
          <w:rFonts w:ascii="GHEA Grapalat" w:hAnsi="GHEA Grapalat" w:cs="Sylfaen"/>
          <w:sz w:val="20"/>
          <w:lang w:val="af-ZA"/>
        </w:rPr>
        <w:t xml:space="preserve"> </w:t>
      </w:r>
      <w:proofErr w:type="spellStart"/>
      <w:r>
        <w:rPr>
          <w:rFonts w:ascii="GHEA Grapalat" w:hAnsi="GHEA Grapalat" w:cs="Sylfaen"/>
          <w:sz w:val="20"/>
        </w:rPr>
        <w:t>հիման</w:t>
      </w:r>
      <w:proofErr w:type="spellEnd"/>
      <w:r>
        <w:rPr>
          <w:rFonts w:ascii="GHEA Grapalat" w:hAnsi="GHEA Grapalat" w:cs="Sylfaen"/>
          <w:sz w:val="20"/>
          <w:lang w:val="af-ZA"/>
        </w:rPr>
        <w:t xml:space="preserve"> </w:t>
      </w:r>
      <w:proofErr w:type="spellStart"/>
      <w:r>
        <w:rPr>
          <w:rFonts w:ascii="GHEA Grapalat" w:hAnsi="GHEA Grapalat" w:cs="Sylfaen"/>
          <w:sz w:val="20"/>
        </w:rPr>
        <w:t>վրա</w:t>
      </w:r>
      <w:proofErr w:type="spellEnd"/>
      <w:r>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Pr>
          <w:rFonts w:ascii="GHEA Grapalat" w:hAnsi="GHEA Grapalat" w:cs="Sylfaen"/>
          <w:sz w:val="20"/>
          <w:lang w:val="af-ZA"/>
        </w:rPr>
        <w:t xml:space="preserve">, </w:t>
      </w:r>
      <w:proofErr w:type="spellStart"/>
      <w:r>
        <w:rPr>
          <w:rFonts w:ascii="GHEA Grapalat" w:hAnsi="GHEA Grapalat" w:cs="Sylfaen"/>
          <w:sz w:val="20"/>
        </w:rPr>
        <w:t>եթե</w:t>
      </w:r>
      <w:proofErr w:type="spellEnd"/>
      <w:r>
        <w:rPr>
          <w:rFonts w:ascii="GHEA Grapalat" w:hAnsi="GHEA Grapalat" w:cs="Sylfaen"/>
          <w:sz w:val="20"/>
          <w:lang w:val="af-ZA"/>
        </w:rPr>
        <w:t xml:space="preserve"> </w:t>
      </w:r>
      <w:proofErr w:type="spellStart"/>
      <w:r>
        <w:rPr>
          <w:rFonts w:ascii="GHEA Grapalat" w:hAnsi="GHEA Grapalat" w:cs="Sylfaen"/>
          <w:sz w:val="20"/>
        </w:rPr>
        <w:t>սույն</w:t>
      </w:r>
      <w:proofErr w:type="spellEnd"/>
      <w:r>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Pr>
          <w:rFonts w:ascii="GHEA Grapalat" w:hAnsi="GHEA Grapalat" w:cs="Sylfaen"/>
          <w:sz w:val="20"/>
          <w:lang w:val="af-ZA"/>
        </w:rPr>
        <w:t xml:space="preserve"> </w:t>
      </w:r>
      <w:proofErr w:type="spellStart"/>
      <w:r>
        <w:rPr>
          <w:rFonts w:ascii="GHEA Grapalat" w:hAnsi="GHEA Grapalat" w:cs="Sylfaen"/>
          <w:sz w:val="20"/>
        </w:rPr>
        <w:t>պահի</w:t>
      </w:r>
      <w:proofErr w:type="spellEnd"/>
      <w:r>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p>
    <w:p w14:paraId="455827B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proofErr w:type="spellStart"/>
      <w:r>
        <w:rPr>
          <w:rFonts w:ascii="GHEA Grapalat" w:hAnsi="GHEA Grapalat" w:cs="Sylfaen"/>
          <w:sz w:val="20"/>
        </w:rPr>
        <w:t>հաջորդող</w:t>
      </w:r>
      <w:proofErr w:type="spellEnd"/>
      <w:r>
        <w:rPr>
          <w:rFonts w:ascii="GHEA Grapalat" w:hAnsi="GHEA Grapalat" w:cs="Sylfaen"/>
          <w:sz w:val="20"/>
          <w:lang w:val="af-ZA"/>
        </w:rPr>
        <w:t xml:space="preserve"> </w:t>
      </w:r>
      <w:proofErr w:type="spellStart"/>
      <w:r>
        <w:rPr>
          <w:rFonts w:ascii="GHEA Grapalat" w:hAnsi="GHEA Grapalat" w:cs="Sylfaen"/>
          <w:sz w:val="20"/>
        </w:rPr>
        <w:t>աշխատանքային</w:t>
      </w:r>
      <w:proofErr w:type="spellEnd"/>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61F97ADD" w14:textId="77777777" w:rsidR="004E191A" w:rsidRDefault="004E191A" w:rsidP="004E191A">
      <w:pPr>
        <w:ind w:firstLine="567"/>
        <w:jc w:val="both"/>
        <w:rPr>
          <w:rFonts w:ascii="GHEA Grapalat" w:hAnsi="GHEA Grapalat" w:cs="Sylfaen"/>
          <w:sz w:val="20"/>
          <w:lang w:val="af-ZA"/>
        </w:rPr>
      </w:pPr>
    </w:p>
    <w:p w14:paraId="3AEB5E21" w14:textId="77777777" w:rsidR="004E191A" w:rsidRDefault="004E191A" w:rsidP="004E191A">
      <w:pPr>
        <w:pStyle w:val="BodyTextIndent"/>
        <w:spacing w:after="0" w:line="240" w:lineRule="auto"/>
        <w:ind w:firstLine="720"/>
        <w:rPr>
          <w:rFonts w:ascii="GHEA Grapalat" w:hAnsi="GHEA Grapalat" w:cs="Times New Roman"/>
          <w:sz w:val="18"/>
          <w:szCs w:val="18"/>
          <w:u w:val="single"/>
          <w:lang w:val="af-ZA"/>
        </w:rPr>
      </w:pPr>
    </w:p>
    <w:p w14:paraId="7286FCC4"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3F9BD0C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57A6545D" w14:textId="77777777" w:rsidR="004E191A" w:rsidRDefault="004E191A" w:rsidP="004E191A">
      <w:pPr>
        <w:jc w:val="center"/>
        <w:rPr>
          <w:rFonts w:ascii="GHEA Grapalat" w:hAnsi="GHEA Grapalat"/>
          <w:b/>
          <w:sz w:val="20"/>
          <w:lang w:val="af-ZA"/>
        </w:rPr>
      </w:pPr>
      <w:r>
        <w:rPr>
          <w:rFonts w:ascii="GHEA Grapalat" w:hAnsi="GHEA Grapalat"/>
          <w:b/>
          <w:sz w:val="20"/>
          <w:lang w:val="af-ZA"/>
        </w:rPr>
        <w:t>ԻՐԱՎՈՒՆՔԸ ԵՎ ԿԱՐԳԸ</w:t>
      </w:r>
    </w:p>
    <w:p w14:paraId="22FF5259" w14:textId="77777777" w:rsidR="004E191A" w:rsidRDefault="004E191A" w:rsidP="004E191A">
      <w:pPr>
        <w:jc w:val="center"/>
        <w:rPr>
          <w:rFonts w:ascii="GHEA Grapalat" w:hAnsi="GHEA Grapalat"/>
          <w:b/>
          <w:sz w:val="20"/>
          <w:lang w:val="af-ZA"/>
        </w:rPr>
      </w:pPr>
    </w:p>
    <w:p w14:paraId="3806DCA6" w14:textId="77777777" w:rsidR="004E191A" w:rsidRPr="00CF5E17" w:rsidRDefault="004E191A" w:rsidP="004E191A">
      <w:pPr>
        <w:ind w:firstLine="567"/>
        <w:jc w:val="center"/>
        <w:rPr>
          <w:rFonts w:ascii="GHEA Grapalat" w:hAnsi="GHEA Grapalat"/>
          <w:sz w:val="20"/>
          <w:szCs w:val="20"/>
          <w:lang w:val="af-ZA"/>
        </w:rPr>
      </w:pPr>
    </w:p>
    <w:p w14:paraId="7A4BAE9B" w14:textId="219225D7" w:rsidR="004E191A" w:rsidRPr="00CF5E17" w:rsidRDefault="00A948BA" w:rsidP="00E26669">
      <w:pPr>
        <w:pStyle w:val="NormalWeb"/>
        <w:rPr>
          <w:rFonts w:cs="Times New Roman"/>
          <w:sz w:val="20"/>
          <w:szCs w:val="20"/>
          <w:lang w:val="af-ZA"/>
        </w:rPr>
      </w:pPr>
      <w:r w:rsidRPr="00CF5E17">
        <w:rPr>
          <w:rFonts w:cs="Times New Roman"/>
          <w:sz w:val="20"/>
          <w:szCs w:val="20"/>
          <w:lang w:val="af-ZA"/>
        </w:rPr>
        <w:t xml:space="preserve">        </w:t>
      </w:r>
      <w:r w:rsidR="004E191A" w:rsidRPr="00CF5E17">
        <w:rPr>
          <w:rFonts w:cs="Times New Roman"/>
          <w:sz w:val="20"/>
          <w:szCs w:val="20"/>
          <w:lang w:val="af-ZA"/>
        </w:rPr>
        <w:t>12</w:t>
      </w:r>
      <w:r w:rsidR="004E191A" w:rsidRPr="00CF5E17">
        <w:rPr>
          <w:rFonts w:ascii="Cambria Math" w:hAnsi="Cambria Math" w:cs="Cambria Math"/>
          <w:sz w:val="20"/>
          <w:szCs w:val="20"/>
          <w:lang w:val="af-ZA"/>
        </w:rPr>
        <w:t>․</w:t>
      </w:r>
      <w:r w:rsidR="004E191A" w:rsidRPr="00CF5E17">
        <w:rPr>
          <w:rFonts w:cs="Times New Roman"/>
          <w:sz w:val="20"/>
          <w:szCs w:val="20"/>
          <w:lang w:val="af-ZA"/>
        </w:rPr>
        <w:t xml:space="preserve">1 </w:t>
      </w:r>
      <w:proofErr w:type="spellStart"/>
      <w:r w:rsidR="004E191A" w:rsidRPr="00AF25CB">
        <w:rPr>
          <w:rFonts w:cs="Times New Roman"/>
          <w:sz w:val="20"/>
          <w:szCs w:val="20"/>
          <w:lang w:val="en-US"/>
        </w:rPr>
        <w:t>Յուրաքանչյուր</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շահագրգիռ</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անձ</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իրավունք</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ունի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բողոքարկելու</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պատվիրատուի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գնահատող</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հանձնաժողովի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գործողությունները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անգործությունը</w:t>
      </w:r>
      <w:proofErr w:type="spellEnd"/>
      <w:r w:rsidR="004E191A" w:rsidRPr="00CF5E17">
        <w:rPr>
          <w:rFonts w:cs="Times New Roman"/>
          <w:sz w:val="20"/>
          <w:szCs w:val="20"/>
          <w:lang w:val="af-ZA"/>
        </w:rPr>
        <w:t xml:space="preserve">) </w:t>
      </w:r>
      <w:r w:rsidR="004E191A" w:rsidRPr="00AF25CB">
        <w:rPr>
          <w:rFonts w:cs="Times New Roman"/>
          <w:sz w:val="20"/>
          <w:szCs w:val="20"/>
          <w:lang w:val="en-US"/>
        </w:rPr>
        <w:t>և</w:t>
      </w:r>
      <w:r w:rsidR="004E191A" w:rsidRPr="00CF5E17">
        <w:rPr>
          <w:rFonts w:cs="Times New Roman"/>
          <w:sz w:val="20"/>
          <w:szCs w:val="20"/>
          <w:lang w:val="af-ZA"/>
        </w:rPr>
        <w:t xml:space="preserve"> </w:t>
      </w:r>
      <w:proofErr w:type="spellStart"/>
      <w:r w:rsidR="004E191A" w:rsidRPr="00AF25CB">
        <w:rPr>
          <w:rFonts w:cs="Times New Roman"/>
          <w:sz w:val="20"/>
          <w:szCs w:val="20"/>
          <w:lang w:val="en-US"/>
        </w:rPr>
        <w:t>որոշումները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Հայաստանի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Հանրապետության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քաղաքացիական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դատավարության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օրենսգրքով</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այսուհետ</w:t>
      </w:r>
      <w:proofErr w:type="spellEnd"/>
      <w:r w:rsidR="004E191A" w:rsidRPr="00AF25CB">
        <w:rPr>
          <w:rFonts w:cs="Times New Roman"/>
          <w:sz w:val="20"/>
          <w:szCs w:val="20"/>
          <w:lang w:val="en-US"/>
        </w:rPr>
        <w:t>՝</w:t>
      </w:r>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Օրենսգիրք</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սահմանված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կարգով</w:t>
      </w:r>
      <w:proofErr w:type="spellEnd"/>
      <w:r w:rsidR="004E191A" w:rsidRPr="00CF5E17">
        <w:rPr>
          <w:rFonts w:cs="Times New Roman"/>
          <w:sz w:val="20"/>
          <w:szCs w:val="20"/>
          <w:lang w:val="af-ZA"/>
        </w:rPr>
        <w:t>:</w:t>
      </w:r>
    </w:p>
    <w:p w14:paraId="44767C80" w14:textId="77777777" w:rsidR="004E191A" w:rsidRPr="00CF5E17" w:rsidRDefault="004E191A" w:rsidP="00E26669">
      <w:pPr>
        <w:pStyle w:val="NormalWeb"/>
        <w:rPr>
          <w:rFonts w:cs="Times New Roman"/>
          <w:sz w:val="20"/>
          <w:szCs w:val="20"/>
          <w:lang w:val="af-ZA"/>
        </w:rPr>
      </w:pPr>
      <w:proofErr w:type="spellStart"/>
      <w:r w:rsidRPr="00AF25CB">
        <w:rPr>
          <w:rFonts w:cs="Times New Roman"/>
          <w:sz w:val="20"/>
          <w:szCs w:val="20"/>
          <w:lang w:val="en-US"/>
        </w:rPr>
        <w:t>Յուրաքանչյուր</w:t>
      </w:r>
      <w:proofErr w:type="spellEnd"/>
      <w:r w:rsidRPr="00CF5E17">
        <w:rPr>
          <w:rFonts w:cs="Times New Roman"/>
          <w:sz w:val="20"/>
          <w:szCs w:val="20"/>
          <w:lang w:val="af-ZA"/>
        </w:rPr>
        <w:t xml:space="preserve"> </w:t>
      </w:r>
      <w:proofErr w:type="spellStart"/>
      <w:r w:rsidRPr="00AF25CB">
        <w:rPr>
          <w:rFonts w:cs="Times New Roman"/>
          <w:sz w:val="20"/>
          <w:szCs w:val="20"/>
          <w:lang w:val="en-US"/>
        </w:rPr>
        <w:t>ոք</w:t>
      </w:r>
      <w:proofErr w:type="spellEnd"/>
      <w:r w:rsidRPr="00CF5E17">
        <w:rPr>
          <w:rFonts w:cs="Times New Roman"/>
          <w:sz w:val="20"/>
          <w:szCs w:val="20"/>
          <w:lang w:val="af-ZA"/>
        </w:rPr>
        <w:t xml:space="preserve"> </w:t>
      </w:r>
      <w:proofErr w:type="spellStart"/>
      <w:r w:rsidRPr="00AF25CB">
        <w:rPr>
          <w:rFonts w:cs="Times New Roman"/>
          <w:sz w:val="20"/>
          <w:szCs w:val="20"/>
          <w:lang w:val="en-US"/>
        </w:rPr>
        <w:t>իրավունք</w:t>
      </w:r>
      <w:proofErr w:type="spellEnd"/>
      <w:r w:rsidRPr="00CF5E17">
        <w:rPr>
          <w:rFonts w:cs="Times New Roman"/>
          <w:sz w:val="20"/>
          <w:szCs w:val="20"/>
          <w:lang w:val="af-ZA"/>
        </w:rPr>
        <w:t xml:space="preserve"> </w:t>
      </w:r>
      <w:proofErr w:type="spellStart"/>
      <w:r w:rsidRPr="00AF25CB">
        <w:rPr>
          <w:rFonts w:cs="Times New Roman"/>
          <w:sz w:val="20"/>
          <w:szCs w:val="20"/>
          <w:lang w:val="en-US"/>
        </w:rPr>
        <w:t>ունի</w:t>
      </w:r>
      <w:proofErr w:type="spellEnd"/>
      <w:r w:rsidRPr="00CF5E17">
        <w:rPr>
          <w:rFonts w:cs="Times New Roman"/>
          <w:sz w:val="20"/>
          <w:szCs w:val="20"/>
          <w:lang w:val="af-ZA"/>
        </w:rPr>
        <w:t xml:space="preserve"> </w:t>
      </w:r>
      <w:proofErr w:type="spellStart"/>
      <w:r w:rsidRPr="00AF25CB">
        <w:rPr>
          <w:rFonts w:cs="Times New Roman"/>
          <w:sz w:val="20"/>
          <w:szCs w:val="20"/>
          <w:lang w:val="en-US"/>
        </w:rPr>
        <w:t>Օրենսգրքով</w:t>
      </w:r>
      <w:proofErr w:type="spellEnd"/>
      <w:r w:rsidRPr="00CF5E17">
        <w:rPr>
          <w:rFonts w:cs="Times New Roman"/>
          <w:sz w:val="20"/>
          <w:szCs w:val="20"/>
          <w:lang w:val="af-ZA"/>
        </w:rPr>
        <w:t xml:space="preserve"> </w:t>
      </w:r>
      <w:proofErr w:type="spellStart"/>
      <w:r w:rsidRPr="00AF25CB">
        <w:rPr>
          <w:rFonts w:cs="Times New Roman"/>
          <w:sz w:val="20"/>
          <w:szCs w:val="20"/>
          <w:lang w:val="en-US"/>
        </w:rPr>
        <w:t>սահմանված</w:t>
      </w:r>
      <w:proofErr w:type="spellEnd"/>
      <w:r w:rsidRPr="00CF5E17">
        <w:rPr>
          <w:rFonts w:cs="Times New Roman"/>
          <w:sz w:val="20"/>
          <w:szCs w:val="20"/>
          <w:lang w:val="af-ZA"/>
        </w:rPr>
        <w:t xml:space="preserve"> </w:t>
      </w:r>
      <w:proofErr w:type="spellStart"/>
      <w:r w:rsidRPr="00AF25CB">
        <w:rPr>
          <w:rFonts w:cs="Times New Roman"/>
          <w:sz w:val="20"/>
          <w:szCs w:val="20"/>
          <w:lang w:val="en-US"/>
        </w:rPr>
        <w:t>կարգով</w:t>
      </w:r>
      <w:proofErr w:type="spellEnd"/>
      <w:r w:rsidRPr="00CF5E17">
        <w:rPr>
          <w:rFonts w:cs="Times New Roman"/>
          <w:sz w:val="20"/>
          <w:szCs w:val="20"/>
          <w:lang w:val="af-ZA"/>
        </w:rPr>
        <w:t xml:space="preserve"> </w:t>
      </w:r>
      <w:proofErr w:type="spellStart"/>
      <w:r w:rsidRPr="00AF25CB">
        <w:rPr>
          <w:rFonts w:cs="Times New Roman"/>
          <w:sz w:val="20"/>
          <w:szCs w:val="20"/>
          <w:lang w:val="en-US"/>
        </w:rPr>
        <w:t>մինչև</w:t>
      </w:r>
      <w:proofErr w:type="spellEnd"/>
      <w:r w:rsidRPr="00CF5E17">
        <w:rPr>
          <w:rFonts w:cs="Times New Roman"/>
          <w:sz w:val="20"/>
          <w:szCs w:val="20"/>
          <w:lang w:val="af-ZA"/>
        </w:rPr>
        <w:t xml:space="preserve"> </w:t>
      </w:r>
      <w:proofErr w:type="spellStart"/>
      <w:r w:rsidRPr="00AF25CB">
        <w:rPr>
          <w:rFonts w:cs="Times New Roman"/>
          <w:sz w:val="20"/>
          <w:szCs w:val="20"/>
          <w:lang w:val="en-US"/>
        </w:rPr>
        <w:t>հայտերի</w:t>
      </w:r>
      <w:proofErr w:type="spellEnd"/>
      <w:r w:rsidRPr="00CF5E17">
        <w:rPr>
          <w:rFonts w:cs="Times New Roman"/>
          <w:sz w:val="20"/>
          <w:szCs w:val="20"/>
          <w:lang w:val="af-ZA"/>
        </w:rPr>
        <w:t xml:space="preserve"> </w:t>
      </w:r>
      <w:proofErr w:type="spellStart"/>
      <w:r w:rsidRPr="00AF25CB">
        <w:rPr>
          <w:rFonts w:cs="Times New Roman"/>
          <w:sz w:val="20"/>
          <w:szCs w:val="20"/>
          <w:lang w:val="en-US"/>
        </w:rPr>
        <w:t>ներկայացման</w:t>
      </w:r>
      <w:proofErr w:type="spellEnd"/>
      <w:r w:rsidRPr="00CF5E17">
        <w:rPr>
          <w:rFonts w:cs="Times New Roman"/>
          <w:sz w:val="20"/>
          <w:szCs w:val="20"/>
          <w:lang w:val="af-ZA"/>
        </w:rPr>
        <w:t xml:space="preserve"> </w:t>
      </w:r>
      <w:proofErr w:type="spellStart"/>
      <w:r w:rsidRPr="00AF25CB">
        <w:rPr>
          <w:rFonts w:cs="Times New Roman"/>
          <w:sz w:val="20"/>
          <w:szCs w:val="20"/>
          <w:lang w:val="en-US"/>
        </w:rPr>
        <w:t>վերջնաժամկետը</w:t>
      </w:r>
      <w:proofErr w:type="spellEnd"/>
      <w:r w:rsidRPr="00CF5E17">
        <w:rPr>
          <w:rFonts w:cs="Times New Roman"/>
          <w:sz w:val="20"/>
          <w:szCs w:val="20"/>
          <w:lang w:val="af-ZA"/>
        </w:rPr>
        <w:t xml:space="preserve"> </w:t>
      </w:r>
      <w:proofErr w:type="spellStart"/>
      <w:r w:rsidRPr="00AF25CB">
        <w:rPr>
          <w:rFonts w:cs="Times New Roman"/>
          <w:sz w:val="20"/>
          <w:szCs w:val="20"/>
          <w:lang w:val="en-US"/>
        </w:rPr>
        <w:t>բողոքարկելու</w:t>
      </w:r>
      <w:proofErr w:type="spellEnd"/>
      <w:r w:rsidRPr="00CF5E17">
        <w:rPr>
          <w:rFonts w:cs="Times New Roman"/>
          <w:sz w:val="20"/>
          <w:szCs w:val="20"/>
          <w:lang w:val="af-ZA"/>
        </w:rPr>
        <w:t xml:space="preserve"> </w:t>
      </w:r>
      <w:proofErr w:type="spellStart"/>
      <w:r w:rsidRPr="00AF25CB">
        <w:rPr>
          <w:rFonts w:cs="Times New Roman"/>
          <w:sz w:val="20"/>
          <w:szCs w:val="20"/>
          <w:lang w:val="en-US"/>
        </w:rPr>
        <w:t>գնման</w:t>
      </w:r>
      <w:proofErr w:type="spellEnd"/>
      <w:r w:rsidRPr="00CF5E17">
        <w:rPr>
          <w:rFonts w:cs="Times New Roman"/>
          <w:sz w:val="20"/>
          <w:szCs w:val="20"/>
          <w:lang w:val="af-ZA"/>
        </w:rPr>
        <w:t xml:space="preserve"> </w:t>
      </w:r>
      <w:proofErr w:type="spellStart"/>
      <w:r w:rsidRPr="00AF25CB">
        <w:rPr>
          <w:rFonts w:cs="Times New Roman"/>
          <w:sz w:val="20"/>
          <w:szCs w:val="20"/>
          <w:lang w:val="en-US"/>
        </w:rPr>
        <w:t>առարկայի</w:t>
      </w:r>
      <w:proofErr w:type="spellEnd"/>
      <w:r w:rsidRPr="00CF5E17">
        <w:rPr>
          <w:rFonts w:cs="Times New Roman"/>
          <w:sz w:val="20"/>
          <w:szCs w:val="20"/>
          <w:lang w:val="af-ZA"/>
        </w:rPr>
        <w:t xml:space="preserve"> </w:t>
      </w:r>
      <w:proofErr w:type="spellStart"/>
      <w:r w:rsidRPr="00AF25CB">
        <w:rPr>
          <w:rFonts w:cs="Times New Roman"/>
          <w:sz w:val="20"/>
          <w:szCs w:val="20"/>
          <w:lang w:val="en-US"/>
        </w:rPr>
        <w:t>բնութագրերը</w:t>
      </w:r>
      <w:proofErr w:type="spellEnd"/>
      <w:r w:rsidRPr="00CF5E17">
        <w:rPr>
          <w:rFonts w:cs="Times New Roman"/>
          <w:sz w:val="20"/>
          <w:szCs w:val="20"/>
          <w:lang w:val="af-ZA"/>
        </w:rPr>
        <w:t xml:space="preserve"> </w:t>
      </w:r>
      <w:proofErr w:type="spellStart"/>
      <w:r w:rsidRPr="00AF25CB">
        <w:rPr>
          <w:rFonts w:cs="Times New Roman"/>
          <w:sz w:val="20"/>
          <w:szCs w:val="20"/>
          <w:lang w:val="en-US"/>
        </w:rPr>
        <w:t>կամ</w:t>
      </w:r>
      <w:proofErr w:type="spellEnd"/>
      <w:r w:rsidRPr="00CF5E17">
        <w:rPr>
          <w:rFonts w:cs="Times New Roman"/>
          <w:sz w:val="20"/>
          <w:szCs w:val="20"/>
          <w:lang w:val="af-ZA"/>
        </w:rPr>
        <w:t xml:space="preserve"> </w:t>
      </w:r>
      <w:proofErr w:type="spellStart"/>
      <w:r w:rsidRPr="00AF25CB">
        <w:rPr>
          <w:rFonts w:cs="Times New Roman"/>
          <w:sz w:val="20"/>
          <w:szCs w:val="20"/>
          <w:lang w:val="en-US"/>
        </w:rPr>
        <w:t>հրավերի</w:t>
      </w:r>
      <w:proofErr w:type="spellEnd"/>
      <w:r w:rsidRPr="00CF5E17">
        <w:rPr>
          <w:rFonts w:cs="Times New Roman"/>
          <w:sz w:val="20"/>
          <w:szCs w:val="20"/>
          <w:lang w:val="af-ZA"/>
        </w:rPr>
        <w:t xml:space="preserve"> </w:t>
      </w:r>
      <w:proofErr w:type="spellStart"/>
      <w:r w:rsidRPr="00AF25CB">
        <w:rPr>
          <w:rFonts w:cs="Times New Roman"/>
          <w:sz w:val="20"/>
          <w:szCs w:val="20"/>
          <w:lang w:val="en-US"/>
        </w:rPr>
        <w:t>պահանջները</w:t>
      </w:r>
      <w:proofErr w:type="spellEnd"/>
      <w:r w:rsidRPr="00CF5E17">
        <w:rPr>
          <w:rFonts w:cs="Times New Roman"/>
          <w:sz w:val="20"/>
          <w:szCs w:val="20"/>
          <w:lang w:val="af-ZA"/>
        </w:rPr>
        <w:t>:</w:t>
      </w:r>
    </w:p>
    <w:p w14:paraId="10930EA6" w14:textId="63F1DF3B" w:rsidR="004E191A" w:rsidRPr="00CF5E17" w:rsidRDefault="00A948BA" w:rsidP="00E26669">
      <w:pPr>
        <w:pStyle w:val="NormalWeb"/>
        <w:rPr>
          <w:rFonts w:cs="Times New Roman"/>
          <w:sz w:val="20"/>
          <w:szCs w:val="20"/>
          <w:lang w:val="af-ZA"/>
        </w:rPr>
      </w:pPr>
      <w:r w:rsidRPr="00CF5E17">
        <w:rPr>
          <w:rFonts w:cs="Times New Roman"/>
          <w:sz w:val="20"/>
          <w:szCs w:val="20"/>
          <w:lang w:val="af-ZA"/>
        </w:rPr>
        <w:t xml:space="preserve">        </w:t>
      </w:r>
      <w:r w:rsidR="004E191A" w:rsidRPr="00CF5E17">
        <w:rPr>
          <w:rFonts w:cs="Times New Roman"/>
          <w:sz w:val="20"/>
          <w:szCs w:val="20"/>
          <w:lang w:val="af-ZA"/>
        </w:rPr>
        <w:t>12</w:t>
      </w:r>
      <w:r w:rsidR="004E191A" w:rsidRPr="00CF5E17">
        <w:rPr>
          <w:rFonts w:ascii="Cambria Math" w:hAnsi="Cambria Math" w:cs="Cambria Math"/>
          <w:sz w:val="20"/>
          <w:szCs w:val="20"/>
          <w:lang w:val="af-ZA"/>
        </w:rPr>
        <w:t>․</w:t>
      </w:r>
      <w:r w:rsidR="004E191A" w:rsidRPr="00CF5E17">
        <w:rPr>
          <w:rFonts w:cs="Times New Roman"/>
          <w:sz w:val="20"/>
          <w:szCs w:val="20"/>
          <w:lang w:val="af-ZA"/>
        </w:rPr>
        <w:t xml:space="preserve">2. </w:t>
      </w:r>
      <w:proofErr w:type="spellStart"/>
      <w:r w:rsidR="004E191A" w:rsidRPr="00AF25CB">
        <w:rPr>
          <w:rFonts w:cs="Times New Roman"/>
          <w:sz w:val="20"/>
          <w:szCs w:val="20"/>
          <w:lang w:val="en-US"/>
        </w:rPr>
        <w:t>Սույն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ընթացակարգի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հետ</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կապված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հարաբերությունները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վարչական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հարաբերություններ</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չեն</w:t>
      </w:r>
      <w:proofErr w:type="spellEnd"/>
      <w:r w:rsidR="004E191A" w:rsidRPr="00CF5E17">
        <w:rPr>
          <w:rFonts w:cs="Times New Roman"/>
          <w:sz w:val="20"/>
          <w:szCs w:val="20"/>
          <w:lang w:val="af-ZA"/>
        </w:rPr>
        <w:t xml:space="preserve">, </w:t>
      </w:r>
      <w:r w:rsidR="004E191A" w:rsidRPr="00AF25CB">
        <w:rPr>
          <w:rFonts w:cs="Times New Roman"/>
          <w:sz w:val="20"/>
          <w:szCs w:val="20"/>
          <w:lang w:val="en-US"/>
        </w:rPr>
        <w:t>և</w:t>
      </w:r>
      <w:r w:rsidR="004E191A" w:rsidRPr="00CF5E17">
        <w:rPr>
          <w:rFonts w:cs="Times New Roman"/>
          <w:sz w:val="20"/>
          <w:szCs w:val="20"/>
          <w:lang w:val="af-ZA"/>
        </w:rPr>
        <w:t xml:space="preserve"> </w:t>
      </w:r>
      <w:proofErr w:type="spellStart"/>
      <w:r w:rsidR="004E191A" w:rsidRPr="00AF25CB">
        <w:rPr>
          <w:rFonts w:cs="Times New Roman"/>
          <w:sz w:val="20"/>
          <w:szCs w:val="20"/>
          <w:lang w:val="en-US"/>
        </w:rPr>
        <w:t>դրանք</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կարգավորվում</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են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Հայաստանի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Հանրապետության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քաղաքացիաիրավական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հարաբերությունները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կարգավորող</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օրենսդրությամբ</w:t>
      </w:r>
      <w:proofErr w:type="spellEnd"/>
      <w:r w:rsidR="004E191A" w:rsidRPr="00CF5E17">
        <w:rPr>
          <w:rFonts w:cs="Times New Roman"/>
          <w:sz w:val="20"/>
          <w:szCs w:val="20"/>
          <w:lang w:val="af-ZA"/>
        </w:rPr>
        <w:t>:</w:t>
      </w:r>
    </w:p>
    <w:p w14:paraId="74A5A91A" w14:textId="2B0C41AE" w:rsidR="004E191A" w:rsidRPr="00CF5E17" w:rsidRDefault="00A948BA" w:rsidP="00E26669">
      <w:pPr>
        <w:pStyle w:val="NormalWeb"/>
        <w:rPr>
          <w:rFonts w:cs="Times New Roman"/>
          <w:sz w:val="20"/>
          <w:szCs w:val="20"/>
          <w:lang w:val="af-ZA"/>
        </w:rPr>
      </w:pPr>
      <w:r w:rsidRPr="00CF5E17">
        <w:rPr>
          <w:rFonts w:cs="Times New Roman"/>
          <w:sz w:val="20"/>
          <w:szCs w:val="20"/>
          <w:lang w:val="af-ZA"/>
        </w:rPr>
        <w:t xml:space="preserve">        </w:t>
      </w:r>
      <w:r w:rsidR="004E191A" w:rsidRPr="00CF5E17">
        <w:rPr>
          <w:rFonts w:cs="Times New Roman"/>
          <w:sz w:val="20"/>
          <w:szCs w:val="20"/>
          <w:lang w:val="af-ZA"/>
        </w:rPr>
        <w:t>12</w:t>
      </w:r>
      <w:r w:rsidR="004E191A" w:rsidRPr="00CF5E17">
        <w:rPr>
          <w:rFonts w:ascii="Cambria Math" w:hAnsi="Cambria Math" w:cs="Cambria Math"/>
          <w:sz w:val="20"/>
          <w:szCs w:val="20"/>
          <w:lang w:val="af-ZA"/>
        </w:rPr>
        <w:t>․</w:t>
      </w:r>
      <w:r w:rsidR="004E191A" w:rsidRPr="00CF5E17">
        <w:rPr>
          <w:rFonts w:cs="Times New Roman"/>
          <w:sz w:val="20"/>
          <w:szCs w:val="20"/>
          <w:lang w:val="af-ZA"/>
        </w:rPr>
        <w:t xml:space="preserve">3. </w:t>
      </w:r>
      <w:proofErr w:type="spellStart"/>
      <w:r w:rsidR="004E191A" w:rsidRPr="00AF25CB">
        <w:rPr>
          <w:rFonts w:cs="Times New Roman"/>
          <w:sz w:val="20"/>
          <w:szCs w:val="20"/>
          <w:lang w:val="en-US"/>
        </w:rPr>
        <w:t>Պատվիրատուի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գնահատող</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հանձնաժողովի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կատարած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գործողության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կամ</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անգործության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հետևանքով</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պատճառված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վնասները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հատուցվում</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են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Հայաստանի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Հանրապետության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քաղաքացիական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օրենսգրքով</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սահմանված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կարգով</w:t>
      </w:r>
      <w:proofErr w:type="spellEnd"/>
      <w:r w:rsidR="004E191A" w:rsidRPr="00CF5E17">
        <w:rPr>
          <w:rFonts w:cs="Times New Roman"/>
          <w:sz w:val="20"/>
          <w:szCs w:val="20"/>
          <w:lang w:val="af-ZA"/>
        </w:rPr>
        <w:t>:</w:t>
      </w:r>
    </w:p>
    <w:p w14:paraId="1255507F" w14:textId="3FBD7550" w:rsidR="004E191A" w:rsidRPr="00CF5E17" w:rsidRDefault="00A948BA" w:rsidP="00E26669">
      <w:pPr>
        <w:pStyle w:val="NormalWeb"/>
        <w:rPr>
          <w:rFonts w:cs="Times New Roman"/>
          <w:sz w:val="20"/>
          <w:szCs w:val="20"/>
          <w:lang w:val="af-ZA"/>
        </w:rPr>
      </w:pPr>
      <w:r w:rsidRPr="00CF5E17">
        <w:rPr>
          <w:rFonts w:cs="Times New Roman"/>
          <w:sz w:val="20"/>
          <w:szCs w:val="20"/>
          <w:lang w:val="af-ZA"/>
        </w:rPr>
        <w:t xml:space="preserve">        </w:t>
      </w:r>
      <w:r w:rsidR="004E191A" w:rsidRPr="00CF5E17">
        <w:rPr>
          <w:rFonts w:cs="Times New Roman"/>
          <w:sz w:val="20"/>
          <w:szCs w:val="20"/>
          <w:lang w:val="af-ZA"/>
        </w:rPr>
        <w:t>12</w:t>
      </w:r>
      <w:r w:rsidR="004E191A" w:rsidRPr="00CF5E17">
        <w:rPr>
          <w:rFonts w:ascii="Cambria Math" w:hAnsi="Cambria Math" w:cs="Cambria Math"/>
          <w:sz w:val="20"/>
          <w:szCs w:val="20"/>
          <w:lang w:val="af-ZA"/>
        </w:rPr>
        <w:t>․</w:t>
      </w:r>
      <w:r w:rsidR="004E191A" w:rsidRPr="00CF5E17">
        <w:rPr>
          <w:rFonts w:cs="Times New Roman"/>
          <w:sz w:val="20"/>
          <w:szCs w:val="20"/>
          <w:lang w:val="af-ZA"/>
        </w:rPr>
        <w:t xml:space="preserve">4. </w:t>
      </w:r>
      <w:proofErr w:type="spellStart"/>
      <w:r w:rsidR="004E191A" w:rsidRPr="00AF25CB">
        <w:rPr>
          <w:rFonts w:cs="Times New Roman"/>
          <w:sz w:val="20"/>
          <w:szCs w:val="20"/>
          <w:lang w:val="en-US"/>
        </w:rPr>
        <w:t>Սույն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հրավերով</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սահմանված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անգործության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ժամկետը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պատվիրատուի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գնահատող</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հանձնաժողովի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գործողությունների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անգործության</w:t>
      </w:r>
      <w:proofErr w:type="spellEnd"/>
      <w:r w:rsidR="004E191A" w:rsidRPr="00CF5E17">
        <w:rPr>
          <w:rFonts w:cs="Times New Roman"/>
          <w:sz w:val="20"/>
          <w:szCs w:val="20"/>
          <w:lang w:val="af-ZA"/>
        </w:rPr>
        <w:t xml:space="preserve">) </w:t>
      </w:r>
      <w:r w:rsidR="004E191A" w:rsidRPr="00AF25CB">
        <w:rPr>
          <w:rFonts w:cs="Times New Roman"/>
          <w:sz w:val="20"/>
          <w:szCs w:val="20"/>
          <w:lang w:val="en-US"/>
        </w:rPr>
        <w:t>և</w:t>
      </w:r>
      <w:r w:rsidR="004E191A" w:rsidRPr="00CF5E17">
        <w:rPr>
          <w:rFonts w:cs="Times New Roman"/>
          <w:sz w:val="20"/>
          <w:szCs w:val="20"/>
          <w:lang w:val="af-ZA"/>
        </w:rPr>
        <w:t xml:space="preserve"> </w:t>
      </w:r>
      <w:proofErr w:type="spellStart"/>
      <w:r w:rsidR="004E191A" w:rsidRPr="00AF25CB">
        <w:rPr>
          <w:rFonts w:cs="Times New Roman"/>
          <w:sz w:val="20"/>
          <w:szCs w:val="20"/>
          <w:lang w:val="en-US"/>
        </w:rPr>
        <w:t>որոշումների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բողոքարկման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հայցային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վաղեմության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ժամկետ</w:t>
      </w:r>
      <w:proofErr w:type="spellEnd"/>
      <w:r w:rsidR="004E191A" w:rsidRPr="00CF5E17">
        <w:rPr>
          <w:rFonts w:cs="Times New Roman"/>
          <w:sz w:val="20"/>
          <w:szCs w:val="20"/>
          <w:lang w:val="af-ZA"/>
        </w:rPr>
        <w:t xml:space="preserve"> </w:t>
      </w:r>
      <w:r w:rsidR="004E191A" w:rsidRPr="00AF25CB">
        <w:rPr>
          <w:rFonts w:cs="Times New Roman"/>
          <w:sz w:val="20"/>
          <w:szCs w:val="20"/>
          <w:lang w:val="en-US"/>
        </w:rPr>
        <w:t>է</w:t>
      </w:r>
      <w:r w:rsidR="004E191A" w:rsidRPr="00CF5E17">
        <w:rPr>
          <w:rFonts w:cs="Times New Roman"/>
          <w:sz w:val="20"/>
          <w:szCs w:val="20"/>
          <w:lang w:val="af-ZA"/>
        </w:rPr>
        <w:t xml:space="preserve">, </w:t>
      </w:r>
      <w:proofErr w:type="spellStart"/>
      <w:r w:rsidR="004E191A" w:rsidRPr="00AF25CB">
        <w:rPr>
          <w:rFonts w:cs="Times New Roman"/>
          <w:sz w:val="20"/>
          <w:szCs w:val="20"/>
          <w:lang w:val="en-US"/>
        </w:rPr>
        <w:t>բացառությամբ</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Օրենքի</w:t>
      </w:r>
      <w:proofErr w:type="spellEnd"/>
      <w:r w:rsidR="004E191A" w:rsidRPr="00CF5E17">
        <w:rPr>
          <w:rFonts w:cs="Times New Roman"/>
          <w:sz w:val="20"/>
          <w:szCs w:val="20"/>
          <w:lang w:val="af-ZA"/>
        </w:rPr>
        <w:t xml:space="preserve"> 6-</w:t>
      </w:r>
      <w:proofErr w:type="spellStart"/>
      <w:r w:rsidR="004E191A" w:rsidRPr="00AF25CB">
        <w:rPr>
          <w:rFonts w:cs="Times New Roman"/>
          <w:sz w:val="20"/>
          <w:szCs w:val="20"/>
          <w:lang w:val="en-US"/>
        </w:rPr>
        <w:t>րդ</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հոդվածի</w:t>
      </w:r>
      <w:proofErr w:type="spellEnd"/>
      <w:r w:rsidR="004E191A" w:rsidRPr="00CF5E17">
        <w:rPr>
          <w:rFonts w:cs="Times New Roman"/>
          <w:sz w:val="20"/>
          <w:szCs w:val="20"/>
          <w:lang w:val="af-ZA"/>
        </w:rPr>
        <w:t xml:space="preserve"> 2-</w:t>
      </w:r>
      <w:proofErr w:type="spellStart"/>
      <w:r w:rsidR="004E191A" w:rsidRPr="00AF25CB">
        <w:rPr>
          <w:rFonts w:cs="Times New Roman"/>
          <w:sz w:val="20"/>
          <w:szCs w:val="20"/>
          <w:lang w:val="en-US"/>
        </w:rPr>
        <w:t>րդ</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մասով</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նախատեսված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որոշումների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բողոքարկման</w:t>
      </w:r>
      <w:proofErr w:type="spellEnd"/>
      <w:r w:rsidR="004E191A" w:rsidRPr="00CF5E17">
        <w:rPr>
          <w:rFonts w:cs="Times New Roman"/>
          <w:sz w:val="20"/>
          <w:szCs w:val="20"/>
          <w:lang w:val="af-ZA"/>
        </w:rPr>
        <w:t xml:space="preserve"> </w:t>
      </w:r>
      <w:r w:rsidR="004E191A" w:rsidRPr="00AF25CB">
        <w:rPr>
          <w:rFonts w:cs="Times New Roman"/>
          <w:sz w:val="20"/>
          <w:szCs w:val="20"/>
          <w:lang w:val="en-US"/>
        </w:rPr>
        <w:t>և</w:t>
      </w:r>
      <w:r w:rsidR="004E191A" w:rsidRPr="00CF5E17">
        <w:rPr>
          <w:rFonts w:cs="Times New Roman"/>
          <w:sz w:val="20"/>
          <w:szCs w:val="20"/>
          <w:lang w:val="af-ZA"/>
        </w:rPr>
        <w:t xml:space="preserve"> </w:t>
      </w:r>
      <w:proofErr w:type="spellStart"/>
      <w:r w:rsidR="004E191A" w:rsidRPr="00AF25CB">
        <w:rPr>
          <w:rFonts w:cs="Times New Roman"/>
          <w:sz w:val="20"/>
          <w:szCs w:val="20"/>
          <w:lang w:val="en-US"/>
        </w:rPr>
        <w:t>պայմանագիրը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միակողմանի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լուծելու</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հետ</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կապված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վեճերի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որոնց</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դեպքում</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հայցային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վաղեմության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ժամկետը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երեսուն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օրացուցային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w:t>
      </w:r>
      <w:proofErr w:type="spellEnd"/>
      <w:r w:rsidR="004E191A" w:rsidRPr="00CF5E17">
        <w:rPr>
          <w:rFonts w:cs="Times New Roman"/>
          <w:sz w:val="20"/>
          <w:szCs w:val="20"/>
          <w:lang w:val="af-ZA"/>
        </w:rPr>
        <w:t xml:space="preserve"> </w:t>
      </w:r>
      <w:r w:rsidR="004E191A" w:rsidRPr="00AF25CB">
        <w:rPr>
          <w:rFonts w:cs="Times New Roman"/>
          <w:sz w:val="20"/>
          <w:szCs w:val="20"/>
          <w:lang w:val="en-US"/>
        </w:rPr>
        <w:t>է</w:t>
      </w:r>
      <w:r w:rsidR="004E191A" w:rsidRPr="00CF5E17">
        <w:rPr>
          <w:rFonts w:cs="Times New Roman"/>
          <w:sz w:val="20"/>
          <w:szCs w:val="20"/>
          <w:lang w:val="af-ZA"/>
        </w:rPr>
        <w:t>:</w:t>
      </w:r>
    </w:p>
    <w:p w14:paraId="6DFDC9F6" w14:textId="165E956B" w:rsidR="004E191A" w:rsidRPr="00CF5E17" w:rsidRDefault="00A948BA" w:rsidP="00E26669">
      <w:pPr>
        <w:pStyle w:val="NormalWeb"/>
        <w:rPr>
          <w:rFonts w:cs="Times New Roman"/>
          <w:sz w:val="20"/>
          <w:szCs w:val="20"/>
          <w:lang w:val="af-ZA"/>
        </w:rPr>
      </w:pPr>
      <w:r w:rsidRPr="00CF5E17">
        <w:rPr>
          <w:rFonts w:cs="Times New Roman"/>
          <w:sz w:val="20"/>
          <w:szCs w:val="20"/>
          <w:lang w:val="af-ZA"/>
        </w:rPr>
        <w:t xml:space="preserve">        </w:t>
      </w:r>
      <w:r w:rsidR="004E191A" w:rsidRPr="00CF5E17">
        <w:rPr>
          <w:rFonts w:cs="Times New Roman"/>
          <w:sz w:val="20"/>
          <w:szCs w:val="20"/>
          <w:lang w:val="af-ZA"/>
        </w:rPr>
        <w:t>12</w:t>
      </w:r>
      <w:r w:rsidR="004E191A" w:rsidRPr="00CF5E17">
        <w:rPr>
          <w:rFonts w:ascii="Cambria Math" w:hAnsi="Cambria Math" w:cs="Cambria Math"/>
          <w:sz w:val="20"/>
          <w:szCs w:val="20"/>
          <w:lang w:val="af-ZA"/>
        </w:rPr>
        <w:t>․</w:t>
      </w:r>
      <w:r w:rsidR="004E191A" w:rsidRPr="00CF5E17">
        <w:rPr>
          <w:rFonts w:cs="Times New Roman"/>
          <w:sz w:val="20"/>
          <w:szCs w:val="20"/>
          <w:lang w:val="af-ZA"/>
        </w:rPr>
        <w:t>5</w:t>
      </w:r>
      <w:r w:rsidR="004E191A" w:rsidRPr="00CF5E17">
        <w:rPr>
          <w:rFonts w:ascii="Cambria Math" w:hAnsi="Cambria Math" w:cs="Cambria Math"/>
          <w:sz w:val="20"/>
          <w:szCs w:val="20"/>
          <w:lang w:val="af-ZA"/>
        </w:rPr>
        <w:t>․</w:t>
      </w:r>
      <w:proofErr w:type="spellStart"/>
      <w:r w:rsidR="004E191A" w:rsidRPr="00AF25CB">
        <w:rPr>
          <w:rFonts w:cs="Times New Roman"/>
          <w:sz w:val="20"/>
          <w:szCs w:val="20"/>
          <w:lang w:val="en-US"/>
        </w:rPr>
        <w:t>Սույն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ընթացակարգի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հետ</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կապված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վեճերը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քննվում</w:t>
      </w:r>
      <w:proofErr w:type="spellEnd"/>
      <w:r w:rsidR="004E191A" w:rsidRPr="00CF5E17">
        <w:rPr>
          <w:rFonts w:cs="Times New Roman"/>
          <w:sz w:val="20"/>
          <w:szCs w:val="20"/>
          <w:lang w:val="af-ZA"/>
        </w:rPr>
        <w:t xml:space="preserve"> </w:t>
      </w:r>
      <w:r w:rsidR="004E191A" w:rsidRPr="00AF25CB">
        <w:rPr>
          <w:rFonts w:cs="Times New Roman"/>
          <w:sz w:val="20"/>
          <w:szCs w:val="20"/>
          <w:lang w:val="en-US"/>
        </w:rPr>
        <w:t>և</w:t>
      </w:r>
      <w:r w:rsidR="004E191A" w:rsidRPr="00CF5E17">
        <w:rPr>
          <w:rFonts w:cs="Times New Roman"/>
          <w:sz w:val="20"/>
          <w:szCs w:val="20"/>
          <w:lang w:val="af-ZA"/>
        </w:rPr>
        <w:t xml:space="preserve"> </w:t>
      </w:r>
      <w:proofErr w:type="spellStart"/>
      <w:r w:rsidR="004E191A" w:rsidRPr="00AF25CB">
        <w:rPr>
          <w:rFonts w:cs="Times New Roman"/>
          <w:sz w:val="20"/>
          <w:szCs w:val="20"/>
          <w:lang w:val="en-US"/>
        </w:rPr>
        <w:t>լուծվում</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են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Երևան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քաղաքի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առաջին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ատյանի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ընդհանուր</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իրավասության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դատարանում</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հայցադիմումը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վարույթ</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ընդունելուց</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հետո</w:t>
      </w:r>
      <w:proofErr w:type="spellEnd"/>
      <w:r w:rsidR="004E191A" w:rsidRPr="00AF25CB">
        <w:rPr>
          <w:rFonts w:cs="Times New Roman"/>
          <w:sz w:val="20"/>
          <w:szCs w:val="20"/>
          <w:lang w:val="en-US"/>
        </w:rPr>
        <w:t>՝</w:t>
      </w:r>
      <w:r w:rsidR="004E191A" w:rsidRPr="00CF5E17">
        <w:rPr>
          <w:rFonts w:cs="Times New Roman"/>
          <w:sz w:val="20"/>
          <w:szCs w:val="20"/>
          <w:lang w:val="af-ZA"/>
        </w:rPr>
        <w:t xml:space="preserve"> </w:t>
      </w:r>
      <w:proofErr w:type="spellStart"/>
      <w:r w:rsidR="004E191A" w:rsidRPr="00AF25CB">
        <w:rPr>
          <w:rFonts w:cs="Times New Roman"/>
          <w:sz w:val="20"/>
          <w:szCs w:val="20"/>
          <w:lang w:val="en-US"/>
        </w:rPr>
        <w:t>երեսուն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օրվա</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ընթացքում</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Դատարանի</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պատճառաբանված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որոշմամբ</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սույն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մասով</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նախատեսված</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ժամկետը</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կարող</w:t>
      </w:r>
      <w:proofErr w:type="spellEnd"/>
      <w:r w:rsidR="004E191A" w:rsidRPr="00CF5E17">
        <w:rPr>
          <w:rFonts w:cs="Times New Roman"/>
          <w:sz w:val="20"/>
          <w:szCs w:val="20"/>
          <w:lang w:val="af-ZA"/>
        </w:rPr>
        <w:t xml:space="preserve"> </w:t>
      </w:r>
      <w:r w:rsidR="004E191A" w:rsidRPr="00AF25CB">
        <w:rPr>
          <w:rFonts w:cs="Times New Roman"/>
          <w:sz w:val="20"/>
          <w:szCs w:val="20"/>
          <w:lang w:val="en-US"/>
        </w:rPr>
        <w:t>է</w:t>
      </w:r>
      <w:r w:rsidR="004E191A" w:rsidRPr="00CF5E17">
        <w:rPr>
          <w:rFonts w:cs="Times New Roman"/>
          <w:sz w:val="20"/>
          <w:szCs w:val="20"/>
          <w:lang w:val="af-ZA"/>
        </w:rPr>
        <w:t xml:space="preserve"> </w:t>
      </w:r>
      <w:proofErr w:type="spellStart"/>
      <w:r w:rsidR="004E191A" w:rsidRPr="00AF25CB">
        <w:rPr>
          <w:rFonts w:cs="Times New Roman"/>
          <w:sz w:val="20"/>
          <w:szCs w:val="20"/>
          <w:lang w:val="en-US"/>
        </w:rPr>
        <w:t>երկարաձգվել</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մեկ</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անգամ</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մինչև</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տասն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օրացուցային</w:t>
      </w:r>
      <w:proofErr w:type="spellEnd"/>
      <w:r w:rsidR="004E191A" w:rsidRPr="00CF5E17">
        <w:rPr>
          <w:rFonts w:cs="Times New Roman"/>
          <w:sz w:val="20"/>
          <w:szCs w:val="20"/>
          <w:lang w:val="af-ZA"/>
        </w:rPr>
        <w:t xml:space="preserve"> </w:t>
      </w:r>
      <w:proofErr w:type="spellStart"/>
      <w:r w:rsidR="004E191A" w:rsidRPr="00AF25CB">
        <w:rPr>
          <w:rFonts w:cs="Times New Roman"/>
          <w:sz w:val="20"/>
          <w:szCs w:val="20"/>
          <w:lang w:val="en-US"/>
        </w:rPr>
        <w:t>օրով</w:t>
      </w:r>
      <w:proofErr w:type="spellEnd"/>
      <w:r w:rsidR="004E191A" w:rsidRPr="00CF5E17">
        <w:rPr>
          <w:rFonts w:cs="Times New Roman"/>
          <w:sz w:val="20"/>
          <w:szCs w:val="20"/>
          <w:lang w:val="af-ZA"/>
        </w:rPr>
        <w:t>:</w:t>
      </w:r>
    </w:p>
    <w:p w14:paraId="3C39D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լուծում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ներկայացվելուց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12823A8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միաժամանակ</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պատասխանողից</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բոլոր</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w:t>
      </w:r>
    </w:p>
    <w:p w14:paraId="290CF935"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1C132C1" w14:textId="77777777" w:rsidR="004E191A" w:rsidRDefault="004E191A" w:rsidP="004E191A">
      <w:pPr>
        <w:shd w:val="clear" w:color="auto" w:fill="FFFFFF"/>
        <w:ind w:firstLine="375"/>
        <w:jc w:val="both"/>
        <w:rPr>
          <w:rFonts w:ascii="GHEA Grapalat" w:hAnsi="GHEA Grapalat"/>
          <w:sz w:val="20"/>
          <w:szCs w:val="20"/>
          <w:lang w:val="es-ES"/>
        </w:rPr>
      </w:pP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պահանջները</w:t>
      </w:r>
      <w:proofErr w:type="spellEnd"/>
      <w:r>
        <w:rPr>
          <w:rFonts w:ascii="GHEA Grapalat" w:hAnsi="GHEA Grapalat"/>
          <w:sz w:val="20"/>
          <w:szCs w:val="20"/>
          <w:lang w:val="es-ES"/>
        </w:rPr>
        <w:t xml:space="preserve"> </w:t>
      </w:r>
      <w:proofErr w:type="spellStart"/>
      <w:r>
        <w:rPr>
          <w:rFonts w:ascii="GHEA Grapalat" w:hAnsi="GHEA Grapalat"/>
          <w:sz w:val="20"/>
          <w:szCs w:val="20"/>
        </w:rPr>
        <w:t>չկատարվելու</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դրանում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առկա</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հայցվորի</w:t>
      </w:r>
      <w:proofErr w:type="spellEnd"/>
      <w:r>
        <w:rPr>
          <w:rFonts w:ascii="GHEA Grapalat" w:hAnsi="GHEA Grapalat"/>
          <w:sz w:val="20"/>
          <w:szCs w:val="20"/>
          <w:lang w:val="es-ES"/>
        </w:rPr>
        <w:t xml:space="preserve"> </w:t>
      </w:r>
      <w:proofErr w:type="spellStart"/>
      <w:r>
        <w:rPr>
          <w:rFonts w:ascii="GHEA Grapalat" w:hAnsi="GHEA Grapalat"/>
          <w:sz w:val="20"/>
          <w:szCs w:val="20"/>
        </w:rPr>
        <w:t>վկայակոչած</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փաստերը</w:t>
      </w:r>
      <w:proofErr w:type="spellEnd"/>
      <w:r>
        <w:rPr>
          <w:rFonts w:ascii="GHEA Grapalat" w:hAnsi="GHEA Grapalat"/>
          <w:sz w:val="20"/>
          <w:szCs w:val="20"/>
          <w:lang w:val="es-ES"/>
        </w:rPr>
        <w:t xml:space="preserve">, </w:t>
      </w:r>
      <w:proofErr w:type="spellStart"/>
      <w:r>
        <w:rPr>
          <w:rFonts w:ascii="GHEA Grapalat" w:hAnsi="GHEA Grapalat"/>
          <w:sz w:val="20"/>
          <w:szCs w:val="20"/>
        </w:rPr>
        <w:t>որոնք</w:t>
      </w:r>
      <w:proofErr w:type="spellEnd"/>
      <w:r>
        <w:rPr>
          <w:rFonts w:ascii="GHEA Grapalat" w:hAnsi="GHEA Grapalat"/>
          <w:sz w:val="20"/>
          <w:szCs w:val="20"/>
          <w:lang w:val="es-ES"/>
        </w:rPr>
        <w:t xml:space="preserve"> </w:t>
      </w:r>
      <w:proofErr w:type="spellStart"/>
      <w:r>
        <w:rPr>
          <w:rFonts w:ascii="GHEA Grapalat" w:hAnsi="GHEA Grapalat"/>
          <w:sz w:val="20"/>
          <w:szCs w:val="20"/>
        </w:rPr>
        <w:t>ենթակա</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պատասխանողի</w:t>
      </w:r>
      <w:proofErr w:type="spellEnd"/>
      <w:r>
        <w:rPr>
          <w:rFonts w:ascii="GHEA Grapalat" w:hAnsi="GHEA Grapalat"/>
          <w:sz w:val="20"/>
          <w:szCs w:val="20"/>
          <w:lang w:val="es-ES"/>
        </w:rPr>
        <w:t xml:space="preserve"> </w:t>
      </w:r>
      <w:proofErr w:type="spellStart"/>
      <w:r>
        <w:rPr>
          <w:rFonts w:ascii="GHEA Grapalat" w:hAnsi="GHEA Grapalat"/>
          <w:sz w:val="20"/>
          <w:szCs w:val="20"/>
        </w:rPr>
        <w:t>տիրապետման</w:t>
      </w:r>
      <w:proofErr w:type="spellEnd"/>
      <w:r>
        <w:rPr>
          <w:rFonts w:ascii="GHEA Grapalat" w:hAnsi="GHEA Grapalat"/>
          <w:sz w:val="20"/>
          <w:szCs w:val="20"/>
          <w:lang w:val="es-ES"/>
        </w:rPr>
        <w:t xml:space="preserve"> </w:t>
      </w:r>
      <w:proofErr w:type="spellStart"/>
      <w:r>
        <w:rPr>
          <w:rFonts w:ascii="GHEA Grapalat" w:hAnsi="GHEA Grapalat"/>
          <w:sz w:val="20"/>
          <w:szCs w:val="20"/>
        </w:rPr>
        <w:t>տակ</w:t>
      </w:r>
      <w:proofErr w:type="spellEnd"/>
      <w:r>
        <w:rPr>
          <w:rFonts w:ascii="GHEA Grapalat" w:hAnsi="GHEA Grapalat"/>
          <w:sz w:val="20"/>
          <w:szCs w:val="20"/>
          <w:lang w:val="es-ES"/>
        </w:rPr>
        <w:t xml:space="preserve"> </w:t>
      </w:r>
      <w:proofErr w:type="spellStart"/>
      <w:r>
        <w:rPr>
          <w:rFonts w:ascii="GHEA Grapalat" w:hAnsi="GHEA Grapalat"/>
          <w:sz w:val="20"/>
          <w:szCs w:val="20"/>
        </w:rPr>
        <w:t>գտնվող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համարվում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հաստատված</w:t>
      </w:r>
      <w:proofErr w:type="spellEnd"/>
      <w:r>
        <w:rPr>
          <w:rFonts w:ascii="GHEA Grapalat" w:hAnsi="GHEA Grapalat"/>
          <w:sz w:val="20"/>
          <w:szCs w:val="20"/>
          <w:lang w:val="es-ES"/>
        </w:rPr>
        <w:t>:</w:t>
      </w:r>
    </w:p>
    <w:p w14:paraId="1BC5016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գործընթացին</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վերաբերող</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վեճերի</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միացնում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մեկ</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վարույթում</w:t>
      </w:r>
      <w:proofErr w:type="spellEnd"/>
      <w:r>
        <w:rPr>
          <w:rFonts w:ascii="GHEA Grapalat" w:hAnsi="GHEA Grapalat"/>
          <w:sz w:val="20"/>
          <w:szCs w:val="20"/>
          <w:lang w:val="es-ES"/>
        </w:rPr>
        <w:t>:</w:t>
      </w:r>
    </w:p>
    <w:p w14:paraId="6FD3F72D"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նշելով</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31BE77F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lastRenderedPageBreak/>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պատասխանը</w:t>
      </w:r>
      <w:proofErr w:type="spellEnd"/>
      <w:r>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ստանալուց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հնգօրյա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730D8AC2"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անձինք</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նրանց</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ներկայացուցիչները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նիստի</w:t>
      </w:r>
      <w:proofErr w:type="spellEnd"/>
      <w:r>
        <w:rPr>
          <w:rFonts w:ascii="GHEA Grapalat" w:hAnsi="GHEA Grapalat"/>
          <w:sz w:val="20"/>
          <w:szCs w:val="20"/>
          <w:lang w:val="es-ES"/>
        </w:rPr>
        <w:t xml:space="preserve"> </w:t>
      </w:r>
      <w:proofErr w:type="spellStart"/>
      <w:r>
        <w:rPr>
          <w:rFonts w:ascii="GHEA Grapalat" w:hAnsi="GHEA Grapalat"/>
          <w:sz w:val="20"/>
          <w:szCs w:val="20"/>
        </w:rPr>
        <w:t>ժամանակի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վայրի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առանձին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դատավարական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ծանուցվում</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հաղորդակցության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միջոցով</w:t>
      </w:r>
      <w:proofErr w:type="spellEnd"/>
      <w:r>
        <w:rPr>
          <w:rFonts w:ascii="GHEA Grapalat" w:hAnsi="GHEA Grapalat"/>
          <w:sz w:val="20"/>
          <w:szCs w:val="20"/>
          <w:lang w:val="es-ES"/>
        </w:rPr>
        <w:t xml:space="preserve"> </w:t>
      </w:r>
      <w:proofErr w:type="spellStart"/>
      <w:r>
        <w:rPr>
          <w:rFonts w:ascii="GHEA Grapalat" w:hAnsi="GHEA Grapalat"/>
          <w:sz w:val="20"/>
          <w:szCs w:val="20"/>
        </w:rPr>
        <w:t>ծանուցագրերը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փաստաթղթեր</w:t>
      </w:r>
      <w:proofErr w:type="spellEnd"/>
      <w:r>
        <w:rPr>
          <w:rFonts w:ascii="GHEA Grapalat" w:hAnsi="GHEA Grapalat"/>
          <w:sz w:val="20"/>
          <w:szCs w:val="20"/>
          <w:lang w:val="es-ES"/>
        </w:rPr>
        <w:t xml:space="preserve"> </w:t>
      </w:r>
      <w:proofErr w:type="spellStart"/>
      <w:r>
        <w:rPr>
          <w:rFonts w:ascii="GHEA Grapalat" w:hAnsi="GHEA Grapalat"/>
          <w:sz w:val="20"/>
          <w:szCs w:val="20"/>
        </w:rPr>
        <w:t>Օրենսգրքի</w:t>
      </w:r>
      <w:proofErr w:type="spellEnd"/>
      <w:r>
        <w:rPr>
          <w:rFonts w:ascii="GHEA Grapalat" w:hAnsi="GHEA Grapalat"/>
          <w:sz w:val="20"/>
          <w:szCs w:val="20"/>
          <w:lang w:val="es-ES"/>
        </w:rPr>
        <w:t xml:space="preserve"> 97-</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հայցադիմումում</w:t>
      </w:r>
      <w:proofErr w:type="spellEnd"/>
      <w:r>
        <w:rPr>
          <w:rFonts w:ascii="GHEA Grapalat" w:hAnsi="GHEA Grapalat"/>
          <w:sz w:val="20"/>
          <w:szCs w:val="20"/>
          <w:lang w:val="es-ES"/>
        </w:rPr>
        <w:t xml:space="preserve"> </w:t>
      </w:r>
      <w:proofErr w:type="spellStart"/>
      <w:r>
        <w:rPr>
          <w:rFonts w:ascii="GHEA Grapalat" w:hAnsi="GHEA Grapalat"/>
          <w:sz w:val="20"/>
          <w:szCs w:val="20"/>
        </w:rPr>
        <w:t>նշված</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ուղարկելու</w:t>
      </w:r>
      <w:proofErr w:type="spellEnd"/>
      <w:r>
        <w:rPr>
          <w:rFonts w:ascii="GHEA Grapalat" w:hAnsi="GHEA Grapalat"/>
          <w:sz w:val="20"/>
          <w:szCs w:val="20"/>
          <w:lang w:val="es-ES"/>
        </w:rPr>
        <w:t xml:space="preserve"> </w:t>
      </w:r>
      <w:proofErr w:type="spellStart"/>
      <w:r>
        <w:rPr>
          <w:rFonts w:ascii="GHEA Grapalat" w:hAnsi="GHEA Grapalat"/>
          <w:sz w:val="20"/>
          <w:szCs w:val="20"/>
        </w:rPr>
        <w:t>եղանակով</w:t>
      </w:r>
      <w:proofErr w:type="spellEnd"/>
      <w:r>
        <w:rPr>
          <w:rFonts w:ascii="GHEA Grapalat" w:hAnsi="GHEA Grapalat"/>
          <w:sz w:val="20"/>
          <w:szCs w:val="20"/>
          <w:lang w:val="es-ES"/>
        </w:rPr>
        <w:t>:</w:t>
      </w:r>
    </w:p>
    <w:p w14:paraId="6991259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բաժնով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գործերը</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քննում</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դրանց</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վճիռները</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ընթացակարգով</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անձի</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իր</w:t>
      </w:r>
      <w:proofErr w:type="spellEnd"/>
      <w:r>
        <w:rPr>
          <w:rFonts w:ascii="GHEA Grapalat" w:hAnsi="GHEA Grapalat"/>
          <w:sz w:val="20"/>
          <w:szCs w:val="20"/>
          <w:lang w:val="es-ES"/>
        </w:rPr>
        <w:t xml:space="preserve"> </w:t>
      </w:r>
      <w:proofErr w:type="spellStart"/>
      <w:r>
        <w:rPr>
          <w:rFonts w:ascii="GHEA Grapalat" w:hAnsi="GHEA Grapalat"/>
          <w:sz w:val="20"/>
          <w:szCs w:val="20"/>
        </w:rPr>
        <w:t>նախաձեռնությամբ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եկել</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եզրահանգման</w:t>
      </w:r>
      <w:proofErr w:type="spellEnd"/>
      <w:r>
        <w:rPr>
          <w:rFonts w:ascii="GHEA Grapalat" w:hAnsi="GHEA Grapalat"/>
          <w:sz w:val="20"/>
          <w:szCs w:val="20"/>
          <w:lang w:val="es-ES"/>
        </w:rPr>
        <w:t xml:space="preserve">, </w:t>
      </w:r>
      <w:proofErr w:type="spellStart"/>
      <w:r>
        <w:rPr>
          <w:rFonts w:ascii="GHEA Grapalat" w:hAnsi="GHEA Grapalat"/>
          <w:sz w:val="20"/>
          <w:szCs w:val="20"/>
        </w:rPr>
        <w:t>որ</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քննել</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w:t>
      </w:r>
    </w:p>
    <w:p w14:paraId="005D0308"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վերաբերյալ</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գործին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մասնակցող</w:t>
      </w:r>
      <w:proofErr w:type="spellEnd"/>
      <w:r>
        <w:rPr>
          <w:rFonts w:ascii="GHEA Grapalat" w:hAnsi="GHEA Grapalat"/>
          <w:sz w:val="20"/>
          <w:szCs w:val="20"/>
          <w:lang w:val="es-ES"/>
        </w:rPr>
        <w:t xml:space="preserve"> </w:t>
      </w:r>
      <w:proofErr w:type="spellStart"/>
      <w:r>
        <w:rPr>
          <w:rFonts w:ascii="GHEA Grapalat" w:hAnsi="GHEA Grapalat"/>
          <w:sz w:val="20"/>
          <w:szCs w:val="20"/>
        </w:rPr>
        <w:t>անձը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ժամկետի</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լրանալը</w:t>
      </w:r>
      <w:proofErr w:type="spellEnd"/>
      <w:r>
        <w:rPr>
          <w:rFonts w:ascii="GHEA Grapalat" w:hAnsi="GHEA Grapalat"/>
          <w:sz w:val="20"/>
          <w:szCs w:val="20"/>
          <w:lang w:val="es-ES"/>
        </w:rPr>
        <w:t>:</w:t>
      </w:r>
    </w:p>
    <w:p w14:paraId="0B49FB36"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հայցադիմումի</w:t>
      </w:r>
      <w:proofErr w:type="spellEnd"/>
      <w:r>
        <w:rPr>
          <w:rFonts w:ascii="GHEA Grapalat" w:hAnsi="GHEA Grapalat"/>
          <w:sz w:val="20"/>
          <w:szCs w:val="20"/>
          <w:lang w:val="es-ES"/>
        </w:rPr>
        <w:t xml:space="preserve"> </w:t>
      </w:r>
      <w:proofErr w:type="spellStart"/>
      <w:r>
        <w:rPr>
          <w:rFonts w:ascii="GHEA Grapalat" w:hAnsi="GHEA Grapalat"/>
          <w:sz w:val="20"/>
          <w:szCs w:val="20"/>
        </w:rPr>
        <w:t>պատասխան</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ժամկետը</w:t>
      </w:r>
      <w:proofErr w:type="spellEnd"/>
      <w:r>
        <w:rPr>
          <w:rFonts w:ascii="GHEA Grapalat" w:hAnsi="GHEA Grapalat"/>
          <w:sz w:val="20"/>
          <w:szCs w:val="20"/>
          <w:lang w:val="es-ES"/>
        </w:rPr>
        <w:t xml:space="preserve"> </w:t>
      </w:r>
      <w:proofErr w:type="spellStart"/>
      <w:r>
        <w:rPr>
          <w:rFonts w:ascii="GHEA Grapalat" w:hAnsi="GHEA Grapalat"/>
          <w:sz w:val="20"/>
          <w:szCs w:val="20"/>
        </w:rPr>
        <w:t>լրանալուց</w:t>
      </w:r>
      <w:proofErr w:type="spellEnd"/>
      <w:r>
        <w:rPr>
          <w:rFonts w:ascii="GHEA Grapalat" w:hAnsi="GHEA Grapalat"/>
          <w:sz w:val="20"/>
          <w:szCs w:val="20"/>
          <w:lang w:val="es-ES"/>
        </w:rPr>
        <w:t xml:space="preserve"> </w:t>
      </w:r>
      <w:proofErr w:type="spellStart"/>
      <w:r>
        <w:rPr>
          <w:rFonts w:ascii="GHEA Grapalat" w:hAnsi="GHEA Grapalat"/>
          <w:sz w:val="20"/>
          <w:szCs w:val="20"/>
        </w:rPr>
        <w:t>հետո</w:t>
      </w:r>
      <w:proofErr w:type="spellEnd"/>
      <w:r>
        <w:rPr>
          <w:rFonts w:ascii="GHEA Grapalat" w:hAnsi="GHEA Grapalat"/>
          <w:sz w:val="20"/>
          <w:szCs w:val="20"/>
        </w:rPr>
        <w:t>՝</w:t>
      </w:r>
      <w:r>
        <w:rPr>
          <w:rFonts w:ascii="GHEA Grapalat" w:hAnsi="GHEA Grapalat"/>
          <w:sz w:val="20"/>
          <w:szCs w:val="20"/>
          <w:lang w:val="es-ES"/>
        </w:rPr>
        <w:t xml:space="preserve"> </w:t>
      </w:r>
      <w:proofErr w:type="spellStart"/>
      <w:r>
        <w:rPr>
          <w:rFonts w:ascii="GHEA Grapalat" w:hAnsi="GHEA Grapalat"/>
          <w:sz w:val="20"/>
          <w:szCs w:val="20"/>
        </w:rPr>
        <w:t>եռօրյա</w:t>
      </w:r>
      <w:proofErr w:type="spellEnd"/>
      <w:r>
        <w:rPr>
          <w:rFonts w:ascii="GHEA Grapalat" w:hAnsi="GHEA Grapalat"/>
          <w:sz w:val="20"/>
          <w:szCs w:val="20"/>
          <w:lang w:val="es-ES"/>
        </w:rPr>
        <w:t xml:space="preserve"> </w:t>
      </w:r>
      <w:proofErr w:type="spellStart"/>
      <w:r>
        <w:rPr>
          <w:rFonts w:ascii="GHEA Grapalat" w:hAnsi="GHEA Grapalat"/>
          <w:sz w:val="20"/>
          <w:szCs w:val="20"/>
        </w:rPr>
        <w:t>ժամկետում</w:t>
      </w:r>
      <w:proofErr w:type="spellEnd"/>
      <w:r>
        <w:rPr>
          <w:rFonts w:ascii="GHEA Grapalat" w:hAnsi="GHEA Grapalat"/>
          <w:sz w:val="20"/>
          <w:szCs w:val="20"/>
          <w:lang w:val="es-ES"/>
        </w:rPr>
        <w:t>:</w:t>
      </w:r>
    </w:p>
    <w:p w14:paraId="30370E0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proofErr w:type="spellStart"/>
      <w:r>
        <w:rPr>
          <w:rFonts w:ascii="GHEA Grapalat" w:hAnsi="GHEA Grapalat"/>
          <w:sz w:val="20"/>
          <w:szCs w:val="20"/>
        </w:rPr>
        <w:t>Գործը</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նիստում</w:t>
      </w:r>
      <w:proofErr w:type="spellEnd"/>
      <w:r>
        <w:rPr>
          <w:rFonts w:ascii="GHEA Grapalat" w:hAnsi="GHEA Grapalat"/>
          <w:sz w:val="20"/>
          <w:szCs w:val="20"/>
          <w:lang w:val="es-ES"/>
        </w:rPr>
        <w:t xml:space="preserve"> </w:t>
      </w:r>
      <w:proofErr w:type="spellStart"/>
      <w:r>
        <w:rPr>
          <w:rFonts w:ascii="GHEA Grapalat" w:hAnsi="GHEA Grapalat"/>
          <w:sz w:val="20"/>
          <w:szCs w:val="20"/>
        </w:rPr>
        <w:t>քննելու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հարցը</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լուծվել</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հայցադիմումը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վարույթ</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որոշմամբ</w:t>
      </w:r>
      <w:proofErr w:type="spellEnd"/>
      <w:r>
        <w:rPr>
          <w:rFonts w:ascii="GHEA Grapalat" w:hAnsi="GHEA Grapalat"/>
          <w:sz w:val="20"/>
          <w:szCs w:val="20"/>
          <w:lang w:val="es-ES"/>
        </w:rPr>
        <w:t>:</w:t>
      </w:r>
    </w:p>
    <w:p w14:paraId="4B21E85E"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հիմքում</w:t>
      </w:r>
      <w:proofErr w:type="spellEnd"/>
      <w:r>
        <w:rPr>
          <w:rFonts w:ascii="GHEA Grapalat" w:hAnsi="GHEA Grapalat"/>
          <w:sz w:val="20"/>
          <w:szCs w:val="20"/>
          <w:lang w:val="es-ES"/>
        </w:rPr>
        <w:t xml:space="preserve"> </w:t>
      </w:r>
      <w:proofErr w:type="spellStart"/>
      <w:r>
        <w:rPr>
          <w:rFonts w:ascii="GHEA Grapalat" w:hAnsi="GHEA Grapalat"/>
          <w:sz w:val="20"/>
          <w:szCs w:val="20"/>
        </w:rPr>
        <w:t>ընկած</w:t>
      </w:r>
      <w:proofErr w:type="spellEnd"/>
      <w:r>
        <w:rPr>
          <w:rFonts w:ascii="GHEA Grapalat" w:hAnsi="GHEA Grapalat"/>
          <w:sz w:val="20"/>
          <w:szCs w:val="20"/>
          <w:lang w:val="es-ES"/>
        </w:rPr>
        <w:t xml:space="preserve"> </w:t>
      </w:r>
      <w:proofErr w:type="spellStart"/>
      <w:r>
        <w:rPr>
          <w:rFonts w:ascii="GHEA Grapalat" w:hAnsi="GHEA Grapalat"/>
          <w:sz w:val="20"/>
          <w:szCs w:val="20"/>
        </w:rPr>
        <w:t>հանգամանքների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ինչպես</w:t>
      </w:r>
      <w:proofErr w:type="spellEnd"/>
      <w:r>
        <w:rPr>
          <w:rFonts w:ascii="GHEA Grapalat" w:hAnsi="GHEA Grapalat"/>
          <w:sz w:val="20"/>
          <w:szCs w:val="20"/>
          <w:lang w:val="es-ES"/>
        </w:rPr>
        <w:t xml:space="preserve"> </w:t>
      </w:r>
      <w:proofErr w:type="spellStart"/>
      <w:r>
        <w:rPr>
          <w:rFonts w:ascii="GHEA Grapalat" w:hAnsi="GHEA Grapalat"/>
          <w:sz w:val="20"/>
          <w:szCs w:val="20"/>
        </w:rPr>
        <w:t>նաև</w:t>
      </w:r>
      <w:proofErr w:type="spellEnd"/>
      <w:r>
        <w:rPr>
          <w:rFonts w:ascii="GHEA Grapalat" w:hAnsi="GHEA Grapalat"/>
          <w:sz w:val="20"/>
          <w:szCs w:val="20"/>
          <w:lang w:val="es-ES"/>
        </w:rPr>
        <w:t xml:space="preserve"> </w:t>
      </w:r>
      <w:proofErr w:type="spellStart"/>
      <w:r>
        <w:rPr>
          <w:rFonts w:ascii="GHEA Grapalat" w:hAnsi="GHEA Grapalat"/>
          <w:sz w:val="20"/>
          <w:szCs w:val="20"/>
        </w:rPr>
        <w:t>տվյալ</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ընդունման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ակտերով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կարգը</w:t>
      </w:r>
      <w:proofErr w:type="spellEnd"/>
      <w:r>
        <w:rPr>
          <w:rFonts w:ascii="GHEA Grapalat" w:hAnsi="GHEA Grapalat"/>
          <w:sz w:val="20"/>
          <w:szCs w:val="20"/>
          <w:lang w:val="es-ES"/>
        </w:rPr>
        <w:t xml:space="preserve"> </w:t>
      </w:r>
      <w:proofErr w:type="spellStart"/>
      <w:r>
        <w:rPr>
          <w:rFonts w:ascii="GHEA Grapalat" w:hAnsi="GHEA Grapalat"/>
          <w:sz w:val="20"/>
          <w:szCs w:val="20"/>
        </w:rPr>
        <w:t>պահպանված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լինելու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փաստերն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ապացուցելու</w:t>
      </w:r>
      <w:proofErr w:type="spellEnd"/>
      <w:r>
        <w:rPr>
          <w:rFonts w:ascii="GHEA Grapalat" w:hAnsi="GHEA Grapalat"/>
          <w:sz w:val="20"/>
          <w:szCs w:val="20"/>
          <w:lang w:val="es-ES"/>
        </w:rPr>
        <w:t xml:space="preserve"> </w:t>
      </w:r>
      <w:proofErr w:type="spellStart"/>
      <w:r>
        <w:rPr>
          <w:rFonts w:ascii="GHEA Grapalat" w:hAnsi="GHEA Grapalat"/>
          <w:sz w:val="20"/>
          <w:szCs w:val="20"/>
        </w:rPr>
        <w:t>պարտականությունը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կրում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w:t>
      </w:r>
    </w:p>
    <w:p w14:paraId="6EDC33D4"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Պատասխանողը</w:t>
      </w:r>
      <w:proofErr w:type="spellEnd"/>
      <w:r>
        <w:rPr>
          <w:rFonts w:ascii="GHEA Grapalat" w:hAnsi="GHEA Grapalat"/>
          <w:sz w:val="20"/>
          <w:szCs w:val="20"/>
          <w:lang w:val="es-ES"/>
        </w:rPr>
        <w:t xml:space="preserve"> </w:t>
      </w:r>
      <w:proofErr w:type="spellStart"/>
      <w:r>
        <w:rPr>
          <w:rFonts w:ascii="GHEA Grapalat" w:hAnsi="GHEA Grapalat"/>
          <w:sz w:val="20"/>
          <w:szCs w:val="20"/>
        </w:rPr>
        <w:t>վիճարկվող</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իրավաչափությունը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հիմնավորող</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w:t>
      </w:r>
      <w:proofErr w:type="spellEnd"/>
      <w:r>
        <w:rPr>
          <w:rFonts w:ascii="GHEA Grapalat" w:hAnsi="GHEA Grapalat"/>
          <w:sz w:val="20"/>
          <w:szCs w:val="20"/>
          <w:lang w:val="es-ES"/>
        </w:rPr>
        <w:t xml:space="preserve"> </w:t>
      </w:r>
      <w:proofErr w:type="spellStart"/>
      <w:r>
        <w:rPr>
          <w:rFonts w:ascii="GHEA Grapalat" w:hAnsi="GHEA Grapalat"/>
          <w:sz w:val="20"/>
          <w:szCs w:val="20"/>
        </w:rPr>
        <w:t>կարող</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ներկայացնել</w:t>
      </w:r>
      <w:proofErr w:type="spellEnd"/>
      <w:r>
        <w:rPr>
          <w:rFonts w:ascii="GHEA Grapalat" w:hAnsi="GHEA Grapalat"/>
          <w:sz w:val="20"/>
          <w:szCs w:val="20"/>
          <w:lang w:val="es-ES"/>
        </w:rPr>
        <w:t xml:space="preserve"> </w:t>
      </w:r>
      <w:proofErr w:type="spellStart"/>
      <w:r>
        <w:rPr>
          <w:rFonts w:ascii="GHEA Grapalat" w:hAnsi="GHEA Grapalat"/>
          <w:sz w:val="20"/>
          <w:szCs w:val="20"/>
        </w:rPr>
        <w:t>միայն</w:t>
      </w:r>
      <w:proofErr w:type="spellEnd"/>
      <w:r>
        <w:rPr>
          <w:rFonts w:ascii="GHEA Grapalat" w:hAnsi="GHEA Grapalat"/>
          <w:sz w:val="20"/>
          <w:szCs w:val="20"/>
          <w:lang w:val="es-ES"/>
        </w:rPr>
        <w:t xml:space="preserve"> </w:t>
      </w:r>
      <w:proofErr w:type="spellStart"/>
      <w:r>
        <w:rPr>
          <w:rFonts w:ascii="GHEA Grapalat" w:hAnsi="GHEA Grapalat"/>
          <w:sz w:val="20"/>
          <w:szCs w:val="20"/>
        </w:rPr>
        <w:t>ապացույցները</w:t>
      </w:r>
      <w:proofErr w:type="spellEnd"/>
      <w:r>
        <w:rPr>
          <w:rFonts w:ascii="GHEA Grapalat" w:hAnsi="GHEA Grapalat"/>
          <w:sz w:val="20"/>
          <w:szCs w:val="20"/>
          <w:lang w:val="es-ES"/>
        </w:rPr>
        <w:t xml:space="preserve"> </w:t>
      </w:r>
      <w:proofErr w:type="spellStart"/>
      <w:r>
        <w:rPr>
          <w:rFonts w:ascii="GHEA Grapalat" w:hAnsi="GHEA Grapalat"/>
          <w:sz w:val="20"/>
          <w:szCs w:val="20"/>
        </w:rPr>
        <w:t>պահանջելու</w:t>
      </w:r>
      <w:proofErr w:type="spellEnd"/>
      <w:r>
        <w:rPr>
          <w:rFonts w:ascii="GHEA Grapalat" w:hAnsi="GHEA Grapalat"/>
          <w:sz w:val="20"/>
          <w:szCs w:val="20"/>
          <w:lang w:val="es-ES"/>
        </w:rPr>
        <w:t xml:space="preserve"> </w:t>
      </w:r>
      <w:proofErr w:type="spellStart"/>
      <w:r>
        <w:rPr>
          <w:rFonts w:ascii="GHEA Grapalat" w:hAnsi="GHEA Grapalat"/>
          <w:sz w:val="20"/>
          <w:szCs w:val="20"/>
        </w:rPr>
        <w:t>որոշման</w:t>
      </w:r>
      <w:proofErr w:type="spellEnd"/>
      <w:r>
        <w:rPr>
          <w:rFonts w:ascii="GHEA Grapalat" w:hAnsi="GHEA Grapalat"/>
          <w:sz w:val="20"/>
          <w:szCs w:val="20"/>
          <w:lang w:val="es-ES"/>
        </w:rPr>
        <w:t xml:space="preserve"> </w:t>
      </w:r>
      <w:proofErr w:type="spellStart"/>
      <w:r>
        <w:rPr>
          <w:rFonts w:ascii="GHEA Grapalat" w:hAnsi="GHEA Grapalat"/>
          <w:sz w:val="20"/>
          <w:szCs w:val="20"/>
        </w:rPr>
        <w:t>կատարման</w:t>
      </w:r>
      <w:proofErr w:type="spellEnd"/>
      <w:r>
        <w:rPr>
          <w:rFonts w:ascii="GHEA Grapalat" w:hAnsi="GHEA Grapalat"/>
          <w:sz w:val="20"/>
          <w:szCs w:val="20"/>
          <w:lang w:val="es-ES"/>
        </w:rPr>
        <w:t xml:space="preserve"> </w:t>
      </w:r>
      <w:proofErr w:type="spellStart"/>
      <w:r>
        <w:rPr>
          <w:rFonts w:ascii="GHEA Grapalat" w:hAnsi="GHEA Grapalat"/>
          <w:sz w:val="20"/>
          <w:szCs w:val="20"/>
        </w:rPr>
        <w:t>ընթացքում</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դեպքերի</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հիմնավորում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ապացույցի</w:t>
      </w:r>
      <w:proofErr w:type="spellEnd"/>
      <w:r>
        <w:rPr>
          <w:rFonts w:ascii="GHEA Grapalat" w:hAnsi="GHEA Grapalat"/>
          <w:sz w:val="20"/>
          <w:szCs w:val="20"/>
          <w:lang w:val="es-ES"/>
        </w:rPr>
        <w:t xml:space="preserve"> </w:t>
      </w:r>
      <w:proofErr w:type="spellStart"/>
      <w:r>
        <w:rPr>
          <w:rFonts w:ascii="GHEA Grapalat" w:hAnsi="GHEA Grapalat"/>
          <w:sz w:val="20"/>
          <w:szCs w:val="20"/>
        </w:rPr>
        <w:t>ներկայացման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անհնարինությունը</w:t>
      </w:r>
      <w:proofErr w:type="spellEnd"/>
      <w:r>
        <w:rPr>
          <w:rFonts w:ascii="GHEA Grapalat" w:hAnsi="GHEA Grapalat"/>
          <w:sz w:val="20"/>
          <w:szCs w:val="20"/>
          <w:lang w:val="es-ES"/>
        </w:rPr>
        <w:t xml:space="preserve"> </w:t>
      </w:r>
      <w:proofErr w:type="spellStart"/>
      <w:r>
        <w:rPr>
          <w:rFonts w:ascii="GHEA Grapalat" w:hAnsi="GHEA Grapalat"/>
          <w:sz w:val="20"/>
          <w:szCs w:val="20"/>
        </w:rPr>
        <w:t>իրենից</w:t>
      </w:r>
      <w:proofErr w:type="spellEnd"/>
      <w:r>
        <w:rPr>
          <w:rFonts w:ascii="GHEA Grapalat" w:hAnsi="GHEA Grapalat"/>
          <w:sz w:val="20"/>
          <w:szCs w:val="20"/>
          <w:lang w:val="es-ES"/>
        </w:rPr>
        <w:t xml:space="preserve"> </w:t>
      </w:r>
      <w:proofErr w:type="spellStart"/>
      <w:r>
        <w:rPr>
          <w:rFonts w:ascii="GHEA Grapalat" w:hAnsi="GHEA Grapalat"/>
          <w:sz w:val="20"/>
          <w:szCs w:val="20"/>
        </w:rPr>
        <w:t>անկախ</w:t>
      </w:r>
      <w:proofErr w:type="spellEnd"/>
      <w:r>
        <w:rPr>
          <w:rFonts w:ascii="GHEA Grapalat" w:hAnsi="GHEA Grapalat"/>
          <w:sz w:val="20"/>
          <w:szCs w:val="20"/>
          <w:lang w:val="es-ES"/>
        </w:rPr>
        <w:t xml:space="preserve"> </w:t>
      </w:r>
      <w:proofErr w:type="spellStart"/>
      <w:r>
        <w:rPr>
          <w:rFonts w:ascii="GHEA Grapalat" w:hAnsi="GHEA Grapalat"/>
          <w:sz w:val="20"/>
          <w:szCs w:val="20"/>
        </w:rPr>
        <w:t>պատճառներով</w:t>
      </w:r>
      <w:proofErr w:type="spellEnd"/>
      <w:r>
        <w:rPr>
          <w:rFonts w:ascii="GHEA Grapalat" w:hAnsi="GHEA Grapalat"/>
          <w:sz w:val="20"/>
          <w:szCs w:val="20"/>
          <w:lang w:val="es-ES"/>
        </w:rPr>
        <w:t>:</w:t>
      </w:r>
    </w:p>
    <w:p w14:paraId="10BD2DBA"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բացառությամբ</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6-</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բողոքարկումն</w:t>
      </w:r>
      <w:proofErr w:type="spellEnd"/>
      <w:r>
        <w:rPr>
          <w:rFonts w:ascii="GHEA Grapalat" w:hAnsi="GHEA Grapalat"/>
          <w:sz w:val="20"/>
          <w:szCs w:val="20"/>
          <w:lang w:val="es-ES"/>
        </w:rPr>
        <w:t xml:space="preserve"> </w:t>
      </w:r>
      <w:proofErr w:type="spellStart"/>
      <w:r>
        <w:rPr>
          <w:rFonts w:ascii="GHEA Grapalat" w:hAnsi="GHEA Grapalat"/>
          <w:sz w:val="20"/>
          <w:szCs w:val="20"/>
        </w:rPr>
        <w:t>ինքնաբերաբար</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հրավերի</w:t>
      </w:r>
      <w:proofErr w:type="spellEnd"/>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proofErr w:type="spellStart"/>
      <w:r>
        <w:rPr>
          <w:rFonts w:ascii="GHEA Grapalat" w:hAnsi="GHEA Grapalat" w:cs="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հրապարակվելու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օրվանից</w:t>
      </w:r>
      <w:proofErr w:type="spellEnd"/>
      <w:r>
        <w:rPr>
          <w:rFonts w:ascii="GHEA Grapalat" w:hAnsi="GHEA Grapalat"/>
          <w:sz w:val="20"/>
          <w:szCs w:val="20"/>
          <w:lang w:val="es-ES"/>
        </w:rPr>
        <w:t xml:space="preserve"> </w:t>
      </w:r>
      <w:proofErr w:type="spellStart"/>
      <w:r>
        <w:rPr>
          <w:rFonts w:ascii="GHEA Grapalat" w:hAnsi="GHEA Grapalat"/>
          <w:sz w:val="20"/>
          <w:szCs w:val="20"/>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rPr>
        <w:t>վեճի</w:t>
      </w:r>
      <w:proofErr w:type="spellEnd"/>
      <w:r>
        <w:rPr>
          <w:rFonts w:ascii="GHEA Grapalat" w:hAnsi="GHEA Grapalat"/>
          <w:sz w:val="20"/>
          <w:szCs w:val="20"/>
          <w:lang w:val="es-ES"/>
        </w:rPr>
        <w:t xml:space="preserve"> </w:t>
      </w:r>
      <w:proofErr w:type="spellStart"/>
      <w:r>
        <w:rPr>
          <w:rFonts w:ascii="GHEA Grapalat" w:hAnsi="GHEA Grapalat"/>
          <w:sz w:val="20"/>
          <w:szCs w:val="20"/>
        </w:rPr>
        <w:t>քննության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արդյունքներով</w:t>
      </w:r>
      <w:proofErr w:type="spellEnd"/>
      <w:r>
        <w:rPr>
          <w:rFonts w:ascii="GHEA Grapalat" w:hAnsi="GHEA Grapalat"/>
          <w:sz w:val="20"/>
          <w:szCs w:val="20"/>
          <w:lang w:val="es-ES"/>
        </w:rPr>
        <w:t xml:space="preserve"> </w:t>
      </w:r>
      <w:proofErr w:type="spellStart"/>
      <w:r>
        <w:rPr>
          <w:rFonts w:ascii="GHEA Grapalat" w:hAnsi="GHEA Grapalat"/>
          <w:sz w:val="20"/>
          <w:szCs w:val="20"/>
        </w:rPr>
        <w:t>առաջին</w:t>
      </w:r>
      <w:proofErr w:type="spellEnd"/>
      <w:r>
        <w:rPr>
          <w:rFonts w:ascii="GHEA Grapalat" w:hAnsi="GHEA Grapalat"/>
          <w:sz w:val="20"/>
          <w:szCs w:val="20"/>
          <w:lang w:val="es-ES"/>
        </w:rPr>
        <w:t xml:space="preserve"> </w:t>
      </w:r>
      <w:proofErr w:type="spellStart"/>
      <w:r>
        <w:rPr>
          <w:rFonts w:ascii="GHEA Grapalat" w:hAnsi="GHEA Grapalat"/>
          <w:sz w:val="20"/>
          <w:szCs w:val="20"/>
        </w:rPr>
        <w:t>ատյանի</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կայացրած</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proofErr w:type="spellStart"/>
      <w:r>
        <w:rPr>
          <w:rFonts w:ascii="GHEA Grapalat" w:hAnsi="GHEA Grapalat"/>
          <w:sz w:val="20"/>
          <w:szCs w:val="20"/>
        </w:rPr>
        <w:t>մտնելու</w:t>
      </w:r>
      <w:proofErr w:type="spellEnd"/>
      <w:r>
        <w:rPr>
          <w:rFonts w:ascii="GHEA Grapalat" w:hAnsi="GHEA Grapalat"/>
          <w:sz w:val="20"/>
          <w:szCs w:val="20"/>
          <w:lang w:val="es-ES"/>
        </w:rPr>
        <w:t xml:space="preserve"> </w:t>
      </w:r>
      <w:proofErr w:type="spellStart"/>
      <w:r>
        <w:rPr>
          <w:rFonts w:ascii="GHEA Grapalat" w:hAnsi="GHEA Grapalat"/>
          <w:sz w:val="20"/>
          <w:szCs w:val="20"/>
        </w:rPr>
        <w:t>օրը</w:t>
      </w:r>
      <w:proofErr w:type="spellEnd"/>
      <w:r>
        <w:rPr>
          <w:rFonts w:ascii="GHEA Grapalat" w:hAnsi="GHEA Grapalat"/>
          <w:sz w:val="20"/>
          <w:szCs w:val="20"/>
          <w:lang w:val="es-ES"/>
        </w:rPr>
        <w:t>:</w:t>
      </w:r>
    </w:p>
    <w:p w14:paraId="448FE6A7"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Այն</w:t>
      </w:r>
      <w:proofErr w:type="spellEnd"/>
      <w:r>
        <w:rPr>
          <w:rFonts w:ascii="GHEA Grapalat" w:hAnsi="GHEA Grapalat"/>
          <w:sz w:val="20"/>
          <w:szCs w:val="20"/>
          <w:lang w:val="es-ES"/>
        </w:rPr>
        <w:t xml:space="preserve"> </w:t>
      </w:r>
      <w:proofErr w:type="spellStart"/>
      <w:r>
        <w:rPr>
          <w:rFonts w:ascii="GHEA Grapalat" w:hAnsi="GHEA Grapalat"/>
          <w:sz w:val="20"/>
          <w:szCs w:val="20"/>
        </w:rPr>
        <w:t>դեպքերում</w:t>
      </w:r>
      <w:proofErr w:type="spellEnd"/>
      <w:r>
        <w:rPr>
          <w:rFonts w:ascii="GHEA Grapalat" w:hAnsi="GHEA Grapalat"/>
          <w:sz w:val="20"/>
          <w:szCs w:val="20"/>
          <w:lang w:val="es-ES"/>
        </w:rPr>
        <w:t xml:space="preserve">, </w:t>
      </w:r>
      <w:proofErr w:type="spellStart"/>
      <w:r>
        <w:rPr>
          <w:rFonts w:ascii="GHEA Grapalat" w:hAnsi="GHEA Grapalat"/>
          <w:sz w:val="20"/>
          <w:szCs w:val="20"/>
        </w:rPr>
        <w:t>երբ</w:t>
      </w:r>
      <w:proofErr w:type="spellEnd"/>
      <w:r>
        <w:rPr>
          <w:rFonts w:ascii="GHEA Grapalat" w:hAnsi="GHEA Grapalat"/>
          <w:sz w:val="20"/>
          <w:szCs w:val="20"/>
          <w:lang w:val="es-ES"/>
        </w:rPr>
        <w:t xml:space="preserve">, </w:t>
      </w:r>
      <w:proofErr w:type="spellStart"/>
      <w:r>
        <w:rPr>
          <w:rFonts w:ascii="GHEA Grapalat" w:hAnsi="GHEA Grapalat"/>
          <w:sz w:val="20"/>
          <w:szCs w:val="20"/>
        </w:rPr>
        <w:t>հանրային</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պաշտպանության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ազգային</w:t>
      </w:r>
      <w:proofErr w:type="spellEnd"/>
      <w:r>
        <w:rPr>
          <w:rFonts w:ascii="GHEA Grapalat" w:hAnsi="GHEA Grapalat"/>
          <w:sz w:val="20"/>
          <w:szCs w:val="20"/>
          <w:lang w:val="es-ES"/>
        </w:rPr>
        <w:t xml:space="preserve"> </w:t>
      </w:r>
      <w:proofErr w:type="spellStart"/>
      <w:r>
        <w:rPr>
          <w:rFonts w:ascii="GHEA Grapalat" w:hAnsi="GHEA Grapalat"/>
          <w:sz w:val="20"/>
          <w:szCs w:val="20"/>
        </w:rPr>
        <w:t>անվտանգության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շահերից</w:t>
      </w:r>
      <w:proofErr w:type="spellEnd"/>
      <w:r>
        <w:rPr>
          <w:rFonts w:ascii="GHEA Grapalat" w:hAnsi="GHEA Grapalat"/>
          <w:sz w:val="20"/>
          <w:szCs w:val="20"/>
          <w:lang w:val="es-ES"/>
        </w:rPr>
        <w:t xml:space="preserve"> </w:t>
      </w:r>
      <w:proofErr w:type="spellStart"/>
      <w:r>
        <w:rPr>
          <w:rFonts w:ascii="GHEA Grapalat" w:hAnsi="GHEA Grapalat"/>
          <w:sz w:val="20"/>
          <w:szCs w:val="20"/>
        </w:rPr>
        <w:t>ելնելով</w:t>
      </w:r>
      <w:proofErr w:type="spellEnd"/>
      <w:r>
        <w:rPr>
          <w:rFonts w:ascii="GHEA Grapalat" w:hAnsi="GHEA Grapalat"/>
          <w:sz w:val="20"/>
          <w:szCs w:val="20"/>
          <w:lang w:val="es-ES"/>
        </w:rPr>
        <w:t xml:space="preserve">, </w:t>
      </w:r>
      <w:proofErr w:type="spellStart"/>
      <w:r>
        <w:rPr>
          <w:rFonts w:ascii="GHEA Grapalat" w:hAnsi="GHEA Grapalat"/>
          <w:sz w:val="20"/>
          <w:szCs w:val="20"/>
        </w:rPr>
        <w:t>անհրաժեշտ</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շարունակել</w:t>
      </w:r>
      <w:proofErr w:type="spellEnd"/>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Օրենքի</w:t>
      </w:r>
      <w:proofErr w:type="spellEnd"/>
      <w:r>
        <w:rPr>
          <w:rFonts w:ascii="GHEA Grapalat" w:hAnsi="GHEA Grapalat"/>
          <w:sz w:val="20"/>
          <w:szCs w:val="20"/>
          <w:lang w:val="es-ES"/>
        </w:rPr>
        <w:t xml:space="preserve"> 2-</w:t>
      </w:r>
      <w:proofErr w:type="spellStart"/>
      <w:r>
        <w:rPr>
          <w:rFonts w:ascii="GHEA Grapalat" w:hAnsi="GHEA Grapalat"/>
          <w:sz w:val="20"/>
          <w:szCs w:val="20"/>
        </w:rPr>
        <w:t>րդ</w:t>
      </w:r>
      <w:proofErr w:type="spellEnd"/>
      <w:r>
        <w:rPr>
          <w:rFonts w:ascii="GHEA Grapalat" w:hAnsi="GHEA Grapalat"/>
          <w:sz w:val="20"/>
          <w:szCs w:val="20"/>
          <w:lang w:val="es-ES"/>
        </w:rPr>
        <w:t xml:space="preserve"> </w:t>
      </w:r>
      <w:proofErr w:type="spellStart"/>
      <w:r>
        <w:rPr>
          <w:rFonts w:ascii="GHEA Grapalat" w:hAnsi="GHEA Grapalat"/>
          <w:sz w:val="20"/>
          <w:szCs w:val="20"/>
        </w:rPr>
        <w:t>հոդվածի</w:t>
      </w:r>
      <w:proofErr w:type="spellEnd"/>
      <w:r>
        <w:rPr>
          <w:rFonts w:ascii="GHEA Grapalat" w:hAnsi="GHEA Grapalat"/>
          <w:sz w:val="20"/>
          <w:szCs w:val="20"/>
          <w:lang w:val="es-ES"/>
        </w:rPr>
        <w:t xml:space="preserve"> 1-</w:t>
      </w:r>
      <w:proofErr w:type="spellStart"/>
      <w:r>
        <w:rPr>
          <w:rFonts w:ascii="GHEA Grapalat" w:hAnsi="GHEA Grapalat"/>
          <w:sz w:val="20"/>
          <w:szCs w:val="20"/>
        </w:rPr>
        <w:t>ին</w:t>
      </w:r>
      <w:proofErr w:type="spellEnd"/>
      <w:r>
        <w:rPr>
          <w:rFonts w:ascii="GHEA Grapalat" w:hAnsi="GHEA Grapalat"/>
          <w:sz w:val="20"/>
          <w:szCs w:val="20"/>
          <w:lang w:val="es-ES"/>
        </w:rPr>
        <w:t xml:space="preserve"> </w:t>
      </w:r>
      <w:proofErr w:type="spellStart"/>
      <w:r>
        <w:rPr>
          <w:rFonts w:ascii="GHEA Grapalat" w:hAnsi="GHEA Grapalat"/>
          <w:sz w:val="20"/>
          <w:szCs w:val="20"/>
        </w:rPr>
        <w:t>մասով</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ղեկավարների</w:t>
      </w:r>
      <w:proofErr w:type="spellEnd"/>
      <w:r>
        <w:rPr>
          <w:rFonts w:ascii="GHEA Grapalat" w:hAnsi="GHEA Grapalat"/>
          <w:sz w:val="20"/>
          <w:szCs w:val="20"/>
          <w:lang w:val="es-ES"/>
        </w:rPr>
        <w:t xml:space="preserve">, </w:t>
      </w:r>
      <w:proofErr w:type="spellStart"/>
      <w:r>
        <w:rPr>
          <w:rFonts w:ascii="GHEA Grapalat" w:hAnsi="GHEA Grapalat"/>
          <w:sz w:val="20"/>
          <w:szCs w:val="20"/>
        </w:rPr>
        <w:t>իսկ</w:t>
      </w:r>
      <w:proofErr w:type="spellEnd"/>
      <w:r>
        <w:rPr>
          <w:rFonts w:ascii="GHEA Grapalat" w:hAnsi="GHEA Grapalat"/>
          <w:sz w:val="20"/>
          <w:szCs w:val="20"/>
          <w:lang w:val="es-ES"/>
        </w:rPr>
        <w:t xml:space="preserve"> </w:t>
      </w:r>
      <w:proofErr w:type="spellStart"/>
      <w:r>
        <w:rPr>
          <w:rFonts w:ascii="GHEA Grapalat" w:hAnsi="GHEA Grapalat"/>
          <w:sz w:val="20"/>
          <w:szCs w:val="20"/>
        </w:rPr>
        <w:t>իրավաբանական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անձանց</w:t>
      </w:r>
      <w:proofErr w:type="spellEnd"/>
      <w:r>
        <w:rPr>
          <w:rFonts w:ascii="GHEA Grapalat" w:hAnsi="GHEA Grapalat"/>
          <w:sz w:val="20"/>
          <w:szCs w:val="20"/>
          <w:lang w:val="es-ES"/>
        </w:rPr>
        <w:t xml:space="preserve"> </w:t>
      </w:r>
      <w:proofErr w:type="spellStart"/>
      <w:r>
        <w:rPr>
          <w:rFonts w:ascii="GHEA Grapalat" w:hAnsi="GHEA Grapalat"/>
          <w:sz w:val="20"/>
          <w:szCs w:val="20"/>
        </w:rPr>
        <w:t>դեպքում</w:t>
      </w:r>
      <w:proofErr w:type="spellEnd"/>
      <w:r>
        <w:rPr>
          <w:rFonts w:ascii="GHEA Grapalat" w:hAnsi="GHEA Grapalat"/>
          <w:sz w:val="20"/>
          <w:szCs w:val="20"/>
          <w:lang w:val="es-ES"/>
        </w:rPr>
        <w:t xml:space="preserve"> </w:t>
      </w:r>
      <w:proofErr w:type="spellStart"/>
      <w:r>
        <w:rPr>
          <w:rFonts w:ascii="GHEA Grapalat" w:hAnsi="GHEA Grapalat"/>
          <w:sz w:val="20"/>
          <w:szCs w:val="20"/>
        </w:rPr>
        <w:t>գործադիր</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ղեկավարի</w:t>
      </w:r>
      <w:proofErr w:type="spellEnd"/>
      <w:r>
        <w:rPr>
          <w:rFonts w:ascii="GHEA Grapalat" w:hAnsi="GHEA Grapalat"/>
          <w:sz w:val="20"/>
          <w:szCs w:val="20"/>
          <w:lang w:val="es-ES"/>
        </w:rPr>
        <w:t xml:space="preserve"> </w:t>
      </w:r>
      <w:proofErr w:type="spellStart"/>
      <w:r>
        <w:rPr>
          <w:rFonts w:ascii="GHEA Grapalat" w:hAnsi="GHEA Grapalat"/>
          <w:sz w:val="20"/>
          <w:szCs w:val="20"/>
        </w:rPr>
        <w:t>գրավոր</w:t>
      </w:r>
      <w:proofErr w:type="spellEnd"/>
      <w:r>
        <w:rPr>
          <w:rFonts w:ascii="GHEA Grapalat" w:hAnsi="GHEA Grapalat"/>
          <w:sz w:val="20"/>
          <w:szCs w:val="20"/>
          <w:lang w:val="es-ES"/>
        </w:rPr>
        <w:t xml:space="preserve"> </w:t>
      </w:r>
      <w:proofErr w:type="spellStart"/>
      <w:r>
        <w:rPr>
          <w:rFonts w:ascii="GHEA Grapalat" w:hAnsi="GHEA Grapalat"/>
          <w:sz w:val="20"/>
          <w:szCs w:val="20"/>
        </w:rPr>
        <w:t>միջնորդության</w:t>
      </w:r>
      <w:proofErr w:type="spellEnd"/>
      <w:r>
        <w:rPr>
          <w:rFonts w:ascii="GHEA Grapalat" w:hAnsi="GHEA Grapalat"/>
          <w:sz w:val="20"/>
          <w:szCs w:val="20"/>
          <w:lang w:val="es-ES"/>
        </w:rPr>
        <w:t xml:space="preserve"> </w:t>
      </w:r>
      <w:proofErr w:type="spellStart"/>
      <w:r>
        <w:rPr>
          <w:rFonts w:ascii="GHEA Grapalat" w:hAnsi="GHEA Grapalat"/>
          <w:sz w:val="20"/>
          <w:szCs w:val="20"/>
        </w:rPr>
        <w:t>հիման</w:t>
      </w:r>
      <w:proofErr w:type="spellEnd"/>
      <w:r>
        <w:rPr>
          <w:rFonts w:ascii="GHEA Grapalat" w:hAnsi="GHEA Grapalat"/>
          <w:sz w:val="20"/>
          <w:szCs w:val="20"/>
          <w:lang w:val="es-ES"/>
        </w:rPr>
        <w:t xml:space="preserve"> </w:t>
      </w:r>
      <w:proofErr w:type="spellStart"/>
      <w:r>
        <w:rPr>
          <w:rFonts w:ascii="GHEA Grapalat" w:hAnsi="GHEA Grapalat"/>
          <w:sz w:val="20"/>
          <w:szCs w:val="20"/>
        </w:rPr>
        <w:t>վրա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կայացնում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գնման</w:t>
      </w:r>
      <w:proofErr w:type="spellEnd"/>
      <w:r>
        <w:rPr>
          <w:rFonts w:ascii="GHEA Grapalat" w:hAnsi="GHEA Grapalat"/>
          <w:sz w:val="20"/>
          <w:szCs w:val="20"/>
          <w:lang w:val="es-ES"/>
        </w:rPr>
        <w:t xml:space="preserve"> </w:t>
      </w:r>
      <w:proofErr w:type="spellStart"/>
      <w:r>
        <w:rPr>
          <w:rFonts w:ascii="GHEA Grapalat" w:hAnsi="GHEA Grapalat"/>
          <w:sz w:val="20"/>
          <w:szCs w:val="20"/>
        </w:rPr>
        <w:t>գործընթացի</w:t>
      </w:r>
      <w:proofErr w:type="spellEnd"/>
      <w:r>
        <w:rPr>
          <w:rFonts w:ascii="GHEA Grapalat" w:hAnsi="GHEA Grapalat"/>
          <w:sz w:val="20"/>
          <w:szCs w:val="20"/>
          <w:lang w:val="es-ES"/>
        </w:rPr>
        <w:t xml:space="preserve"> </w:t>
      </w:r>
      <w:proofErr w:type="spellStart"/>
      <w:r>
        <w:rPr>
          <w:rFonts w:ascii="GHEA Grapalat" w:hAnsi="GHEA Grapalat"/>
          <w:sz w:val="20"/>
          <w:szCs w:val="20"/>
        </w:rPr>
        <w:t>կասեցումը</w:t>
      </w:r>
      <w:proofErr w:type="spellEnd"/>
      <w:r>
        <w:rPr>
          <w:rFonts w:ascii="GHEA Grapalat" w:hAnsi="GHEA Grapalat"/>
          <w:sz w:val="20"/>
          <w:szCs w:val="20"/>
          <w:lang w:val="es-ES"/>
        </w:rPr>
        <w:t xml:space="preserve"> </w:t>
      </w:r>
      <w:proofErr w:type="spellStart"/>
      <w:r>
        <w:rPr>
          <w:rFonts w:ascii="GHEA Grapalat" w:hAnsi="GHEA Grapalat"/>
          <w:sz w:val="20"/>
          <w:szCs w:val="20"/>
        </w:rPr>
        <w:t>վերացնելու</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Դատարանը</w:t>
      </w:r>
      <w:proofErr w:type="spellEnd"/>
      <w:r>
        <w:rPr>
          <w:rFonts w:ascii="GHEA Grapalat" w:hAnsi="GHEA Grapalat"/>
          <w:sz w:val="20"/>
          <w:szCs w:val="20"/>
          <w:lang w:val="es-ES"/>
        </w:rPr>
        <w:t xml:space="preserve"> </w:t>
      </w:r>
      <w:proofErr w:type="spellStart"/>
      <w:r>
        <w:rPr>
          <w:rFonts w:ascii="GHEA Grapalat" w:hAnsi="GHEA Grapalat"/>
          <w:sz w:val="20"/>
          <w:szCs w:val="20"/>
        </w:rPr>
        <w:t>սույն</w:t>
      </w:r>
      <w:proofErr w:type="spellEnd"/>
      <w:r>
        <w:rPr>
          <w:rFonts w:ascii="GHEA Grapalat" w:hAnsi="GHEA Grapalat"/>
          <w:sz w:val="20"/>
          <w:szCs w:val="20"/>
          <w:lang w:val="es-ES"/>
        </w:rPr>
        <w:t xml:space="preserve"> </w:t>
      </w:r>
      <w:proofErr w:type="spellStart"/>
      <w:r>
        <w:rPr>
          <w:rFonts w:ascii="GHEA Grapalat" w:hAnsi="GHEA Grapalat"/>
          <w:sz w:val="20"/>
          <w:szCs w:val="20"/>
        </w:rPr>
        <w:t>կետով</w:t>
      </w:r>
      <w:proofErr w:type="spellEnd"/>
      <w:r>
        <w:rPr>
          <w:rFonts w:ascii="GHEA Grapalat" w:hAnsi="GHEA Grapalat"/>
          <w:sz w:val="20"/>
          <w:szCs w:val="20"/>
          <w:lang w:val="es-ES"/>
        </w:rPr>
        <w:t xml:space="preserve"> </w:t>
      </w:r>
      <w:proofErr w:type="spellStart"/>
      <w:r>
        <w:rPr>
          <w:rFonts w:ascii="GHEA Grapalat" w:hAnsi="GHEA Grapalat"/>
          <w:sz w:val="20"/>
          <w:szCs w:val="20"/>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կայացման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մարմինն</w:t>
      </w:r>
      <w:proofErr w:type="spellEnd"/>
      <w:r>
        <w:rPr>
          <w:rFonts w:ascii="GHEA Grapalat" w:hAnsi="GHEA Grapalat"/>
          <w:sz w:val="20"/>
          <w:szCs w:val="20"/>
          <w:lang w:val="es-ES"/>
        </w:rPr>
        <w:t xml:space="preserve"> </w:t>
      </w:r>
      <w:proofErr w:type="spellStart"/>
      <w:r>
        <w:rPr>
          <w:rFonts w:ascii="GHEA Grapalat" w:hAnsi="GHEA Grapalat"/>
          <w:sz w:val="20"/>
          <w:szCs w:val="20"/>
        </w:rPr>
        <w:t>այդ</w:t>
      </w:r>
      <w:proofErr w:type="spellEnd"/>
      <w:r>
        <w:rPr>
          <w:rFonts w:ascii="GHEA Grapalat" w:hAnsi="GHEA Grapalat"/>
          <w:sz w:val="20"/>
          <w:szCs w:val="20"/>
          <w:lang w:val="es-ES"/>
        </w:rPr>
        <w:t xml:space="preserve"> </w:t>
      </w:r>
      <w:proofErr w:type="spellStart"/>
      <w:r>
        <w:rPr>
          <w:rFonts w:ascii="GHEA Grapalat" w:hAnsi="GHEA Grapalat"/>
          <w:sz w:val="20"/>
          <w:szCs w:val="20"/>
        </w:rPr>
        <w:t>որոշումն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5F906357" w14:textId="77777777" w:rsidR="004E191A" w:rsidRDefault="004E191A" w:rsidP="004E191A">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ուժի</w:t>
      </w:r>
      <w:proofErr w:type="spellEnd"/>
      <w:r>
        <w:rPr>
          <w:rFonts w:ascii="GHEA Grapalat" w:hAnsi="GHEA Grapalat"/>
          <w:sz w:val="20"/>
          <w:szCs w:val="20"/>
          <w:lang w:val="es-ES"/>
        </w:rPr>
        <w:t xml:space="preserve"> </w:t>
      </w:r>
      <w:proofErr w:type="spellStart"/>
      <w:r>
        <w:rPr>
          <w:rFonts w:ascii="GHEA Grapalat" w:hAnsi="GHEA Grapalat"/>
          <w:sz w:val="20"/>
          <w:szCs w:val="20"/>
        </w:rPr>
        <w:t>մեջ</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մտնում</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պահից</w:t>
      </w:r>
      <w:proofErr w:type="spellEnd"/>
      <w:r>
        <w:rPr>
          <w:rFonts w:ascii="GHEA Grapalat" w:hAnsi="GHEA Grapalat"/>
          <w:sz w:val="20"/>
          <w:szCs w:val="20"/>
          <w:lang w:val="es-ES"/>
        </w:rPr>
        <w:t>:</w:t>
      </w:r>
    </w:p>
    <w:p w14:paraId="413FF62B"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rPr>
        <w:t>Պատվիրատուի</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գնահատող</w:t>
      </w:r>
      <w:proofErr w:type="spellEnd"/>
      <w:r>
        <w:rPr>
          <w:rFonts w:ascii="GHEA Grapalat" w:hAnsi="GHEA Grapalat"/>
          <w:sz w:val="20"/>
          <w:szCs w:val="20"/>
          <w:lang w:val="es-ES"/>
        </w:rPr>
        <w:t xml:space="preserve"> </w:t>
      </w:r>
      <w:proofErr w:type="spellStart"/>
      <w:r>
        <w:rPr>
          <w:rFonts w:ascii="GHEA Grapalat" w:hAnsi="GHEA Grapalat"/>
          <w:sz w:val="20"/>
          <w:szCs w:val="20"/>
        </w:rPr>
        <w:t>հանձնաժողովի</w:t>
      </w:r>
      <w:proofErr w:type="spellEnd"/>
      <w:r>
        <w:rPr>
          <w:rFonts w:ascii="GHEA Grapalat" w:hAnsi="GHEA Grapalat"/>
          <w:sz w:val="20"/>
          <w:szCs w:val="20"/>
          <w:lang w:val="es-ES"/>
        </w:rPr>
        <w:t xml:space="preserve"> </w:t>
      </w:r>
      <w:proofErr w:type="spellStart"/>
      <w:r>
        <w:rPr>
          <w:rFonts w:ascii="GHEA Grapalat" w:hAnsi="GHEA Grapalat"/>
          <w:sz w:val="20"/>
          <w:szCs w:val="20"/>
        </w:rPr>
        <w:t>գործողությունների</w:t>
      </w:r>
      <w:proofErr w:type="spellEnd"/>
      <w:r>
        <w:rPr>
          <w:rFonts w:ascii="GHEA Grapalat" w:hAnsi="GHEA Grapalat"/>
          <w:sz w:val="20"/>
          <w:szCs w:val="20"/>
          <w:lang w:val="es-ES"/>
        </w:rPr>
        <w:t xml:space="preserve"> (</w:t>
      </w:r>
      <w:proofErr w:type="spellStart"/>
      <w:r>
        <w:rPr>
          <w:rFonts w:ascii="GHEA Grapalat" w:hAnsi="GHEA Grapalat"/>
          <w:sz w:val="20"/>
          <w:szCs w:val="20"/>
        </w:rPr>
        <w:t>անգործության</w:t>
      </w:r>
      <w:proofErr w:type="spellEnd"/>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proofErr w:type="spellStart"/>
      <w:r>
        <w:rPr>
          <w:rFonts w:ascii="GHEA Grapalat" w:hAnsi="GHEA Grapalat"/>
          <w:sz w:val="20"/>
          <w:szCs w:val="20"/>
        </w:rPr>
        <w:t>որոշումների</w:t>
      </w:r>
      <w:proofErr w:type="spellEnd"/>
      <w:r>
        <w:rPr>
          <w:rFonts w:ascii="GHEA Grapalat" w:hAnsi="GHEA Grapalat"/>
          <w:sz w:val="20"/>
          <w:szCs w:val="20"/>
          <w:lang w:val="es-ES"/>
        </w:rPr>
        <w:t xml:space="preserve"> </w:t>
      </w:r>
      <w:proofErr w:type="spellStart"/>
      <w:r>
        <w:rPr>
          <w:rFonts w:ascii="GHEA Grapalat" w:hAnsi="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sz w:val="20"/>
          <w:szCs w:val="20"/>
        </w:rPr>
        <w:t>հետ</w:t>
      </w:r>
      <w:proofErr w:type="spellEnd"/>
      <w:r>
        <w:rPr>
          <w:rFonts w:ascii="GHEA Grapalat" w:hAnsi="GHEA Grapalat"/>
          <w:sz w:val="20"/>
          <w:szCs w:val="20"/>
          <w:lang w:val="es-ES"/>
        </w:rPr>
        <w:t xml:space="preserve"> </w:t>
      </w:r>
      <w:proofErr w:type="spellStart"/>
      <w:r>
        <w:rPr>
          <w:rFonts w:ascii="GHEA Grapalat" w:hAnsi="GHEA Grapalat"/>
          <w:sz w:val="20"/>
          <w:szCs w:val="20"/>
        </w:rPr>
        <w:t>կապված</w:t>
      </w:r>
      <w:proofErr w:type="spellEnd"/>
      <w:r>
        <w:rPr>
          <w:rFonts w:ascii="GHEA Grapalat" w:hAnsi="GHEA Grapalat"/>
          <w:sz w:val="20"/>
          <w:szCs w:val="20"/>
          <w:lang w:val="es-ES"/>
        </w:rPr>
        <w:t xml:space="preserve"> </w:t>
      </w:r>
      <w:proofErr w:type="spellStart"/>
      <w:r>
        <w:rPr>
          <w:rFonts w:ascii="GHEA Grapalat" w:hAnsi="GHEA Grapalat"/>
          <w:sz w:val="20"/>
          <w:szCs w:val="20"/>
        </w:rPr>
        <w:t>վեճերով</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ակտը</w:t>
      </w:r>
      <w:proofErr w:type="spellEnd"/>
      <w:r>
        <w:rPr>
          <w:rFonts w:ascii="GHEA Grapalat" w:hAnsi="GHEA Grapalat"/>
          <w:sz w:val="20"/>
          <w:szCs w:val="20"/>
          <w:lang w:val="es-ES"/>
        </w:rPr>
        <w:t xml:space="preserve"> </w:t>
      </w:r>
      <w:proofErr w:type="spellStart"/>
      <w:r>
        <w:rPr>
          <w:rFonts w:ascii="GHEA Grapalat" w:hAnsi="GHEA Grapalat"/>
          <w:sz w:val="20"/>
          <w:szCs w:val="20"/>
        </w:rPr>
        <w:t>դրա</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հրապարակման</w:t>
      </w:r>
      <w:proofErr w:type="spellEnd"/>
      <w:r>
        <w:rPr>
          <w:rFonts w:ascii="GHEA Grapalat" w:hAnsi="GHEA Grapalat"/>
          <w:sz w:val="20"/>
          <w:szCs w:val="20"/>
          <w:lang w:val="es-ES"/>
        </w:rPr>
        <w:t xml:space="preserve"> </w:t>
      </w:r>
      <w:proofErr w:type="spellStart"/>
      <w:r>
        <w:rPr>
          <w:rFonts w:ascii="GHEA Grapalat" w:hAnsi="GHEA Grapalat"/>
          <w:sz w:val="20"/>
          <w:szCs w:val="20"/>
        </w:rPr>
        <w:t>օրն</w:t>
      </w:r>
      <w:proofErr w:type="spellEnd"/>
      <w:r>
        <w:rPr>
          <w:rFonts w:ascii="GHEA Grapalat" w:hAnsi="GHEA Grapalat"/>
          <w:sz w:val="20"/>
          <w:szCs w:val="20"/>
          <w:lang w:val="es-ES"/>
        </w:rPr>
        <w:t xml:space="preserve"> </w:t>
      </w:r>
      <w:proofErr w:type="spellStart"/>
      <w:r>
        <w:rPr>
          <w:rFonts w:ascii="GHEA Grapalat" w:hAnsi="GHEA Grapalat"/>
          <w:sz w:val="20"/>
          <w:szCs w:val="20"/>
        </w:rPr>
        <w:t>ուղարկվում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մարմնի</w:t>
      </w:r>
      <w:proofErr w:type="spellEnd"/>
      <w:r>
        <w:rPr>
          <w:rFonts w:ascii="GHEA Grapalat" w:hAnsi="GHEA Grapalat"/>
          <w:sz w:val="20"/>
          <w:szCs w:val="20"/>
          <w:lang w:val="es-ES"/>
        </w:rPr>
        <w:t xml:space="preserve"> </w:t>
      </w:r>
      <w:proofErr w:type="spellStart"/>
      <w:r>
        <w:rPr>
          <w:rFonts w:ascii="GHEA Grapalat" w:hAnsi="GHEA Grapalat"/>
          <w:sz w:val="20"/>
          <w:szCs w:val="20"/>
        </w:rPr>
        <w:t>պաշտոնական</w:t>
      </w:r>
      <w:proofErr w:type="spellEnd"/>
      <w:r>
        <w:rPr>
          <w:rFonts w:ascii="GHEA Grapalat" w:hAnsi="GHEA Grapalat"/>
          <w:sz w:val="20"/>
          <w:szCs w:val="20"/>
          <w:lang w:val="es-ES"/>
        </w:rPr>
        <w:t xml:space="preserve"> </w:t>
      </w:r>
      <w:proofErr w:type="spellStart"/>
      <w:r>
        <w:rPr>
          <w:rFonts w:ascii="GHEA Grapalat" w:hAnsi="GHEA Grapalat"/>
          <w:sz w:val="20"/>
          <w:szCs w:val="20"/>
        </w:rPr>
        <w:t>էլեկտրոնային</w:t>
      </w:r>
      <w:proofErr w:type="spellEnd"/>
      <w:r>
        <w:rPr>
          <w:rFonts w:ascii="GHEA Grapalat" w:hAnsi="GHEA Grapalat"/>
          <w:sz w:val="20"/>
          <w:szCs w:val="20"/>
          <w:lang w:val="es-ES"/>
        </w:rPr>
        <w:t xml:space="preserve"> </w:t>
      </w:r>
      <w:proofErr w:type="spellStart"/>
      <w:r>
        <w:rPr>
          <w:rFonts w:ascii="GHEA Grapalat" w:hAnsi="GHEA Grapalat"/>
          <w:sz w:val="20"/>
          <w:szCs w:val="20"/>
        </w:rPr>
        <w:t>փոստի</w:t>
      </w:r>
      <w:proofErr w:type="spellEnd"/>
      <w:r>
        <w:rPr>
          <w:rFonts w:ascii="GHEA Grapalat" w:hAnsi="GHEA Grapalat"/>
          <w:sz w:val="20"/>
          <w:szCs w:val="20"/>
          <w:lang w:val="es-ES"/>
        </w:rPr>
        <w:t xml:space="preserve"> </w:t>
      </w:r>
      <w:proofErr w:type="spellStart"/>
      <w:r>
        <w:rPr>
          <w:rFonts w:ascii="GHEA Grapalat" w:hAnsi="GHEA Grapalat"/>
          <w:sz w:val="20"/>
          <w:szCs w:val="20"/>
        </w:rPr>
        <w:t>հասցեին</w:t>
      </w:r>
      <w:proofErr w:type="spellEnd"/>
      <w:r>
        <w:rPr>
          <w:rFonts w:ascii="GHEA Grapalat" w:hAnsi="GHEA Grapalat"/>
          <w:sz w:val="20"/>
          <w:szCs w:val="20"/>
          <w:lang w:val="es-ES"/>
        </w:rPr>
        <w:t xml:space="preserve">: </w:t>
      </w:r>
      <w:proofErr w:type="spellStart"/>
      <w:r>
        <w:rPr>
          <w:rFonts w:ascii="GHEA Grapalat" w:hAnsi="GHEA Grapalat"/>
          <w:sz w:val="20"/>
          <w:szCs w:val="20"/>
        </w:rPr>
        <w:t>Լիազորված</w:t>
      </w:r>
      <w:proofErr w:type="spellEnd"/>
      <w:r>
        <w:rPr>
          <w:rFonts w:ascii="GHEA Grapalat" w:hAnsi="GHEA Grapalat"/>
          <w:sz w:val="20"/>
          <w:szCs w:val="20"/>
          <w:lang w:val="es-ES"/>
        </w:rPr>
        <w:t xml:space="preserve"> </w:t>
      </w:r>
      <w:proofErr w:type="spellStart"/>
      <w:r>
        <w:rPr>
          <w:rFonts w:ascii="GHEA Grapalat" w:hAnsi="GHEA Grapalat"/>
          <w:sz w:val="20"/>
          <w:szCs w:val="20"/>
        </w:rPr>
        <w:t>մարմինը</w:t>
      </w:r>
      <w:proofErr w:type="spellEnd"/>
      <w:r>
        <w:rPr>
          <w:rFonts w:ascii="GHEA Grapalat" w:hAnsi="GHEA Grapalat"/>
          <w:sz w:val="20"/>
          <w:szCs w:val="20"/>
          <w:lang w:val="es-ES"/>
        </w:rPr>
        <w:t xml:space="preserve"> </w:t>
      </w:r>
      <w:proofErr w:type="spellStart"/>
      <w:r>
        <w:rPr>
          <w:rFonts w:ascii="GHEA Grapalat" w:hAnsi="GHEA Grapalat"/>
          <w:sz w:val="20"/>
          <w:szCs w:val="20"/>
        </w:rPr>
        <w:t>դատարանի</w:t>
      </w:r>
      <w:proofErr w:type="spellEnd"/>
      <w:r>
        <w:rPr>
          <w:rFonts w:ascii="GHEA Grapalat" w:hAnsi="GHEA Grapalat"/>
          <w:sz w:val="20"/>
          <w:szCs w:val="20"/>
          <w:lang w:val="es-ES"/>
        </w:rPr>
        <w:t xml:space="preserve"> </w:t>
      </w:r>
      <w:proofErr w:type="spellStart"/>
      <w:r>
        <w:rPr>
          <w:rFonts w:ascii="GHEA Grapalat" w:hAnsi="GHEA Grapalat"/>
          <w:sz w:val="20"/>
          <w:szCs w:val="20"/>
        </w:rPr>
        <w:t>վճռի</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մասը</w:t>
      </w:r>
      <w:proofErr w:type="spellEnd"/>
      <w:r>
        <w:rPr>
          <w:rFonts w:ascii="GHEA Grapalat" w:hAnsi="GHEA Grapalat"/>
          <w:sz w:val="20"/>
          <w:szCs w:val="20"/>
          <w:lang w:val="es-ES"/>
        </w:rPr>
        <w:t xml:space="preserve"> </w:t>
      </w:r>
      <w:proofErr w:type="spellStart"/>
      <w:r>
        <w:rPr>
          <w:rFonts w:ascii="GHEA Grapalat" w:hAnsi="GHEA Grapalat"/>
          <w:sz w:val="20"/>
          <w:szCs w:val="20"/>
        </w:rPr>
        <w:t>կամ</w:t>
      </w:r>
      <w:proofErr w:type="spellEnd"/>
      <w:r>
        <w:rPr>
          <w:rFonts w:ascii="GHEA Grapalat" w:hAnsi="GHEA Grapalat"/>
          <w:sz w:val="20"/>
          <w:szCs w:val="20"/>
          <w:lang w:val="es-ES"/>
        </w:rPr>
        <w:t xml:space="preserve"> </w:t>
      </w:r>
      <w:proofErr w:type="spellStart"/>
      <w:r>
        <w:rPr>
          <w:rFonts w:ascii="GHEA Grapalat" w:hAnsi="GHEA Grapalat"/>
          <w:sz w:val="20"/>
          <w:szCs w:val="20"/>
        </w:rPr>
        <w:t>այլ</w:t>
      </w:r>
      <w:proofErr w:type="spellEnd"/>
      <w:r>
        <w:rPr>
          <w:rFonts w:ascii="GHEA Grapalat" w:hAnsi="GHEA Grapalat"/>
          <w:sz w:val="20"/>
          <w:szCs w:val="20"/>
          <w:lang w:val="es-ES"/>
        </w:rPr>
        <w:t xml:space="preserve"> </w:t>
      </w:r>
      <w:proofErr w:type="spellStart"/>
      <w:r>
        <w:rPr>
          <w:rFonts w:ascii="GHEA Grapalat" w:hAnsi="GHEA Grapalat"/>
          <w:sz w:val="20"/>
          <w:szCs w:val="20"/>
        </w:rPr>
        <w:t>եզրափակիչ</w:t>
      </w:r>
      <w:proofErr w:type="spellEnd"/>
      <w:r>
        <w:rPr>
          <w:rFonts w:ascii="GHEA Grapalat" w:hAnsi="GHEA Grapalat"/>
          <w:sz w:val="20"/>
          <w:szCs w:val="20"/>
          <w:lang w:val="es-ES"/>
        </w:rPr>
        <w:t xml:space="preserve"> </w:t>
      </w:r>
      <w:proofErr w:type="spellStart"/>
      <w:r>
        <w:rPr>
          <w:rFonts w:ascii="GHEA Grapalat" w:hAnsi="GHEA Grapalat"/>
          <w:sz w:val="20"/>
          <w:szCs w:val="20"/>
        </w:rPr>
        <w:t>դատական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ակտն</w:t>
      </w:r>
      <w:proofErr w:type="spellEnd"/>
      <w:r>
        <w:rPr>
          <w:rFonts w:ascii="GHEA Grapalat" w:hAnsi="GHEA Grapalat"/>
          <w:sz w:val="20"/>
          <w:szCs w:val="20"/>
          <w:lang w:val="es-ES"/>
        </w:rPr>
        <w:t xml:space="preserve"> </w:t>
      </w:r>
      <w:proofErr w:type="spellStart"/>
      <w:r>
        <w:rPr>
          <w:rFonts w:ascii="GHEA Grapalat" w:hAnsi="GHEA Grapalat"/>
          <w:sz w:val="20"/>
          <w:szCs w:val="20"/>
        </w:rPr>
        <w:t>անհապաղ</w:t>
      </w:r>
      <w:proofErr w:type="spellEnd"/>
      <w:r>
        <w:rPr>
          <w:rFonts w:ascii="GHEA Grapalat" w:hAnsi="GHEA Grapalat"/>
          <w:sz w:val="20"/>
          <w:szCs w:val="20"/>
          <w:lang w:val="es-ES"/>
        </w:rPr>
        <w:t xml:space="preserve"> </w:t>
      </w:r>
      <w:proofErr w:type="spellStart"/>
      <w:r>
        <w:rPr>
          <w:rFonts w:ascii="GHEA Grapalat" w:hAnsi="GHEA Grapalat"/>
          <w:sz w:val="20"/>
          <w:szCs w:val="20"/>
        </w:rPr>
        <w:t>հրապարակում</w:t>
      </w:r>
      <w:proofErr w:type="spellEnd"/>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proofErr w:type="spellStart"/>
      <w:r>
        <w:rPr>
          <w:rFonts w:ascii="GHEA Grapalat" w:hAnsi="GHEA Grapalat"/>
          <w:sz w:val="20"/>
          <w:szCs w:val="20"/>
        </w:rPr>
        <w:t>տեղեկագրում</w:t>
      </w:r>
      <w:proofErr w:type="spellEnd"/>
      <w:r>
        <w:rPr>
          <w:rFonts w:ascii="GHEA Grapalat" w:hAnsi="GHEA Grapalat"/>
          <w:sz w:val="20"/>
          <w:szCs w:val="20"/>
          <w:lang w:val="es-ES"/>
        </w:rPr>
        <w:t>:</w:t>
      </w:r>
    </w:p>
    <w:p w14:paraId="4DD3A93C" w14:textId="77777777" w:rsidR="004E191A" w:rsidRDefault="004E191A" w:rsidP="004E191A">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proofErr w:type="spellStart"/>
      <w:r>
        <w:rPr>
          <w:rFonts w:ascii="GHEA Grapalat" w:hAnsi="GHEA Grapalat" w:cs="GHEA Grapalat"/>
          <w:sz w:val="20"/>
          <w:szCs w:val="20"/>
        </w:rPr>
        <w:t>Բողոքարկման</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համար</w:t>
      </w:r>
      <w:proofErr w:type="spellEnd"/>
      <w:r>
        <w:rPr>
          <w:rFonts w:ascii="GHEA Grapalat" w:hAnsi="GHEA Grapalat"/>
          <w:sz w:val="20"/>
          <w:szCs w:val="20"/>
          <w:lang w:val="es-ES"/>
        </w:rPr>
        <w:t xml:space="preserve"> </w:t>
      </w:r>
      <w:proofErr w:type="spellStart"/>
      <w:r>
        <w:rPr>
          <w:rFonts w:ascii="GHEA Grapalat" w:hAnsi="GHEA Grapalat" w:cs="GHEA Grapalat"/>
          <w:sz w:val="20"/>
          <w:szCs w:val="20"/>
        </w:rPr>
        <w:t>գանձվող</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տուրքերի</w:t>
      </w:r>
      <w:proofErr w:type="spellEnd"/>
      <w:r>
        <w:rPr>
          <w:rFonts w:ascii="GHEA Grapalat" w:hAnsi="GHEA Grapalat"/>
          <w:sz w:val="20"/>
          <w:szCs w:val="20"/>
          <w:lang w:val="es-ES"/>
        </w:rPr>
        <w:t xml:space="preserve"> </w:t>
      </w:r>
      <w:proofErr w:type="spellStart"/>
      <w:r>
        <w:rPr>
          <w:rFonts w:ascii="GHEA Grapalat" w:hAnsi="GHEA Grapalat"/>
          <w:sz w:val="20"/>
          <w:szCs w:val="20"/>
        </w:rPr>
        <w:t>դրույքաչափերը</w:t>
      </w:r>
      <w:proofErr w:type="spellEnd"/>
      <w:r>
        <w:rPr>
          <w:rFonts w:ascii="GHEA Grapalat" w:hAnsi="GHEA Grapalat"/>
          <w:sz w:val="20"/>
          <w:szCs w:val="20"/>
          <w:lang w:val="es-ES"/>
        </w:rPr>
        <w:t xml:space="preserve"> </w:t>
      </w:r>
      <w:proofErr w:type="spellStart"/>
      <w:r>
        <w:rPr>
          <w:rFonts w:ascii="GHEA Grapalat" w:hAnsi="GHEA Grapalat"/>
          <w:sz w:val="20"/>
          <w:szCs w:val="20"/>
        </w:rPr>
        <w:t>սահմանված</w:t>
      </w:r>
      <w:proofErr w:type="spellEnd"/>
      <w:r>
        <w:rPr>
          <w:rFonts w:ascii="GHEA Grapalat" w:hAnsi="GHEA Grapalat"/>
          <w:sz w:val="20"/>
          <w:szCs w:val="20"/>
          <w:lang w:val="es-ES"/>
        </w:rPr>
        <w:t xml:space="preserve"> </w:t>
      </w:r>
      <w:proofErr w:type="spellStart"/>
      <w:r>
        <w:rPr>
          <w:rFonts w:ascii="GHEA Grapalat" w:hAnsi="GHEA Grapalat"/>
          <w:sz w:val="20"/>
          <w:szCs w:val="20"/>
        </w:rPr>
        <w:t>են</w:t>
      </w:r>
      <w:proofErr w:type="spellEnd"/>
      <w:r>
        <w:rPr>
          <w:rFonts w:ascii="GHEA Grapalat" w:hAnsi="GHEA Grapalat"/>
          <w:sz w:val="20"/>
          <w:szCs w:val="20"/>
          <w:lang w:val="es-ES"/>
        </w:rPr>
        <w:t xml:space="preserve"> «</w:t>
      </w:r>
      <w:proofErr w:type="spellStart"/>
      <w:r>
        <w:rPr>
          <w:rFonts w:ascii="GHEA Grapalat" w:hAnsi="GHEA Grapalat"/>
          <w:sz w:val="20"/>
          <w:szCs w:val="20"/>
        </w:rPr>
        <w:t>Պետական</w:t>
      </w:r>
      <w:proofErr w:type="spellEnd"/>
      <w:r>
        <w:rPr>
          <w:rFonts w:ascii="GHEA Grapalat" w:hAnsi="GHEA Grapalat"/>
          <w:sz w:val="20"/>
          <w:szCs w:val="20"/>
          <w:lang w:val="es-ES"/>
        </w:rPr>
        <w:t xml:space="preserve"> </w:t>
      </w:r>
      <w:proofErr w:type="spellStart"/>
      <w:r>
        <w:rPr>
          <w:rFonts w:ascii="GHEA Grapalat" w:hAnsi="GHEA Grapalat"/>
          <w:sz w:val="20"/>
          <w:szCs w:val="20"/>
        </w:rPr>
        <w:t>տուրքի</w:t>
      </w:r>
      <w:proofErr w:type="spellEnd"/>
      <w:r>
        <w:rPr>
          <w:rFonts w:ascii="GHEA Grapalat" w:hAnsi="GHEA Grapalat"/>
          <w:sz w:val="20"/>
          <w:szCs w:val="20"/>
          <w:lang w:val="es-ES"/>
        </w:rPr>
        <w:t xml:space="preserve"> </w:t>
      </w:r>
      <w:proofErr w:type="spellStart"/>
      <w:r>
        <w:rPr>
          <w:rFonts w:ascii="GHEA Grapalat" w:hAnsi="GHEA Grapalat"/>
          <w:sz w:val="20"/>
          <w:szCs w:val="20"/>
        </w:rPr>
        <w:t>մասին</w:t>
      </w:r>
      <w:proofErr w:type="spellEnd"/>
      <w:r>
        <w:rPr>
          <w:rFonts w:ascii="GHEA Grapalat" w:hAnsi="GHEA Grapalat"/>
          <w:sz w:val="20"/>
          <w:szCs w:val="20"/>
          <w:lang w:val="es-ES"/>
        </w:rPr>
        <w:t xml:space="preserve">» </w:t>
      </w:r>
      <w:proofErr w:type="spellStart"/>
      <w:r>
        <w:rPr>
          <w:rFonts w:ascii="GHEA Grapalat" w:hAnsi="GHEA Grapalat"/>
          <w:sz w:val="20"/>
          <w:szCs w:val="20"/>
        </w:rPr>
        <w:t>օրենքով</w:t>
      </w:r>
      <w:proofErr w:type="spellEnd"/>
      <w:r>
        <w:rPr>
          <w:rFonts w:ascii="GHEA Grapalat" w:hAnsi="GHEA Grapalat"/>
          <w:sz w:val="20"/>
          <w:szCs w:val="20"/>
        </w:rPr>
        <w:t>։</w:t>
      </w:r>
    </w:p>
    <w:p w14:paraId="4C1045ED" w14:textId="77777777" w:rsidR="004E191A" w:rsidRDefault="004E191A" w:rsidP="004E191A">
      <w:pPr>
        <w:ind w:firstLine="567"/>
        <w:jc w:val="center"/>
        <w:rPr>
          <w:rFonts w:ascii="GHEA Grapalat" w:hAnsi="GHEA Grapalat" w:cs="Sylfaen"/>
          <w:b/>
          <w:szCs w:val="22"/>
          <w:lang w:val="es-ES"/>
        </w:rPr>
      </w:pPr>
      <w:r>
        <w:rPr>
          <w:rFonts w:ascii="GHEA Grapalat" w:hAnsi="GHEA Grapalat" w:cs="Sylfaen"/>
          <w:b/>
          <w:szCs w:val="22"/>
          <w:lang w:val="es-ES"/>
        </w:rPr>
        <w:br w:type="page"/>
      </w:r>
    </w:p>
    <w:p w14:paraId="27577ADA" w14:textId="77777777" w:rsidR="004E191A" w:rsidRDefault="004E191A" w:rsidP="004E191A">
      <w:pPr>
        <w:ind w:firstLine="567"/>
        <w:jc w:val="center"/>
        <w:rPr>
          <w:rFonts w:ascii="GHEA Grapalat" w:hAnsi="GHEA Grapalat"/>
          <w:b/>
          <w:szCs w:val="22"/>
          <w:lang w:val="af-ZA"/>
        </w:rPr>
      </w:pPr>
      <w:r>
        <w:rPr>
          <w:rFonts w:ascii="GHEA Grapalat" w:hAnsi="GHEA Grapalat" w:cs="Sylfaen"/>
          <w:b/>
          <w:szCs w:val="22"/>
          <w:lang w:val="es-ES"/>
        </w:rPr>
        <w:lastRenderedPageBreak/>
        <w:t>ՄԱՍ</w:t>
      </w:r>
      <w:r>
        <w:rPr>
          <w:rFonts w:ascii="GHEA Grapalat" w:hAnsi="GHEA Grapalat"/>
          <w:b/>
          <w:szCs w:val="22"/>
          <w:lang w:val="af-ZA"/>
        </w:rPr>
        <w:t xml:space="preserve">  II</w:t>
      </w:r>
    </w:p>
    <w:p w14:paraId="59A217FC" w14:textId="77777777" w:rsidR="00560B90" w:rsidRDefault="00560B90" w:rsidP="004E191A">
      <w:pPr>
        <w:ind w:firstLine="567"/>
        <w:jc w:val="center"/>
        <w:rPr>
          <w:rFonts w:ascii="GHEA Grapalat" w:hAnsi="GHEA Grapalat"/>
          <w:b/>
          <w:szCs w:val="22"/>
          <w:lang w:val="af-ZA"/>
        </w:rPr>
      </w:pPr>
    </w:p>
    <w:p w14:paraId="6210CA4B" w14:textId="77777777" w:rsidR="004E191A" w:rsidRPr="00694121" w:rsidRDefault="004E191A" w:rsidP="00694121">
      <w:pPr>
        <w:pStyle w:val="NormalWeb"/>
        <w:jc w:val="center"/>
        <w:rPr>
          <w:b/>
          <w:bCs/>
          <w:sz w:val="22"/>
          <w:szCs w:val="22"/>
          <w:lang w:val="af-ZA"/>
        </w:rPr>
      </w:pPr>
      <w:r w:rsidRPr="00694121">
        <w:rPr>
          <w:b/>
          <w:bCs/>
          <w:sz w:val="22"/>
          <w:szCs w:val="22"/>
        </w:rPr>
        <w:t>Հ</w:t>
      </w:r>
      <w:r w:rsidRPr="00694121">
        <w:rPr>
          <w:b/>
          <w:bCs/>
          <w:sz w:val="22"/>
          <w:szCs w:val="22"/>
          <w:lang w:val="af-ZA"/>
        </w:rPr>
        <w:t xml:space="preserve"> </w:t>
      </w:r>
      <w:r w:rsidRPr="00694121">
        <w:rPr>
          <w:b/>
          <w:bCs/>
          <w:sz w:val="22"/>
          <w:szCs w:val="22"/>
        </w:rPr>
        <w:t>Ր</w:t>
      </w:r>
      <w:r w:rsidRPr="00694121">
        <w:rPr>
          <w:b/>
          <w:bCs/>
          <w:sz w:val="22"/>
          <w:szCs w:val="22"/>
          <w:lang w:val="af-ZA"/>
        </w:rPr>
        <w:t xml:space="preserve"> </w:t>
      </w:r>
      <w:r w:rsidRPr="00694121">
        <w:rPr>
          <w:b/>
          <w:bCs/>
          <w:sz w:val="22"/>
          <w:szCs w:val="22"/>
        </w:rPr>
        <w:t>Ա</w:t>
      </w:r>
      <w:r w:rsidRPr="00694121">
        <w:rPr>
          <w:b/>
          <w:bCs/>
          <w:sz w:val="22"/>
          <w:szCs w:val="22"/>
          <w:lang w:val="af-ZA"/>
        </w:rPr>
        <w:t xml:space="preserve"> </w:t>
      </w:r>
      <w:r w:rsidRPr="00694121">
        <w:rPr>
          <w:b/>
          <w:bCs/>
          <w:sz w:val="22"/>
          <w:szCs w:val="22"/>
        </w:rPr>
        <w:t>Հ</w:t>
      </w:r>
      <w:r w:rsidRPr="00694121">
        <w:rPr>
          <w:b/>
          <w:bCs/>
          <w:sz w:val="22"/>
          <w:szCs w:val="22"/>
          <w:lang w:val="af-ZA"/>
        </w:rPr>
        <w:t xml:space="preserve"> </w:t>
      </w:r>
      <w:r w:rsidRPr="00694121">
        <w:rPr>
          <w:b/>
          <w:bCs/>
          <w:sz w:val="22"/>
          <w:szCs w:val="22"/>
        </w:rPr>
        <w:t>Ա</w:t>
      </w:r>
      <w:r w:rsidRPr="00694121">
        <w:rPr>
          <w:b/>
          <w:bCs/>
          <w:sz w:val="22"/>
          <w:szCs w:val="22"/>
          <w:lang w:val="af-ZA"/>
        </w:rPr>
        <w:t xml:space="preserve"> </w:t>
      </w:r>
      <w:r w:rsidRPr="00694121">
        <w:rPr>
          <w:b/>
          <w:bCs/>
          <w:sz w:val="22"/>
          <w:szCs w:val="22"/>
        </w:rPr>
        <w:t>Ն</w:t>
      </w:r>
      <w:r w:rsidRPr="00694121">
        <w:rPr>
          <w:b/>
          <w:bCs/>
          <w:sz w:val="22"/>
          <w:szCs w:val="22"/>
          <w:lang w:val="af-ZA"/>
        </w:rPr>
        <w:t xml:space="preserve"> </w:t>
      </w:r>
      <w:r w:rsidRPr="00694121">
        <w:rPr>
          <w:b/>
          <w:bCs/>
          <w:sz w:val="22"/>
          <w:szCs w:val="22"/>
        </w:rPr>
        <w:t>Գ</w:t>
      </w:r>
    </w:p>
    <w:p w14:paraId="392D9BED" w14:textId="77777777" w:rsidR="004E191A" w:rsidRPr="00694121" w:rsidRDefault="004E191A" w:rsidP="00694121">
      <w:pPr>
        <w:pStyle w:val="NormalWeb"/>
        <w:jc w:val="center"/>
        <w:rPr>
          <w:b/>
          <w:bCs/>
          <w:sz w:val="22"/>
          <w:szCs w:val="22"/>
          <w:lang w:val="af-ZA"/>
        </w:rPr>
      </w:pPr>
      <w:r w:rsidRPr="00694121">
        <w:rPr>
          <w:b/>
          <w:bCs/>
          <w:sz w:val="22"/>
          <w:szCs w:val="22"/>
        </w:rPr>
        <w:t>Բ</w:t>
      </w:r>
      <w:r w:rsidRPr="00694121">
        <w:rPr>
          <w:b/>
          <w:bCs/>
          <w:sz w:val="22"/>
          <w:szCs w:val="22"/>
          <w:lang w:val="af-ZA"/>
        </w:rPr>
        <w:t xml:space="preserve"> </w:t>
      </w:r>
      <w:r w:rsidRPr="00694121">
        <w:rPr>
          <w:b/>
          <w:bCs/>
          <w:sz w:val="22"/>
          <w:szCs w:val="22"/>
        </w:rPr>
        <w:t>Ա</w:t>
      </w:r>
      <w:r w:rsidRPr="00694121">
        <w:rPr>
          <w:b/>
          <w:bCs/>
          <w:sz w:val="22"/>
          <w:szCs w:val="22"/>
          <w:lang w:val="af-ZA"/>
        </w:rPr>
        <w:t xml:space="preserve"> </w:t>
      </w:r>
      <w:r w:rsidRPr="00694121">
        <w:rPr>
          <w:b/>
          <w:bCs/>
          <w:sz w:val="22"/>
          <w:szCs w:val="22"/>
        </w:rPr>
        <w:t>Ց</w:t>
      </w:r>
      <w:r w:rsidRPr="00694121">
        <w:rPr>
          <w:b/>
          <w:bCs/>
          <w:sz w:val="22"/>
          <w:szCs w:val="22"/>
          <w:lang w:val="af-ZA"/>
        </w:rPr>
        <w:t xml:space="preserve">   </w:t>
      </w:r>
      <w:r w:rsidRPr="00694121">
        <w:rPr>
          <w:b/>
          <w:bCs/>
          <w:sz w:val="22"/>
          <w:szCs w:val="22"/>
        </w:rPr>
        <w:t>Մ Ր Ց ՈՒ Յ Թ Ի</w:t>
      </w:r>
      <w:r w:rsidRPr="00694121">
        <w:rPr>
          <w:b/>
          <w:bCs/>
          <w:sz w:val="22"/>
          <w:szCs w:val="22"/>
          <w:lang w:val="af-ZA"/>
        </w:rPr>
        <w:t xml:space="preserve">   </w:t>
      </w:r>
      <w:r w:rsidRPr="00694121">
        <w:rPr>
          <w:b/>
          <w:bCs/>
          <w:sz w:val="22"/>
          <w:szCs w:val="22"/>
        </w:rPr>
        <w:t>Հ</w:t>
      </w:r>
      <w:r w:rsidRPr="00694121">
        <w:rPr>
          <w:b/>
          <w:bCs/>
          <w:sz w:val="22"/>
          <w:szCs w:val="22"/>
          <w:lang w:val="af-ZA"/>
        </w:rPr>
        <w:t xml:space="preserve"> </w:t>
      </w:r>
      <w:r w:rsidRPr="00694121">
        <w:rPr>
          <w:b/>
          <w:bCs/>
          <w:sz w:val="22"/>
          <w:szCs w:val="22"/>
        </w:rPr>
        <w:t>Ա</w:t>
      </w:r>
      <w:r w:rsidRPr="00694121">
        <w:rPr>
          <w:b/>
          <w:bCs/>
          <w:sz w:val="22"/>
          <w:szCs w:val="22"/>
          <w:lang w:val="af-ZA"/>
        </w:rPr>
        <w:t xml:space="preserve"> </w:t>
      </w:r>
      <w:r w:rsidRPr="00694121">
        <w:rPr>
          <w:b/>
          <w:bCs/>
          <w:sz w:val="22"/>
          <w:szCs w:val="22"/>
        </w:rPr>
        <w:t>Յ</w:t>
      </w:r>
      <w:r w:rsidRPr="00694121">
        <w:rPr>
          <w:b/>
          <w:bCs/>
          <w:sz w:val="22"/>
          <w:szCs w:val="22"/>
          <w:lang w:val="af-ZA"/>
        </w:rPr>
        <w:t xml:space="preserve"> </w:t>
      </w:r>
      <w:r w:rsidRPr="00694121">
        <w:rPr>
          <w:b/>
          <w:bCs/>
          <w:sz w:val="22"/>
          <w:szCs w:val="22"/>
        </w:rPr>
        <w:t>Տ</w:t>
      </w:r>
      <w:r w:rsidRPr="00694121">
        <w:rPr>
          <w:b/>
          <w:bCs/>
          <w:sz w:val="22"/>
          <w:szCs w:val="22"/>
          <w:lang w:val="af-ZA"/>
        </w:rPr>
        <w:t xml:space="preserve"> </w:t>
      </w:r>
      <w:r w:rsidRPr="00694121">
        <w:rPr>
          <w:b/>
          <w:bCs/>
          <w:sz w:val="22"/>
          <w:szCs w:val="22"/>
        </w:rPr>
        <w:t>Ը</w:t>
      </w:r>
      <w:r w:rsidRPr="00694121">
        <w:rPr>
          <w:b/>
          <w:bCs/>
          <w:sz w:val="22"/>
          <w:szCs w:val="22"/>
          <w:lang w:val="af-ZA"/>
        </w:rPr>
        <w:t xml:space="preserve">   </w:t>
      </w:r>
      <w:r w:rsidRPr="00694121">
        <w:rPr>
          <w:b/>
          <w:bCs/>
          <w:sz w:val="22"/>
          <w:szCs w:val="22"/>
        </w:rPr>
        <w:t>Պ</w:t>
      </w:r>
      <w:r w:rsidRPr="00694121">
        <w:rPr>
          <w:b/>
          <w:bCs/>
          <w:sz w:val="22"/>
          <w:szCs w:val="22"/>
          <w:lang w:val="af-ZA"/>
        </w:rPr>
        <w:t xml:space="preserve"> </w:t>
      </w:r>
      <w:r w:rsidRPr="00694121">
        <w:rPr>
          <w:b/>
          <w:bCs/>
          <w:sz w:val="22"/>
          <w:szCs w:val="22"/>
        </w:rPr>
        <w:t>Ա</w:t>
      </w:r>
      <w:r w:rsidRPr="00694121">
        <w:rPr>
          <w:b/>
          <w:bCs/>
          <w:sz w:val="22"/>
          <w:szCs w:val="22"/>
          <w:lang w:val="af-ZA"/>
        </w:rPr>
        <w:t xml:space="preserve"> </w:t>
      </w:r>
      <w:r w:rsidRPr="00694121">
        <w:rPr>
          <w:b/>
          <w:bCs/>
          <w:sz w:val="22"/>
          <w:szCs w:val="22"/>
        </w:rPr>
        <w:t>Տ</w:t>
      </w:r>
      <w:r w:rsidRPr="00694121">
        <w:rPr>
          <w:b/>
          <w:bCs/>
          <w:sz w:val="22"/>
          <w:szCs w:val="22"/>
          <w:lang w:val="af-ZA"/>
        </w:rPr>
        <w:t xml:space="preserve"> </w:t>
      </w:r>
      <w:r w:rsidRPr="00694121">
        <w:rPr>
          <w:b/>
          <w:bCs/>
          <w:sz w:val="22"/>
          <w:szCs w:val="22"/>
        </w:rPr>
        <w:t>Ր</w:t>
      </w:r>
      <w:r w:rsidRPr="00694121">
        <w:rPr>
          <w:b/>
          <w:bCs/>
          <w:sz w:val="22"/>
          <w:szCs w:val="22"/>
          <w:lang w:val="af-ZA"/>
        </w:rPr>
        <w:t xml:space="preserve"> </w:t>
      </w:r>
      <w:r w:rsidRPr="00694121">
        <w:rPr>
          <w:b/>
          <w:bCs/>
          <w:sz w:val="22"/>
          <w:szCs w:val="22"/>
        </w:rPr>
        <w:t>Ա</w:t>
      </w:r>
      <w:r w:rsidRPr="00694121">
        <w:rPr>
          <w:b/>
          <w:bCs/>
          <w:sz w:val="22"/>
          <w:szCs w:val="22"/>
          <w:lang w:val="af-ZA"/>
        </w:rPr>
        <w:t xml:space="preserve"> </w:t>
      </w:r>
      <w:r w:rsidRPr="00694121">
        <w:rPr>
          <w:b/>
          <w:bCs/>
          <w:sz w:val="22"/>
          <w:szCs w:val="22"/>
        </w:rPr>
        <w:t>Ս</w:t>
      </w:r>
      <w:r w:rsidRPr="00694121">
        <w:rPr>
          <w:b/>
          <w:bCs/>
          <w:sz w:val="22"/>
          <w:szCs w:val="22"/>
          <w:lang w:val="af-ZA"/>
        </w:rPr>
        <w:t xml:space="preserve"> </w:t>
      </w:r>
      <w:r w:rsidRPr="00694121">
        <w:rPr>
          <w:b/>
          <w:bCs/>
          <w:sz w:val="22"/>
          <w:szCs w:val="22"/>
        </w:rPr>
        <w:t>Տ</w:t>
      </w:r>
      <w:r w:rsidRPr="00694121">
        <w:rPr>
          <w:b/>
          <w:bCs/>
          <w:sz w:val="22"/>
          <w:szCs w:val="22"/>
          <w:lang w:val="af-ZA"/>
        </w:rPr>
        <w:t xml:space="preserve"> </w:t>
      </w:r>
      <w:r w:rsidRPr="00694121">
        <w:rPr>
          <w:b/>
          <w:bCs/>
          <w:sz w:val="22"/>
          <w:szCs w:val="22"/>
        </w:rPr>
        <w:t>Ե</w:t>
      </w:r>
      <w:r w:rsidRPr="00694121">
        <w:rPr>
          <w:b/>
          <w:bCs/>
          <w:sz w:val="22"/>
          <w:szCs w:val="22"/>
          <w:lang w:val="af-ZA"/>
        </w:rPr>
        <w:t xml:space="preserve"> </w:t>
      </w:r>
      <w:r w:rsidRPr="00694121">
        <w:rPr>
          <w:b/>
          <w:bCs/>
          <w:sz w:val="22"/>
          <w:szCs w:val="22"/>
        </w:rPr>
        <w:t>Լ</w:t>
      </w:r>
      <w:r w:rsidRPr="00694121">
        <w:rPr>
          <w:b/>
          <w:bCs/>
          <w:sz w:val="22"/>
          <w:szCs w:val="22"/>
          <w:lang w:val="af-ZA"/>
        </w:rPr>
        <w:t xml:space="preserve"> </w:t>
      </w:r>
      <w:r w:rsidRPr="00694121">
        <w:rPr>
          <w:b/>
          <w:bCs/>
          <w:sz w:val="22"/>
          <w:szCs w:val="22"/>
        </w:rPr>
        <w:t>ՈՒ</w:t>
      </w:r>
    </w:p>
    <w:p w14:paraId="25C3B688" w14:textId="77777777" w:rsidR="004E191A" w:rsidRDefault="004E191A" w:rsidP="004E191A">
      <w:pPr>
        <w:ind w:firstLine="567"/>
        <w:jc w:val="center"/>
        <w:rPr>
          <w:rFonts w:ascii="GHEA Grapalat" w:hAnsi="GHEA Grapalat"/>
          <w:szCs w:val="22"/>
          <w:lang w:val="af-ZA"/>
        </w:rPr>
      </w:pPr>
    </w:p>
    <w:p w14:paraId="603E344E"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4D697751" w14:textId="77777777" w:rsidR="004E191A" w:rsidRDefault="004E191A" w:rsidP="004E191A">
      <w:pPr>
        <w:ind w:firstLine="567"/>
        <w:jc w:val="both"/>
        <w:rPr>
          <w:rFonts w:ascii="GHEA Grapalat" w:hAnsi="GHEA Grapalat"/>
          <w:szCs w:val="22"/>
          <w:lang w:val="af-ZA"/>
        </w:rPr>
      </w:pPr>
      <w:r>
        <w:rPr>
          <w:rFonts w:ascii="GHEA Grapalat" w:hAnsi="GHEA Grapalat"/>
          <w:szCs w:val="22"/>
          <w:lang w:val="af-ZA"/>
        </w:rPr>
        <w:t xml:space="preserve"> </w:t>
      </w:r>
    </w:p>
    <w:p w14:paraId="6213363D"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14:paraId="1614BDDF"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14:paraId="34C4C338"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14:paraId="7B81FF73" w14:textId="77777777" w:rsidR="004E191A" w:rsidRDefault="004E191A" w:rsidP="004E191A">
      <w:pPr>
        <w:jc w:val="center"/>
        <w:rPr>
          <w:rFonts w:ascii="GHEA Grapalat" w:hAnsi="GHEA Grapalat"/>
          <w:b/>
          <w:szCs w:val="22"/>
          <w:lang w:val="af-ZA"/>
        </w:rPr>
      </w:pPr>
    </w:p>
    <w:p w14:paraId="4531E340" w14:textId="77777777" w:rsidR="004E191A" w:rsidRDefault="004E191A" w:rsidP="004E191A">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25E7ED7C" w14:textId="77777777" w:rsidR="004E191A" w:rsidRDefault="004E191A" w:rsidP="004E191A">
      <w:pPr>
        <w:ind w:firstLine="720"/>
        <w:jc w:val="center"/>
        <w:rPr>
          <w:rFonts w:ascii="GHEA Grapalat" w:hAnsi="GHEA Grapalat"/>
          <w:szCs w:val="22"/>
          <w:lang w:val="af-ZA"/>
        </w:rPr>
      </w:pPr>
    </w:p>
    <w:p w14:paraId="4D8E82B7" w14:textId="77777777" w:rsidR="004E191A" w:rsidRDefault="004E191A" w:rsidP="004E191A">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proofErr w:type="spellStart"/>
      <w:r>
        <w:rPr>
          <w:rFonts w:ascii="GHEA Grapalat" w:hAnsi="GHEA Grapalat"/>
          <w:sz w:val="20"/>
          <w:szCs w:val="20"/>
        </w:rPr>
        <w:t>համակարգի</w:t>
      </w:r>
      <w:proofErr w:type="spellEnd"/>
      <w:r>
        <w:rPr>
          <w:rFonts w:ascii="GHEA Grapalat" w:hAnsi="GHEA Grapalat"/>
          <w:sz w:val="20"/>
          <w:szCs w:val="20"/>
          <w:lang w:val="af-ZA"/>
        </w:rPr>
        <w:t xml:space="preserve"> </w:t>
      </w:r>
      <w:r>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Pr>
          <w:rFonts w:ascii="GHEA Grapalat" w:hAnsi="GHEA Grapalat"/>
          <w:sz w:val="20"/>
          <w:szCs w:val="20"/>
          <w:lang w:val="es-ES"/>
        </w:rPr>
        <w:t>ը (</w:t>
      </w:r>
      <w:proofErr w:type="spellStart"/>
      <w:r>
        <w:rPr>
          <w:rFonts w:ascii="GHEA Grapalat" w:hAnsi="GHEA Grapalat"/>
          <w:sz w:val="20"/>
          <w:szCs w:val="20"/>
          <w:lang w:val="es-ES"/>
        </w:rPr>
        <w:t>տեղեկությունները</w:t>
      </w:r>
      <w:proofErr w:type="spellEnd"/>
      <w:r>
        <w:rPr>
          <w:rFonts w:ascii="GHEA Grapalat" w:hAnsi="GHEA Grapalat"/>
          <w:sz w:val="20"/>
          <w:szCs w:val="20"/>
          <w:lang w:val="es-ES"/>
        </w:rPr>
        <w:t>):</w:t>
      </w:r>
    </w:p>
    <w:p w14:paraId="6F398A0F" w14:textId="77777777" w:rsidR="004E191A" w:rsidRDefault="004E191A" w:rsidP="004E191A">
      <w:pPr>
        <w:ind w:firstLine="567"/>
        <w:jc w:val="both"/>
        <w:rPr>
          <w:rFonts w:ascii="GHEA Grapalat" w:hAnsi="GHEA Grapalat" w:cs="Sylfaen"/>
          <w:sz w:val="20"/>
          <w:lang w:val="es-ES"/>
        </w:rPr>
      </w:pPr>
      <w:proofErr w:type="spellStart"/>
      <w:r>
        <w:rPr>
          <w:rFonts w:ascii="GHEA Grapalat" w:hAnsi="GHEA Grapalat" w:cs="Sylfaen"/>
          <w:sz w:val="20"/>
        </w:rPr>
        <w:t>Մասնակիցը</w:t>
      </w:r>
      <w:proofErr w:type="spellEnd"/>
      <w:r>
        <w:rPr>
          <w:rFonts w:ascii="GHEA Grapalat" w:hAnsi="GHEA Grapalat" w:cs="Sylfaen"/>
          <w:sz w:val="20"/>
          <w:lang w:val="es-ES"/>
        </w:rPr>
        <w:t xml:space="preserve"> </w:t>
      </w:r>
      <w:proofErr w:type="spellStart"/>
      <w:r>
        <w:rPr>
          <w:rFonts w:ascii="GHEA Grapalat" w:hAnsi="GHEA Grapalat" w:cs="Sylfaen"/>
          <w:sz w:val="20"/>
        </w:rPr>
        <w:t>հայտով</w:t>
      </w:r>
      <w:proofErr w:type="spellEnd"/>
      <w:r>
        <w:rPr>
          <w:rFonts w:ascii="GHEA Grapalat" w:hAnsi="GHEA Grapalat" w:cs="Sylfaen"/>
          <w:sz w:val="20"/>
          <w:lang w:val="es-ES"/>
        </w:rPr>
        <w:t xml:space="preserve"> </w:t>
      </w:r>
      <w:proofErr w:type="spellStart"/>
      <w:r>
        <w:rPr>
          <w:rFonts w:ascii="GHEA Grapalat" w:hAnsi="GHEA Grapalat" w:cs="Sylfaen"/>
          <w:sz w:val="20"/>
        </w:rPr>
        <w:t>ներկայացնում</w:t>
      </w:r>
      <w:proofErr w:type="spellEnd"/>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proofErr w:type="spellStart"/>
      <w:r>
        <w:rPr>
          <w:rFonts w:ascii="GHEA Grapalat" w:hAnsi="GHEA Grapalat" w:cs="Sylfaen"/>
          <w:sz w:val="20"/>
        </w:rPr>
        <w:t>իր</w:t>
      </w:r>
      <w:proofErr w:type="spellEnd"/>
      <w:r>
        <w:rPr>
          <w:rFonts w:ascii="GHEA Grapalat" w:hAnsi="GHEA Grapalat" w:cs="Sylfaen"/>
          <w:sz w:val="20"/>
          <w:lang w:val="es-ES"/>
        </w:rPr>
        <w:t xml:space="preserve"> </w:t>
      </w:r>
      <w:proofErr w:type="spellStart"/>
      <w:r>
        <w:rPr>
          <w:rFonts w:ascii="GHEA Grapalat" w:hAnsi="GHEA Grapalat" w:cs="Sylfaen"/>
          <w:sz w:val="20"/>
        </w:rPr>
        <w:t>կողմից</w:t>
      </w:r>
      <w:proofErr w:type="spellEnd"/>
      <w:r>
        <w:rPr>
          <w:rFonts w:ascii="GHEA Grapalat" w:hAnsi="GHEA Grapalat" w:cs="Sylfaen"/>
          <w:sz w:val="20"/>
          <w:lang w:val="es-ES"/>
        </w:rPr>
        <w:t xml:space="preserve"> </w:t>
      </w:r>
      <w:proofErr w:type="spellStart"/>
      <w:r>
        <w:rPr>
          <w:rFonts w:ascii="GHEA Grapalat" w:hAnsi="GHEA Grapalat" w:cs="Sylfaen"/>
          <w:sz w:val="20"/>
        </w:rPr>
        <w:t>հաստատված</w:t>
      </w:r>
      <w:proofErr w:type="spellEnd"/>
      <w:r>
        <w:rPr>
          <w:rFonts w:ascii="GHEA Grapalat" w:hAnsi="GHEA Grapalat" w:cs="Sylfaen"/>
          <w:sz w:val="20"/>
          <w:lang w:val="es-ES"/>
        </w:rPr>
        <w:t>`</w:t>
      </w:r>
    </w:p>
    <w:p w14:paraId="0D724AA7" w14:textId="77777777" w:rsidR="004E191A" w:rsidRDefault="004E191A" w:rsidP="004E191A">
      <w:pPr>
        <w:ind w:firstLine="567"/>
        <w:jc w:val="both"/>
        <w:rPr>
          <w:rFonts w:ascii="GHEA Grapalat" w:hAnsi="GHEA Grapalat"/>
          <w:b/>
          <w:sz w:val="20"/>
          <w:szCs w:val="20"/>
          <w:lang w:val="es-ES"/>
        </w:rPr>
      </w:pPr>
      <w:r>
        <w:rPr>
          <w:rFonts w:ascii="GHEA Grapalat" w:hAnsi="GHEA Grapalat"/>
          <w:b/>
          <w:sz w:val="20"/>
          <w:szCs w:val="20"/>
          <w:lang w:val="es-ES"/>
        </w:rPr>
        <w:t>1) «</w:t>
      </w:r>
      <w:proofErr w:type="spellStart"/>
      <w:r>
        <w:rPr>
          <w:rFonts w:ascii="GHEA Grapalat" w:hAnsi="GHEA Grapalat"/>
          <w:b/>
          <w:sz w:val="20"/>
          <w:szCs w:val="20"/>
          <w:lang w:val="es-ES"/>
        </w:rPr>
        <w:t>Պիտանելիության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p>
    <w:p w14:paraId="74A69D0A" w14:textId="77777777" w:rsidR="004E191A" w:rsidRDefault="004E191A" w:rsidP="004E191A">
      <w:pPr>
        <w:ind w:firstLine="567"/>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proofErr w:type="spellStart"/>
      <w:r>
        <w:rPr>
          <w:rFonts w:ascii="GHEA Grapalat" w:hAnsi="GHEA Grapalat" w:cs="Sylfaen"/>
          <w:sz w:val="20"/>
        </w:rPr>
        <w:t>հայտարարություն</w:t>
      </w:r>
      <w:proofErr w:type="spellEnd"/>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14:paraId="36E38790" w14:textId="77777777" w:rsidR="004E191A" w:rsidRDefault="004E191A" w:rsidP="004E191A">
      <w:pPr>
        <w:pStyle w:val="norm"/>
        <w:spacing w:line="276" w:lineRule="auto"/>
        <w:ind w:firstLine="567"/>
        <w:rPr>
          <w:rFonts w:ascii="GHEA Grapalat" w:hAnsi="GHEA Grapalat" w:cs="Sylfaen"/>
          <w:sz w:val="20"/>
          <w:szCs w:val="24"/>
          <w:lang w:val="hy-AM" w:eastAsia="en-US"/>
        </w:rPr>
      </w:pPr>
      <w:r>
        <w:rPr>
          <w:rFonts w:ascii="GHEA Grapalat" w:hAnsi="GHEA Grapalat" w:cs="Sylfaen"/>
          <w:sz w:val="20"/>
          <w:lang w:val="af-ZA"/>
        </w:rPr>
        <w:t xml:space="preserve">2.2 ենթակապալի </w:t>
      </w:r>
      <w:proofErr w:type="spellStart"/>
      <w:r>
        <w:rPr>
          <w:rFonts w:ascii="GHEA Grapalat" w:hAnsi="GHEA Grapalat" w:cs="Sylfaen"/>
          <w:sz w:val="20"/>
          <w:szCs w:val="24"/>
          <w:lang w:eastAsia="en-US"/>
        </w:rPr>
        <w:t>պայմանագրի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պատճենը</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դրա</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կողմ</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հանդիսացող</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անձի</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տվյալները</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եթե</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պայմանագիրն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իրականացվելու</w:t>
      </w:r>
      <w:proofErr w:type="spellEnd"/>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գործակալության</w:t>
      </w:r>
      <w:proofErr w:type="spellEnd"/>
      <w:r>
        <w:rPr>
          <w:rFonts w:ascii="GHEA Grapalat" w:hAnsi="GHEA Grapalat" w:cs="Sylfaen"/>
          <w:sz w:val="20"/>
          <w:szCs w:val="24"/>
          <w:lang w:val="af-ZA" w:eastAsia="en-US"/>
        </w:rPr>
        <w:t xml:space="preserve"> </w:t>
      </w:r>
      <w:proofErr w:type="spellStart"/>
      <w:r>
        <w:rPr>
          <w:rFonts w:ascii="GHEA Grapalat" w:hAnsi="GHEA Grapalat" w:cs="Sylfaen"/>
          <w:sz w:val="20"/>
          <w:szCs w:val="24"/>
          <w:lang w:eastAsia="en-US"/>
        </w:rPr>
        <w:t>միջոցով</w:t>
      </w:r>
      <w:proofErr w:type="spellEnd"/>
      <w:r>
        <w:rPr>
          <w:rFonts w:ascii="GHEA Grapalat" w:hAnsi="GHEA Grapalat" w:cs="Sylfaen"/>
          <w:sz w:val="20"/>
          <w:szCs w:val="24"/>
          <w:lang w:val="af-ZA" w:eastAsia="en-US"/>
        </w:rPr>
        <w:t>.</w:t>
      </w:r>
    </w:p>
    <w:p w14:paraId="51D46DC3" w14:textId="77777777" w:rsidR="004E191A" w:rsidRDefault="004E191A" w:rsidP="004E191A">
      <w:pPr>
        <w:pStyle w:val="norm"/>
        <w:spacing w:line="240" w:lineRule="auto"/>
        <w:ind w:firstLine="567"/>
        <w:rPr>
          <w:rFonts w:ascii="GHEA Grapalat" w:hAnsi="GHEA Grapalat" w:cs="Sylfaen"/>
          <w:sz w:val="20"/>
          <w:szCs w:val="24"/>
          <w:lang w:val="af-ZA" w:eastAsia="en-US"/>
        </w:rPr>
      </w:pPr>
      <w:r>
        <w:rPr>
          <w:rFonts w:ascii="GHEA Grapalat" w:hAnsi="GHEA Grapalat" w:cs="Sylfaen"/>
          <w:sz w:val="20"/>
          <w:szCs w:val="24"/>
          <w:lang w:val="af-ZA" w:eastAsia="en-US"/>
        </w:rPr>
        <w:t xml:space="preserve">2.3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կոնսորցիումով</w:t>
      </w:r>
      <w:r>
        <w:rPr>
          <w:rFonts w:ascii="GHEA Grapalat" w:hAnsi="GHEA Grapalat" w:cs="Sylfaen"/>
          <w:sz w:val="20"/>
          <w:szCs w:val="24"/>
          <w:lang w:val="af-ZA" w:eastAsia="en-US"/>
        </w:rPr>
        <w:t>).</w:t>
      </w:r>
      <w:r>
        <w:rPr>
          <w:rStyle w:val="FootnoteReference"/>
          <w:rFonts w:ascii="GHEA Grapalat" w:hAnsi="GHEA Grapalat" w:cs="Sylfaen"/>
          <w:sz w:val="20"/>
          <w:szCs w:val="24"/>
          <w:lang w:val="af-ZA" w:eastAsia="en-US"/>
        </w:rPr>
        <w:footnoteReference w:id="12"/>
      </w:r>
    </w:p>
    <w:p w14:paraId="5D83B27F" w14:textId="77777777" w:rsidR="004E191A" w:rsidRDefault="004E191A" w:rsidP="004E191A">
      <w:pPr>
        <w:ind w:firstLine="567"/>
        <w:jc w:val="both"/>
        <w:rPr>
          <w:rFonts w:ascii="GHEA Grapalat" w:hAnsi="GHEA Grapalat"/>
          <w:sz w:val="20"/>
          <w:vertAlign w:val="superscript"/>
          <w:lang w:val="af-ZA"/>
        </w:rPr>
      </w:pPr>
      <w:r>
        <w:rPr>
          <w:rFonts w:ascii="GHEA Grapalat" w:hAnsi="GHEA Grapalat" w:cs="Sylfaen"/>
          <w:sz w:val="20"/>
          <w:lang w:val="af-ZA"/>
        </w:rPr>
        <w:t xml:space="preserve">2.4 </w:t>
      </w:r>
      <w:r>
        <w:rPr>
          <w:rFonts w:ascii="GHEA Grapalat" w:hAnsi="GHEA Grapalat" w:cs="Sylfaen"/>
          <w:sz w:val="20"/>
          <w:lang w:val="hy-AM"/>
        </w:rPr>
        <w:t>հայտի</w:t>
      </w:r>
      <w:r>
        <w:rPr>
          <w:rFonts w:ascii="GHEA Grapalat" w:hAnsi="GHEA Grapalat" w:cs="Sylfaen"/>
          <w:sz w:val="20"/>
          <w:lang w:val="af-ZA"/>
        </w:rPr>
        <w:t xml:space="preserve"> </w:t>
      </w:r>
      <w:r>
        <w:rPr>
          <w:rFonts w:ascii="GHEA Grapalat" w:hAnsi="GHEA Grapalat" w:cs="Sylfaen"/>
          <w:sz w:val="20"/>
          <w:lang w:val="hy-AM"/>
        </w:rPr>
        <w:t>ապահովում, որը ներկայացվում է կանխիկ փողի կամ բանկային երաշխիքի ձևով</w:t>
      </w:r>
      <w:r>
        <w:rPr>
          <w:rFonts w:ascii="GHEA Grapalat" w:hAnsi="GHEA Grapalat" w:cs="Sylfaen"/>
          <w:sz w:val="20"/>
          <w:lang w:val="af-ZA"/>
        </w:rPr>
        <w:t xml:space="preserve"> (</w:t>
      </w:r>
      <w:proofErr w:type="spellStart"/>
      <w:r>
        <w:rPr>
          <w:rFonts w:ascii="GHEA Grapalat" w:hAnsi="GHEA Grapalat" w:cs="Sylfaen"/>
          <w:sz w:val="20"/>
        </w:rPr>
        <w:t>հավելված</w:t>
      </w:r>
      <w:proofErr w:type="spellEnd"/>
      <w:r>
        <w:rPr>
          <w:rFonts w:ascii="GHEA Grapalat" w:hAnsi="GHEA Grapalat" w:cs="Sylfaen"/>
          <w:sz w:val="20"/>
          <w:lang w:val="af-ZA"/>
        </w:rPr>
        <w:t xml:space="preserve"> N 3)</w:t>
      </w:r>
      <w:r>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Fonts w:ascii="GHEA Grapalat" w:hAnsi="GHEA Grapalat" w:cs="Sylfaen"/>
          <w:sz w:val="20"/>
          <w:lang w:val="af-ZA"/>
        </w:rPr>
        <w:t>:</w:t>
      </w:r>
      <w:r>
        <w:rPr>
          <w:rStyle w:val="FootnoteReference"/>
          <w:rFonts w:ascii="GHEA Grapalat" w:hAnsi="GHEA Grapalat" w:cs="Sylfaen"/>
          <w:sz w:val="20"/>
          <w:lang w:val="af-ZA"/>
        </w:rPr>
        <w:footnoteReference w:id="13"/>
      </w:r>
    </w:p>
    <w:p w14:paraId="2063981E" w14:textId="77777777" w:rsidR="004E191A" w:rsidRDefault="004E191A" w:rsidP="004E191A">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 «</w:t>
      </w:r>
      <w:proofErr w:type="spellStart"/>
      <w:r>
        <w:rPr>
          <w:rFonts w:ascii="GHEA Grapalat" w:hAnsi="GHEA Grapalat"/>
          <w:b/>
          <w:sz w:val="20"/>
          <w:szCs w:val="20"/>
          <w:lang w:val="es-ES"/>
        </w:rPr>
        <w:t>Ֆինանսական</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չափորոշիչ</w:t>
      </w:r>
      <w:proofErr w:type="spellEnd"/>
      <w:r>
        <w:rPr>
          <w:rFonts w:ascii="GHEA Grapalat" w:hAnsi="GHEA Grapalat"/>
          <w:b/>
          <w:sz w:val="20"/>
          <w:szCs w:val="20"/>
          <w:lang w:val="es-ES"/>
        </w:rPr>
        <w:t>»</w:t>
      </w:r>
      <w:r>
        <w:rPr>
          <w:rFonts w:ascii="GHEA Grapalat" w:hAnsi="GHEA Grapalat" w:cs="Sylfaen"/>
          <w:sz w:val="20"/>
          <w:lang w:val="es-ES"/>
        </w:rPr>
        <w:t>.</w:t>
      </w:r>
    </w:p>
    <w:p w14:paraId="27CF728B"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af-ZA"/>
        </w:rPr>
        <w:t xml:space="preserve">2.5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արժեք (ինքնարժեքի և կանխատեսվող շահույթի հանրագումարը) և 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rPr>
        <w:t>Ա</w:t>
      </w:r>
      <w:r>
        <w:rPr>
          <w:rFonts w:ascii="GHEA Grapalat" w:hAnsi="GHEA Grapalat" w:cs="Sylfaen"/>
          <w:sz w:val="20"/>
          <w:lang w:val="hy-AM"/>
        </w:rPr>
        <w:t>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w:t>
      </w:r>
    </w:p>
    <w:p w14:paraId="5C6A0873" w14:textId="77777777" w:rsidR="004E191A" w:rsidRDefault="004E191A" w:rsidP="004E191A">
      <w:pPr>
        <w:pStyle w:val="norm"/>
        <w:spacing w:line="240" w:lineRule="auto"/>
        <w:ind w:firstLine="567"/>
        <w:rPr>
          <w:rFonts w:ascii="GHEA Grapalat" w:hAnsi="GHEA Grapalat" w:cs="Sylfaen"/>
          <w:sz w:val="20"/>
          <w:szCs w:val="24"/>
          <w:lang w:val="af-ZA" w:eastAsia="en-US"/>
        </w:rPr>
      </w:pPr>
      <w:r>
        <w:rPr>
          <w:rFonts w:ascii="GHEA Grapalat" w:hAnsi="GHEA Grapalat"/>
          <w:sz w:val="20"/>
          <w:lang w:val="af-ZA"/>
        </w:rPr>
        <w:t>2.</w:t>
      </w:r>
      <w:r>
        <w:rPr>
          <w:rFonts w:ascii="GHEA Grapalat" w:hAnsi="GHEA Grapalat" w:cs="Sylfaen"/>
          <w:sz w:val="20"/>
          <w:szCs w:val="24"/>
          <w:lang w:val="af-ZA" w:eastAsia="en-US"/>
        </w:rPr>
        <w:t xml:space="preserve">6 </w:t>
      </w:r>
      <w:proofErr w:type="spellStart"/>
      <w:r w:rsidRPr="007B0A27">
        <w:rPr>
          <w:rFonts w:ascii="GHEA Grapalat" w:hAnsi="GHEA Grapalat" w:cs="Sylfaen"/>
          <w:sz w:val="20"/>
          <w:szCs w:val="24"/>
          <w:lang w:eastAsia="en-US"/>
        </w:rPr>
        <w:t>շինարարական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աշխատանքների</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գնման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դեպքում</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իր</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կողմից</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հաստատված</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հավաստում</w:t>
      </w:r>
      <w:proofErr w:type="spellEnd"/>
      <w:r w:rsidRPr="007B0A27">
        <w:rPr>
          <w:rFonts w:ascii="GHEA Grapalat" w:hAnsi="GHEA Grapalat" w:cs="Sylfaen"/>
          <w:sz w:val="20"/>
          <w:szCs w:val="24"/>
          <w:lang w:eastAsia="en-US"/>
        </w:rPr>
        <w:t>՝</w:t>
      </w:r>
      <w:r w:rsidRPr="007B0A27">
        <w:rPr>
          <w:rFonts w:ascii="GHEA Grapalat" w:hAnsi="GHEA Grapalat" w:cs="Sylfaen"/>
          <w:sz w:val="20"/>
          <w:szCs w:val="24"/>
          <w:lang w:val="af-ZA" w:eastAsia="en-US"/>
        </w:rPr>
        <w:t xml:space="preserve"> </w:t>
      </w:r>
      <w:r w:rsidRPr="007B0A27">
        <w:rPr>
          <w:rFonts w:ascii="GHEA Grapalat" w:hAnsi="GHEA Grapalat" w:cs="Sylfaen"/>
          <w:sz w:val="20"/>
          <w:lang w:val="af-ZA"/>
        </w:rPr>
        <w:t>համաձայն հ</w:t>
      </w:r>
      <w:r w:rsidRPr="007B0A27">
        <w:rPr>
          <w:rFonts w:ascii="GHEA Grapalat" w:hAnsi="GHEA Grapalat" w:cs="Sylfaen"/>
          <w:sz w:val="20"/>
          <w:lang w:val="ru-RU"/>
        </w:rPr>
        <w:t>ավելված</w:t>
      </w:r>
      <w:r w:rsidRPr="007B0A27">
        <w:rPr>
          <w:rFonts w:ascii="GHEA Grapalat" w:hAnsi="GHEA Grapalat" w:cs="Sylfaen"/>
          <w:sz w:val="20"/>
          <w:lang w:val="af-ZA"/>
        </w:rPr>
        <w:t xml:space="preserve"> N 1</w:t>
      </w:r>
      <w:r w:rsidRPr="007B0A27">
        <w:rPr>
          <w:rFonts w:ascii="GHEA Grapalat" w:hAnsi="GHEA Grapalat" w:cs="Sylfaen"/>
          <w:sz w:val="20"/>
          <w:lang w:val="hy-AM"/>
        </w:rPr>
        <w:t>.1</w:t>
      </w:r>
      <w:r w:rsidRPr="007B0A27">
        <w:rPr>
          <w:rFonts w:ascii="GHEA Grapalat" w:hAnsi="GHEA Grapalat" w:cs="Sylfaen"/>
          <w:sz w:val="20"/>
          <w:lang w:val="af-ZA"/>
        </w:rPr>
        <w:t>-ի</w:t>
      </w:r>
      <w:r w:rsidRPr="007B0A27">
        <w:rPr>
          <w:rFonts w:ascii="GHEA Grapalat" w:hAnsi="GHEA Grapalat" w:cs="Sylfaen"/>
          <w:sz w:val="20"/>
          <w:lang w:val="hy-AM"/>
        </w:rPr>
        <w:t>,</w:t>
      </w:r>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սույն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հրավերին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կցված</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նախագծային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փաստաթղթերով</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որը</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հանդիսանում</w:t>
      </w:r>
      <w:proofErr w:type="spellEnd"/>
      <w:r w:rsidRPr="007B0A27">
        <w:rPr>
          <w:rFonts w:ascii="GHEA Grapalat" w:hAnsi="GHEA Grapalat" w:cs="Sylfaen"/>
          <w:sz w:val="20"/>
          <w:szCs w:val="24"/>
          <w:lang w:val="af-ZA" w:eastAsia="en-US"/>
        </w:rPr>
        <w:t xml:space="preserve"> </w:t>
      </w:r>
      <w:r w:rsidRPr="007B0A27">
        <w:rPr>
          <w:rFonts w:ascii="GHEA Grapalat" w:hAnsi="GHEA Grapalat" w:cs="Sylfaen"/>
          <w:sz w:val="20"/>
          <w:szCs w:val="24"/>
          <w:lang w:eastAsia="en-US"/>
        </w:rPr>
        <w:t>է</w:t>
      </w:r>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նաև</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կնքվելիք</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պայմանագրի</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անբաժանելի</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մասը</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սահմանված</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տեխնիկական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բնութագրերին</w:t>
      </w:r>
      <w:proofErr w:type="spellEnd"/>
      <w:r w:rsidRPr="007B0A27">
        <w:rPr>
          <w:rFonts w:ascii="GHEA Grapalat" w:hAnsi="GHEA Grapalat" w:cs="Sylfaen"/>
          <w:sz w:val="20"/>
          <w:szCs w:val="24"/>
          <w:lang w:val="af-ZA" w:eastAsia="en-US"/>
        </w:rPr>
        <w:t xml:space="preserve"> </w:t>
      </w:r>
      <w:r w:rsidRPr="007B0A27">
        <w:rPr>
          <w:rFonts w:ascii="GHEA Grapalat" w:hAnsi="GHEA Grapalat" w:cs="Sylfaen"/>
          <w:sz w:val="20"/>
          <w:szCs w:val="24"/>
          <w:lang w:eastAsia="en-US"/>
        </w:rPr>
        <w:t>և</w:t>
      </w:r>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երաշխիքային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սպասարկման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պայմաններին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համապատասխանող</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նյութերի</w:t>
      </w:r>
      <w:proofErr w:type="spellEnd"/>
      <w:r w:rsidRPr="007B0A27">
        <w:rPr>
          <w:rFonts w:ascii="GHEA Grapalat" w:hAnsi="GHEA Grapalat" w:cs="Sylfaen"/>
          <w:sz w:val="20"/>
          <w:szCs w:val="24"/>
          <w:lang w:val="af-ZA" w:eastAsia="en-US"/>
        </w:rPr>
        <w:t xml:space="preserve"> </w:t>
      </w:r>
      <w:r w:rsidRPr="007B0A27">
        <w:rPr>
          <w:rFonts w:ascii="GHEA Grapalat" w:hAnsi="GHEA Grapalat" w:cs="Sylfaen"/>
          <w:sz w:val="20"/>
          <w:szCs w:val="24"/>
          <w:lang w:eastAsia="en-US"/>
        </w:rPr>
        <w:t>և</w:t>
      </w:r>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կամ</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սարքերի</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ու</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սարքավորումների</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տեղադրման</w:t>
      </w:r>
      <w:proofErr w:type="spellEnd"/>
      <w:r w:rsidRPr="007B0A27">
        <w:rPr>
          <w:rFonts w:ascii="GHEA Grapalat" w:hAnsi="GHEA Grapalat" w:cs="Sylfaen"/>
          <w:sz w:val="20"/>
          <w:szCs w:val="24"/>
          <w:lang w:val="af-ZA" w:eastAsia="en-US"/>
        </w:rPr>
        <w:t xml:space="preserve"> (</w:t>
      </w:r>
      <w:r w:rsidRPr="007B0A27">
        <w:rPr>
          <w:rFonts w:ascii="GHEA Grapalat" w:hAnsi="GHEA Grapalat" w:cs="Sylfaen"/>
          <w:sz w:val="20"/>
          <w:szCs w:val="24"/>
          <w:lang w:val="hy-AM" w:eastAsia="en-US"/>
        </w:rPr>
        <w:t>օգտագործման</w:t>
      </w:r>
      <w:r w:rsidRPr="007B0A27">
        <w:rPr>
          <w:rFonts w:ascii="GHEA Grapalat" w:hAnsi="GHEA Grapalat" w:cs="Sylfaen"/>
          <w:sz w:val="20"/>
          <w:szCs w:val="24"/>
          <w:lang w:val="af-ZA" w:eastAsia="en-US"/>
        </w:rPr>
        <w:t>)</w:t>
      </w:r>
      <w:r w:rsidRPr="007B0A27">
        <w:rPr>
          <w:rFonts w:ascii="GHEA Grapalat" w:hAnsi="GHEA Grapalat" w:cs="Sylfaen"/>
          <w:sz w:val="20"/>
          <w:szCs w:val="24"/>
          <w:lang w:val="hy-AM" w:eastAsia="en-US"/>
        </w:rPr>
        <w:t xml:space="preserve"> </w:t>
      </w:r>
      <w:proofErr w:type="spellStart"/>
      <w:r w:rsidRPr="007B0A27">
        <w:rPr>
          <w:rFonts w:ascii="GHEA Grapalat" w:hAnsi="GHEA Grapalat" w:cs="Sylfaen"/>
          <w:sz w:val="20"/>
          <w:szCs w:val="24"/>
          <w:lang w:eastAsia="en-US"/>
        </w:rPr>
        <w:t>պարտավորության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մասին</w:t>
      </w:r>
      <w:proofErr w:type="spellEnd"/>
      <w:r w:rsidRPr="007B0A27">
        <w:rPr>
          <w:rFonts w:ascii="GHEA Grapalat" w:hAnsi="GHEA Grapalat" w:cs="Sylfaen"/>
          <w:sz w:val="20"/>
          <w:szCs w:val="24"/>
          <w:lang w:eastAsia="en-US"/>
        </w:rPr>
        <w:t>՝</w:t>
      </w:r>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մինչև</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տեղադրումը</w:t>
      </w:r>
      <w:proofErr w:type="spellEnd"/>
      <w:r w:rsidRPr="007B0A27">
        <w:rPr>
          <w:rFonts w:ascii="GHEA Grapalat" w:hAnsi="GHEA Grapalat" w:cs="Sylfaen"/>
          <w:sz w:val="20"/>
          <w:szCs w:val="24"/>
          <w:lang w:val="af-ZA" w:eastAsia="en-US"/>
        </w:rPr>
        <w:t xml:space="preserve"> </w:t>
      </w:r>
      <w:r w:rsidRPr="007B0A27">
        <w:rPr>
          <w:rFonts w:ascii="GHEA Grapalat" w:hAnsi="GHEA Grapalat" w:cs="Sylfaen"/>
          <w:sz w:val="20"/>
          <w:szCs w:val="24"/>
          <w:lang w:val="hy-AM" w:eastAsia="en-US"/>
        </w:rPr>
        <w:t xml:space="preserve">(օգտագործումը) </w:t>
      </w:r>
      <w:proofErr w:type="spellStart"/>
      <w:r w:rsidRPr="007B0A27">
        <w:rPr>
          <w:rFonts w:ascii="GHEA Grapalat" w:hAnsi="GHEA Grapalat" w:cs="Sylfaen"/>
          <w:sz w:val="20"/>
          <w:szCs w:val="24"/>
          <w:lang w:eastAsia="en-US"/>
        </w:rPr>
        <w:t>դրանց</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տեխնիկական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բնութագրերը</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ապրանքային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նշանները</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ֆիրմային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անվանումները</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մակնիշները</w:t>
      </w:r>
      <w:proofErr w:type="spellEnd"/>
      <w:r w:rsidRPr="007B0A27">
        <w:rPr>
          <w:rFonts w:ascii="GHEA Grapalat" w:hAnsi="GHEA Grapalat" w:cs="Sylfaen"/>
          <w:sz w:val="20"/>
          <w:szCs w:val="24"/>
          <w:lang w:val="af-ZA" w:eastAsia="en-US"/>
        </w:rPr>
        <w:t xml:space="preserve"> </w:t>
      </w:r>
      <w:r w:rsidRPr="007B0A27">
        <w:rPr>
          <w:rFonts w:ascii="GHEA Grapalat" w:hAnsi="GHEA Grapalat" w:cs="Sylfaen"/>
          <w:sz w:val="20"/>
          <w:szCs w:val="24"/>
          <w:lang w:eastAsia="en-US"/>
        </w:rPr>
        <w:t>և</w:t>
      </w:r>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երաշխիքային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ժամկետները</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նախապես</w:t>
      </w:r>
      <w:proofErr w:type="spellEnd"/>
      <w:r w:rsidRPr="007B0A27">
        <w:rPr>
          <w:rFonts w:ascii="GHEA Grapalat" w:hAnsi="GHEA Grapalat" w:cs="Sylfaen"/>
          <w:sz w:val="20"/>
          <w:szCs w:val="24"/>
          <w:lang w:val="af-ZA" w:eastAsia="en-US"/>
        </w:rPr>
        <w:t xml:space="preserve"> </w:t>
      </w:r>
      <w:r w:rsidRPr="007B0A27">
        <w:rPr>
          <w:rFonts w:ascii="GHEA Grapalat" w:hAnsi="GHEA Grapalat" w:cs="Sylfaen"/>
          <w:sz w:val="20"/>
          <w:szCs w:val="24"/>
          <w:lang w:val="hy-AM" w:eastAsia="en-US"/>
        </w:rPr>
        <w:t xml:space="preserve">գրավոր </w:t>
      </w:r>
      <w:proofErr w:type="spellStart"/>
      <w:r w:rsidRPr="007B0A27">
        <w:rPr>
          <w:rFonts w:ascii="GHEA Grapalat" w:hAnsi="GHEA Grapalat" w:cs="Sylfaen"/>
          <w:sz w:val="20"/>
          <w:szCs w:val="24"/>
          <w:lang w:eastAsia="en-US"/>
        </w:rPr>
        <w:t>համաձայնեցնելով</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պատվիրատուի</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հետ</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Սույն</w:t>
      </w:r>
      <w:proofErr w:type="spellEnd"/>
      <w:r w:rsidRPr="007B0A27">
        <w:rPr>
          <w:rFonts w:ascii="GHEA Grapalat" w:hAnsi="GHEA Grapalat" w:cs="Sylfaen"/>
          <w:sz w:val="20"/>
          <w:szCs w:val="24"/>
          <w:lang w:val="af-ZA" w:eastAsia="en-US"/>
        </w:rPr>
        <w:t xml:space="preserve"> </w:t>
      </w:r>
      <w:r w:rsidRPr="007B0A27">
        <w:rPr>
          <w:rFonts w:ascii="GHEA Grapalat" w:hAnsi="GHEA Grapalat" w:cs="Sylfaen"/>
          <w:sz w:val="20"/>
          <w:szCs w:val="24"/>
          <w:lang w:val="hy-AM" w:eastAsia="en-US"/>
        </w:rPr>
        <w:t xml:space="preserve">կետով </w:t>
      </w:r>
      <w:proofErr w:type="spellStart"/>
      <w:r w:rsidRPr="007B0A27">
        <w:rPr>
          <w:rFonts w:ascii="GHEA Grapalat" w:hAnsi="GHEA Grapalat" w:cs="Sylfaen"/>
          <w:sz w:val="20"/>
          <w:szCs w:val="24"/>
          <w:lang w:eastAsia="en-US"/>
        </w:rPr>
        <w:t>նախատեսված</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հավաստումն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առանձին</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հավելվածով</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հաստատվում</w:t>
      </w:r>
      <w:proofErr w:type="spellEnd"/>
      <w:r w:rsidRPr="007B0A27">
        <w:rPr>
          <w:rFonts w:ascii="GHEA Grapalat" w:hAnsi="GHEA Grapalat" w:cs="Sylfaen"/>
          <w:sz w:val="20"/>
          <w:szCs w:val="24"/>
          <w:lang w:val="af-ZA" w:eastAsia="en-US"/>
        </w:rPr>
        <w:t xml:space="preserve"> </w:t>
      </w:r>
      <w:r w:rsidRPr="007B0A27">
        <w:rPr>
          <w:rFonts w:ascii="GHEA Grapalat" w:hAnsi="GHEA Grapalat" w:cs="Sylfaen"/>
          <w:sz w:val="20"/>
          <w:szCs w:val="24"/>
          <w:lang w:eastAsia="en-US"/>
        </w:rPr>
        <w:t>է</w:t>
      </w:r>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նաև</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կնքվելիք</w:t>
      </w:r>
      <w:proofErr w:type="spellEnd"/>
      <w:r w:rsidRPr="007B0A27">
        <w:rPr>
          <w:rFonts w:ascii="GHEA Grapalat" w:hAnsi="GHEA Grapalat" w:cs="Sylfaen"/>
          <w:sz w:val="20"/>
          <w:szCs w:val="24"/>
          <w:lang w:val="af-ZA" w:eastAsia="en-US"/>
        </w:rPr>
        <w:t xml:space="preserve"> </w:t>
      </w:r>
      <w:proofErr w:type="spellStart"/>
      <w:r w:rsidRPr="007B0A27">
        <w:rPr>
          <w:rFonts w:ascii="GHEA Grapalat" w:hAnsi="GHEA Grapalat" w:cs="Sylfaen"/>
          <w:sz w:val="20"/>
          <w:szCs w:val="24"/>
          <w:lang w:eastAsia="en-US"/>
        </w:rPr>
        <w:t>պայմանագրով</w:t>
      </w:r>
      <w:proofErr w:type="spellEnd"/>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22</w:t>
      </w:r>
    </w:p>
    <w:p w14:paraId="3CF37594" w14:textId="1533164E" w:rsidR="004E191A" w:rsidRDefault="006A2242" w:rsidP="006A2242">
      <w:pPr>
        <w:pStyle w:val="norm"/>
        <w:spacing w:line="240" w:lineRule="auto"/>
        <w:ind w:firstLine="0"/>
        <w:rPr>
          <w:rFonts w:ascii="GHEA Grapalat" w:hAnsi="GHEA Grapalat" w:cs="Sylfaen"/>
          <w:sz w:val="20"/>
          <w:lang w:val="af-ZA"/>
        </w:rPr>
      </w:pPr>
      <w:r>
        <w:rPr>
          <w:rFonts w:ascii="GHEA Grapalat" w:hAnsi="GHEA Grapalat" w:cs="Sylfaen"/>
          <w:sz w:val="20"/>
          <w:lang w:val="hy-AM"/>
        </w:rPr>
        <w:t xml:space="preserve">          </w:t>
      </w:r>
      <w:r w:rsidR="004E191A">
        <w:rPr>
          <w:rFonts w:ascii="GHEA Grapalat" w:hAnsi="GHEA Grapalat" w:cs="Sylfaen"/>
          <w:sz w:val="20"/>
          <w:lang w:val="hy-AM"/>
        </w:rPr>
        <w:t>2.</w:t>
      </w:r>
      <w:r w:rsidR="004E191A">
        <w:rPr>
          <w:rFonts w:ascii="GHEA Grapalat" w:hAnsi="GHEA Grapalat" w:cs="Sylfaen"/>
          <w:sz w:val="20"/>
          <w:lang w:val="af-ZA"/>
        </w:rPr>
        <w:t xml:space="preserve">7 Սույն </w:t>
      </w:r>
      <w:r w:rsidR="004E191A" w:rsidRPr="00C45E14">
        <w:rPr>
          <w:rFonts w:ascii="GHEA Grapalat" w:hAnsi="GHEA Grapalat" w:cs="Sylfaen"/>
          <w:sz w:val="20"/>
          <w:lang w:val="hy-AM"/>
        </w:rPr>
        <w:t>հրավերով</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նախատեսված</w:t>
      </w:r>
      <w:r w:rsidR="004E191A">
        <w:rPr>
          <w:rFonts w:ascii="GHEA Grapalat" w:hAnsi="GHEA Grapalat" w:cs="Sylfaen"/>
          <w:sz w:val="20"/>
          <w:lang w:val="es-ES"/>
        </w:rPr>
        <w:t>` մ</w:t>
      </w:r>
      <w:r w:rsidR="004E191A" w:rsidRPr="00C45E14">
        <w:rPr>
          <w:rFonts w:ascii="GHEA Grapalat" w:hAnsi="GHEA Grapalat" w:cs="Sylfaen"/>
          <w:sz w:val="20"/>
          <w:lang w:val="hy-AM"/>
        </w:rPr>
        <w:t>ասնակցի</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կազմված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փաստաթղթերը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ստորագրում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է</w:t>
      </w:r>
      <w:r w:rsidR="004E191A">
        <w:rPr>
          <w:rFonts w:ascii="GHEA Grapalat" w:hAnsi="GHEA Grapalat" w:cs="Sylfaen"/>
          <w:sz w:val="20"/>
          <w:lang w:val="es-ES"/>
        </w:rPr>
        <w:t xml:space="preserve"> </w:t>
      </w:r>
      <w:r w:rsidR="004E191A" w:rsidRPr="00C45E14">
        <w:rPr>
          <w:rFonts w:ascii="GHEA Grapalat" w:hAnsi="GHEA Grapalat" w:cs="Sylfaen"/>
          <w:sz w:val="20"/>
          <w:lang w:val="hy-AM"/>
        </w:rPr>
        <w:t>դրանք</w:t>
      </w:r>
      <w:r w:rsidR="004E191A">
        <w:rPr>
          <w:rFonts w:ascii="GHEA Grapalat" w:hAnsi="GHEA Grapalat" w:cs="Sylfaen"/>
          <w:sz w:val="20"/>
          <w:lang w:val="es-ES"/>
        </w:rPr>
        <w:t xml:space="preserve"> </w:t>
      </w:r>
      <w:r w:rsidR="004E191A" w:rsidRPr="00C45E14">
        <w:rPr>
          <w:rFonts w:ascii="GHEA Grapalat" w:hAnsi="GHEA Grapalat" w:cs="Sylfaen"/>
          <w:sz w:val="20"/>
          <w:lang w:val="hy-AM"/>
        </w:rPr>
        <w:t>ներկայացնող</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կամ</w:t>
      </w:r>
      <w:r w:rsidR="004E191A">
        <w:rPr>
          <w:rFonts w:ascii="GHEA Grapalat" w:hAnsi="GHEA Grapalat" w:cs="Sylfaen"/>
          <w:sz w:val="20"/>
          <w:lang w:val="es-ES"/>
        </w:rPr>
        <w:t xml:space="preserve"> </w:t>
      </w:r>
      <w:r w:rsidR="004E191A" w:rsidRPr="00C45E14">
        <w:rPr>
          <w:rFonts w:ascii="GHEA Grapalat" w:hAnsi="GHEA Grapalat" w:cs="Sylfaen"/>
          <w:sz w:val="20"/>
          <w:lang w:val="hy-AM"/>
        </w:rPr>
        <w:t>վերջինիս</w:t>
      </w:r>
      <w:r w:rsidR="004E191A">
        <w:rPr>
          <w:rFonts w:ascii="GHEA Grapalat" w:hAnsi="GHEA Grapalat" w:cs="Sylfaen"/>
          <w:sz w:val="20"/>
          <w:lang w:val="es-ES"/>
        </w:rPr>
        <w:t xml:space="preserve"> </w:t>
      </w:r>
      <w:r w:rsidR="004E191A" w:rsidRPr="00C45E14">
        <w:rPr>
          <w:rFonts w:ascii="GHEA Grapalat" w:hAnsi="GHEA Grapalat" w:cs="Sylfaen"/>
          <w:sz w:val="20"/>
          <w:lang w:val="hy-AM"/>
        </w:rPr>
        <w:t>լիազորված</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անձը</w:t>
      </w:r>
      <w:r w:rsidR="004E191A">
        <w:rPr>
          <w:rFonts w:ascii="GHEA Grapalat" w:hAnsi="GHEA Grapalat" w:cs="Sylfaen"/>
          <w:sz w:val="20"/>
          <w:lang w:val="es-ES"/>
        </w:rPr>
        <w:t xml:space="preserve"> (</w:t>
      </w:r>
      <w:r w:rsidR="004E191A" w:rsidRPr="00C45E14">
        <w:rPr>
          <w:rFonts w:ascii="GHEA Grapalat" w:hAnsi="GHEA Grapalat" w:cs="Sylfaen"/>
          <w:sz w:val="20"/>
          <w:lang w:val="hy-AM"/>
        </w:rPr>
        <w:t>այսուհետ</w:t>
      </w:r>
      <w:r w:rsidR="004E191A">
        <w:rPr>
          <w:rFonts w:ascii="GHEA Grapalat" w:hAnsi="GHEA Grapalat" w:cs="Sylfaen"/>
          <w:sz w:val="20"/>
          <w:lang w:val="es-ES"/>
        </w:rPr>
        <w:t xml:space="preserve">` </w:t>
      </w:r>
      <w:r w:rsidR="004E191A" w:rsidRPr="00C45E14">
        <w:rPr>
          <w:rFonts w:ascii="GHEA Grapalat" w:hAnsi="GHEA Grapalat" w:cs="Sylfaen"/>
          <w:sz w:val="20"/>
          <w:lang w:val="hy-AM"/>
        </w:rPr>
        <w:t>գործակալ</w:t>
      </w:r>
      <w:r w:rsidR="004E191A">
        <w:rPr>
          <w:rFonts w:ascii="GHEA Grapalat" w:hAnsi="GHEA Grapalat" w:cs="Sylfaen"/>
          <w:sz w:val="20"/>
          <w:lang w:val="es-ES"/>
        </w:rPr>
        <w:t>)</w:t>
      </w:r>
      <w:r w:rsidR="004E191A" w:rsidRPr="00C45E14">
        <w:rPr>
          <w:rFonts w:ascii="GHEA Grapalat" w:hAnsi="GHEA Grapalat" w:cs="Sylfaen"/>
          <w:sz w:val="20"/>
          <w:lang w:val="hy-AM"/>
        </w:rPr>
        <w:t>։</w:t>
      </w:r>
      <w:r w:rsidR="004E191A">
        <w:rPr>
          <w:rFonts w:ascii="GHEA Grapalat" w:hAnsi="GHEA Grapalat" w:cs="Sylfaen"/>
          <w:sz w:val="20"/>
          <w:lang w:val="es-ES"/>
        </w:rPr>
        <w:t xml:space="preserve"> </w:t>
      </w:r>
      <w:r w:rsidR="004E191A">
        <w:rPr>
          <w:rFonts w:ascii="GHEA Grapalat" w:hAnsi="GHEA Grapalat" w:cs="Sylfaen"/>
          <w:sz w:val="20"/>
          <w:lang w:val="ru-RU"/>
        </w:rPr>
        <w:t>Եթե</w:t>
      </w:r>
      <w:r w:rsidR="004E191A">
        <w:rPr>
          <w:rFonts w:ascii="GHEA Grapalat" w:hAnsi="GHEA Grapalat" w:cs="Sylfaen"/>
          <w:sz w:val="20"/>
          <w:lang w:val="es-ES"/>
        </w:rPr>
        <w:t xml:space="preserve"> </w:t>
      </w:r>
      <w:r w:rsidR="004E191A">
        <w:rPr>
          <w:rFonts w:ascii="GHEA Grapalat" w:hAnsi="GHEA Grapalat" w:cs="Sylfaen"/>
          <w:sz w:val="20"/>
          <w:lang w:val="ru-RU"/>
        </w:rPr>
        <w:t>հայտը</w:t>
      </w:r>
      <w:r w:rsidR="004E191A">
        <w:rPr>
          <w:rFonts w:ascii="GHEA Grapalat" w:hAnsi="GHEA Grapalat" w:cs="Sylfaen"/>
          <w:sz w:val="20"/>
          <w:lang w:val="es-ES"/>
        </w:rPr>
        <w:t xml:space="preserve"> </w:t>
      </w:r>
      <w:r w:rsidR="004E191A">
        <w:rPr>
          <w:rFonts w:ascii="GHEA Grapalat" w:hAnsi="GHEA Grapalat" w:cs="Sylfaen"/>
          <w:sz w:val="20"/>
          <w:lang w:val="ru-RU"/>
        </w:rPr>
        <w:t>ներկայացնում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գործակալը</w:t>
      </w:r>
      <w:r w:rsidR="004E191A">
        <w:rPr>
          <w:rFonts w:ascii="GHEA Grapalat" w:hAnsi="GHEA Grapalat" w:cs="Sylfaen"/>
          <w:sz w:val="20"/>
          <w:lang w:val="es-ES"/>
        </w:rPr>
        <w:t xml:space="preserve">, </w:t>
      </w:r>
      <w:r w:rsidR="004E191A">
        <w:rPr>
          <w:rFonts w:ascii="GHEA Grapalat" w:hAnsi="GHEA Grapalat" w:cs="Sylfaen"/>
          <w:sz w:val="20"/>
          <w:lang w:val="ru-RU"/>
        </w:rPr>
        <w:t>ապա</w:t>
      </w:r>
      <w:r w:rsidR="004E191A">
        <w:rPr>
          <w:rFonts w:ascii="GHEA Grapalat" w:hAnsi="GHEA Grapalat" w:cs="Sylfaen"/>
          <w:sz w:val="20"/>
          <w:lang w:val="es-ES"/>
        </w:rPr>
        <w:t xml:space="preserve"> </w:t>
      </w:r>
      <w:r w:rsidR="004E191A">
        <w:rPr>
          <w:rFonts w:ascii="GHEA Grapalat" w:hAnsi="GHEA Grapalat" w:cs="Sylfaen"/>
          <w:sz w:val="20"/>
          <w:lang w:val="ru-RU"/>
        </w:rPr>
        <w:t>հայտով</w:t>
      </w:r>
      <w:r w:rsidR="004E191A">
        <w:rPr>
          <w:rFonts w:ascii="GHEA Grapalat" w:hAnsi="GHEA Grapalat" w:cs="Sylfaen"/>
          <w:sz w:val="20"/>
          <w:lang w:val="es-ES"/>
        </w:rPr>
        <w:t xml:space="preserve"> </w:t>
      </w:r>
      <w:r w:rsidR="004E191A">
        <w:rPr>
          <w:rFonts w:ascii="GHEA Grapalat" w:hAnsi="GHEA Grapalat" w:cs="Sylfaen"/>
          <w:sz w:val="20"/>
          <w:lang w:val="ru-RU"/>
        </w:rPr>
        <w:t>ներկայացվում</w:t>
      </w:r>
      <w:r w:rsidR="004E191A">
        <w:rPr>
          <w:rFonts w:ascii="GHEA Grapalat" w:hAnsi="GHEA Grapalat" w:cs="Sylfaen"/>
          <w:sz w:val="20"/>
          <w:lang w:val="es-ES"/>
        </w:rPr>
        <w:t xml:space="preserve"> </w:t>
      </w:r>
      <w:r w:rsidR="004E191A">
        <w:rPr>
          <w:rFonts w:ascii="GHEA Grapalat" w:hAnsi="GHEA Grapalat" w:cs="Sylfaen"/>
          <w:sz w:val="20"/>
          <w:lang w:val="ru-RU"/>
        </w:rPr>
        <w:t>է</w:t>
      </w:r>
      <w:r w:rsidR="004E191A">
        <w:rPr>
          <w:rFonts w:ascii="GHEA Grapalat" w:hAnsi="GHEA Grapalat" w:cs="Sylfaen"/>
          <w:sz w:val="20"/>
          <w:lang w:val="es-ES"/>
        </w:rPr>
        <w:t xml:space="preserve"> </w:t>
      </w:r>
      <w:r w:rsidR="004E191A">
        <w:rPr>
          <w:rFonts w:ascii="GHEA Grapalat" w:hAnsi="GHEA Grapalat" w:cs="Sylfaen"/>
          <w:sz w:val="20"/>
          <w:lang w:val="ru-RU"/>
        </w:rPr>
        <w:t>վերջինիս</w:t>
      </w:r>
      <w:r w:rsidR="004E191A">
        <w:rPr>
          <w:rFonts w:ascii="GHEA Grapalat" w:hAnsi="GHEA Grapalat" w:cs="Sylfaen"/>
          <w:sz w:val="20"/>
          <w:lang w:val="es-ES"/>
        </w:rPr>
        <w:t xml:space="preserve"> </w:t>
      </w:r>
      <w:r w:rsidR="004E191A">
        <w:rPr>
          <w:rFonts w:ascii="GHEA Grapalat" w:hAnsi="GHEA Grapalat" w:cs="Sylfaen"/>
          <w:sz w:val="20"/>
          <w:lang w:val="ru-RU"/>
        </w:rPr>
        <w:t>այդ</w:t>
      </w:r>
      <w:r w:rsidR="004E191A">
        <w:rPr>
          <w:rFonts w:ascii="GHEA Grapalat" w:hAnsi="GHEA Grapalat" w:cs="Sylfaen"/>
          <w:sz w:val="20"/>
          <w:lang w:val="es-ES"/>
        </w:rPr>
        <w:t xml:space="preserve"> </w:t>
      </w:r>
      <w:r w:rsidR="004E191A">
        <w:rPr>
          <w:rFonts w:ascii="GHEA Grapalat" w:hAnsi="GHEA Grapalat" w:cs="Sylfaen"/>
          <w:sz w:val="20"/>
          <w:lang w:val="ru-RU"/>
        </w:rPr>
        <w:t>լիազորությունը</w:t>
      </w:r>
      <w:r w:rsidR="004E191A">
        <w:rPr>
          <w:rFonts w:ascii="GHEA Grapalat" w:hAnsi="GHEA Grapalat" w:cs="Sylfaen"/>
          <w:sz w:val="20"/>
          <w:lang w:val="es-ES"/>
        </w:rPr>
        <w:t xml:space="preserve"> </w:t>
      </w:r>
      <w:r w:rsidR="004E191A">
        <w:rPr>
          <w:rFonts w:ascii="GHEA Grapalat" w:hAnsi="GHEA Grapalat" w:cs="Sylfaen"/>
          <w:sz w:val="20"/>
          <w:lang w:val="ru-RU"/>
        </w:rPr>
        <w:t>վերապահված</w:t>
      </w:r>
      <w:r w:rsidR="004E191A">
        <w:rPr>
          <w:rFonts w:ascii="GHEA Grapalat" w:hAnsi="GHEA Grapalat" w:cs="Sylfaen"/>
          <w:sz w:val="20"/>
          <w:lang w:val="es-ES"/>
        </w:rPr>
        <w:t xml:space="preserve"> </w:t>
      </w:r>
      <w:r w:rsidR="004E191A">
        <w:rPr>
          <w:rFonts w:ascii="GHEA Grapalat" w:hAnsi="GHEA Grapalat" w:cs="Sylfaen"/>
          <w:sz w:val="20"/>
          <w:lang w:val="ru-RU"/>
        </w:rPr>
        <w:t>լինելու</w:t>
      </w:r>
      <w:r w:rsidR="004E191A">
        <w:rPr>
          <w:rFonts w:ascii="GHEA Grapalat" w:hAnsi="GHEA Grapalat" w:cs="Sylfaen"/>
          <w:sz w:val="20"/>
          <w:lang w:val="es-ES"/>
        </w:rPr>
        <w:t xml:space="preserve"> </w:t>
      </w:r>
      <w:r w:rsidR="004E191A">
        <w:rPr>
          <w:rFonts w:ascii="GHEA Grapalat" w:hAnsi="GHEA Grapalat" w:cs="Sylfaen"/>
          <w:sz w:val="20"/>
          <w:lang w:val="ru-RU"/>
        </w:rPr>
        <w:t>մասին</w:t>
      </w:r>
      <w:r w:rsidR="004E191A">
        <w:rPr>
          <w:rFonts w:ascii="GHEA Grapalat" w:hAnsi="GHEA Grapalat" w:cs="Sylfaen"/>
          <w:sz w:val="20"/>
          <w:lang w:val="es-ES"/>
        </w:rPr>
        <w:t xml:space="preserve"> </w:t>
      </w:r>
      <w:r w:rsidR="004E191A">
        <w:rPr>
          <w:rFonts w:ascii="GHEA Grapalat" w:hAnsi="GHEA Grapalat" w:cs="Sylfaen"/>
          <w:sz w:val="20"/>
          <w:lang w:val="ru-RU"/>
        </w:rPr>
        <w:t>փաստաթուղթ։</w:t>
      </w:r>
    </w:p>
    <w:p w14:paraId="62F27A5E" w14:textId="77777777" w:rsidR="004E191A" w:rsidRDefault="004E191A" w:rsidP="004E191A">
      <w:pPr>
        <w:ind w:firstLine="567"/>
        <w:jc w:val="both"/>
        <w:rPr>
          <w:rFonts w:ascii="GHEA Grapalat" w:hAnsi="GHEA Grapalat" w:cs="Sylfaen"/>
          <w:sz w:val="20"/>
          <w:lang w:val="af-ZA"/>
        </w:rPr>
      </w:pPr>
      <w:r>
        <w:rPr>
          <w:rFonts w:ascii="GHEA Grapalat" w:hAnsi="GHEA Grapalat" w:cs="Sylfaen"/>
          <w:sz w:val="20"/>
          <w:lang w:val="hy-AM"/>
        </w:rPr>
        <w:t>2.</w:t>
      </w:r>
      <w:r>
        <w:rPr>
          <w:rFonts w:ascii="GHEA Grapalat" w:hAnsi="GHEA Grapalat" w:cs="Sylfaen"/>
          <w:sz w:val="20"/>
          <w:lang w:val="af-ZA"/>
        </w:rPr>
        <w:t xml:space="preserve">8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14:paraId="0B4D4C8E" w14:textId="77777777" w:rsidR="004E191A" w:rsidRDefault="004E191A" w:rsidP="004E191A">
      <w:pPr>
        <w:jc w:val="center"/>
        <w:rPr>
          <w:rFonts w:ascii="GHEA Grapalat" w:hAnsi="GHEA Grapalat"/>
          <w:b/>
          <w:sz w:val="20"/>
          <w:lang w:val="af-ZA"/>
        </w:rPr>
      </w:pPr>
    </w:p>
    <w:p w14:paraId="2F7EA659" w14:textId="77777777" w:rsidR="004E191A" w:rsidRDefault="004E191A" w:rsidP="004E191A">
      <w:pPr>
        <w:pStyle w:val="norm"/>
        <w:spacing w:line="240" w:lineRule="auto"/>
        <w:ind w:firstLine="284"/>
        <w:jc w:val="right"/>
        <w:rPr>
          <w:rFonts w:ascii="GHEA Grapalat" w:hAnsi="GHEA Grapalat" w:cs="Sylfaen"/>
          <w:b/>
          <w:sz w:val="20"/>
          <w:lang w:val="es-ES"/>
        </w:rPr>
      </w:pPr>
    </w:p>
    <w:p w14:paraId="28C0781B" w14:textId="77777777" w:rsidR="004E191A" w:rsidRDefault="004E191A" w:rsidP="004E191A">
      <w:pPr>
        <w:pStyle w:val="norm"/>
        <w:spacing w:line="240" w:lineRule="auto"/>
        <w:ind w:firstLine="284"/>
        <w:jc w:val="right"/>
        <w:rPr>
          <w:rFonts w:ascii="GHEA Grapalat" w:hAnsi="GHEA Grapalat" w:cs="Sylfaen"/>
          <w:b/>
          <w:sz w:val="20"/>
          <w:lang w:val="es-ES"/>
        </w:rPr>
      </w:pPr>
    </w:p>
    <w:p w14:paraId="7ACC5A21" w14:textId="77777777" w:rsidR="004E191A" w:rsidRDefault="004E191A" w:rsidP="004E191A">
      <w:pPr>
        <w:pStyle w:val="norm"/>
        <w:spacing w:line="240" w:lineRule="auto"/>
        <w:ind w:firstLine="284"/>
        <w:jc w:val="right"/>
        <w:rPr>
          <w:rFonts w:ascii="GHEA Grapalat" w:hAnsi="GHEA Grapalat" w:cs="Sylfaen"/>
          <w:b/>
          <w:sz w:val="20"/>
          <w:lang w:val="es-ES"/>
        </w:rPr>
      </w:pPr>
    </w:p>
    <w:p w14:paraId="0CAA9848" w14:textId="77777777" w:rsidR="004E191A" w:rsidRDefault="004E191A" w:rsidP="004E191A">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75682C5" w14:textId="77777777" w:rsidR="006A2242" w:rsidRDefault="006A2242" w:rsidP="004E191A">
      <w:pPr>
        <w:pStyle w:val="norm"/>
        <w:spacing w:line="240" w:lineRule="auto"/>
        <w:ind w:firstLine="284"/>
        <w:jc w:val="right"/>
        <w:rPr>
          <w:rFonts w:ascii="GHEA Grapalat" w:hAnsi="GHEA Grapalat" w:cs="Sylfaen"/>
          <w:b/>
          <w:sz w:val="20"/>
          <w:lang w:val="es-ES"/>
        </w:rPr>
      </w:pPr>
    </w:p>
    <w:p w14:paraId="3ADADFBB" w14:textId="63EB5CDD" w:rsidR="004E191A" w:rsidRPr="0056176E" w:rsidRDefault="004E191A" w:rsidP="0056176E">
      <w:pPr>
        <w:pStyle w:val="norm"/>
        <w:spacing w:line="240" w:lineRule="auto"/>
        <w:ind w:firstLine="284"/>
        <w:jc w:val="right"/>
        <w:rPr>
          <w:rFonts w:ascii="GHEA Grapalat" w:hAnsi="GHEA Grapalat" w:cs="Arial"/>
          <w:b/>
          <w:szCs w:val="22"/>
          <w:lang w:val="es-ES"/>
        </w:rPr>
      </w:pPr>
      <w:proofErr w:type="spellStart"/>
      <w:r w:rsidRPr="0056176E">
        <w:rPr>
          <w:rFonts w:ascii="GHEA Grapalat" w:hAnsi="GHEA Grapalat" w:cs="Sylfaen"/>
          <w:b/>
          <w:szCs w:val="22"/>
          <w:lang w:val="es-ES"/>
        </w:rPr>
        <w:t>Հավելված</w:t>
      </w:r>
      <w:proofErr w:type="spellEnd"/>
      <w:r w:rsidRPr="0056176E">
        <w:rPr>
          <w:rFonts w:ascii="GHEA Grapalat" w:hAnsi="GHEA Grapalat" w:cs="Arial"/>
          <w:b/>
          <w:szCs w:val="22"/>
          <w:lang w:val="es-ES"/>
        </w:rPr>
        <w:t xml:space="preserve">  N 1</w:t>
      </w:r>
    </w:p>
    <w:p w14:paraId="79C5E850" w14:textId="0B3D2EE9" w:rsidR="004E191A" w:rsidRPr="0056176E" w:rsidRDefault="004E191A" w:rsidP="0056176E">
      <w:pPr>
        <w:pStyle w:val="NormalWeb"/>
        <w:jc w:val="right"/>
        <w:rPr>
          <w:rFonts w:cs="Arial"/>
          <w:b/>
          <w:sz w:val="22"/>
          <w:szCs w:val="22"/>
        </w:rPr>
      </w:pPr>
      <w:r w:rsidRPr="0056176E">
        <w:rPr>
          <w:b/>
          <w:sz w:val="22"/>
          <w:szCs w:val="22"/>
          <w:lang w:val="af-ZA"/>
        </w:rPr>
        <w:t>«</w:t>
      </w:r>
      <w:r w:rsidR="008B1CD2" w:rsidRPr="0056176E">
        <w:rPr>
          <w:b/>
          <w:sz w:val="22"/>
          <w:szCs w:val="22"/>
        </w:rPr>
        <w:t>ԵՔ-ԲՄԱՇՁԲ-</w:t>
      </w:r>
      <w:r w:rsidR="00621D6B" w:rsidRPr="0056176E">
        <w:rPr>
          <w:b/>
          <w:sz w:val="22"/>
          <w:szCs w:val="22"/>
        </w:rPr>
        <w:t>24/29</w:t>
      </w:r>
      <w:r w:rsidRPr="0056176E">
        <w:rPr>
          <w:b/>
          <w:sz w:val="22"/>
          <w:szCs w:val="22"/>
          <w:lang w:val="af-ZA"/>
        </w:rPr>
        <w:t>»</w:t>
      </w:r>
      <w:r w:rsidRPr="0056176E">
        <w:rPr>
          <w:b/>
          <w:sz w:val="22"/>
          <w:szCs w:val="22"/>
        </w:rPr>
        <w:t>*  ծածկագրով</w:t>
      </w:r>
    </w:p>
    <w:p w14:paraId="386E4E08" w14:textId="77777777" w:rsidR="004E191A" w:rsidRPr="0056176E" w:rsidRDefault="004E191A" w:rsidP="0056176E">
      <w:pPr>
        <w:pStyle w:val="NormalWeb"/>
        <w:jc w:val="right"/>
        <w:rPr>
          <w:rFonts w:cs="Arial"/>
          <w:b/>
          <w:sz w:val="22"/>
          <w:szCs w:val="22"/>
        </w:rPr>
      </w:pPr>
      <w:r w:rsidRPr="0056176E">
        <w:rPr>
          <w:b/>
          <w:sz w:val="22"/>
          <w:szCs w:val="22"/>
        </w:rPr>
        <w:t>բաց</w:t>
      </w:r>
      <w:r w:rsidRPr="0056176E">
        <w:rPr>
          <w:rFonts w:cs="Arial"/>
          <w:b/>
          <w:sz w:val="22"/>
          <w:szCs w:val="22"/>
        </w:rPr>
        <w:t xml:space="preserve"> </w:t>
      </w:r>
      <w:r w:rsidRPr="0056176E">
        <w:rPr>
          <w:b/>
          <w:sz w:val="22"/>
          <w:szCs w:val="22"/>
        </w:rPr>
        <w:t>մրցույթի</w:t>
      </w:r>
      <w:r w:rsidRPr="0056176E">
        <w:rPr>
          <w:rFonts w:cs="Arial"/>
          <w:b/>
          <w:sz w:val="22"/>
          <w:szCs w:val="22"/>
        </w:rPr>
        <w:t xml:space="preserve"> </w:t>
      </w:r>
      <w:r w:rsidRPr="0056176E">
        <w:rPr>
          <w:b/>
          <w:sz w:val="22"/>
          <w:szCs w:val="22"/>
        </w:rPr>
        <w:t>հրավերի</w:t>
      </w:r>
    </w:p>
    <w:p w14:paraId="7AB4643E" w14:textId="77777777" w:rsidR="004E191A" w:rsidRDefault="004E191A" w:rsidP="004E191A">
      <w:pPr>
        <w:jc w:val="center"/>
        <w:rPr>
          <w:rFonts w:ascii="GHEA Grapalat" w:hAnsi="GHEA Grapalat" w:cs="Sylfaen"/>
          <w:b/>
          <w:lang w:val="es-ES"/>
        </w:rPr>
      </w:pPr>
    </w:p>
    <w:p w14:paraId="75768878" w14:textId="77777777" w:rsidR="004E191A" w:rsidRDefault="004E191A" w:rsidP="004E191A">
      <w:pPr>
        <w:jc w:val="center"/>
        <w:rPr>
          <w:rFonts w:ascii="GHEA Grapalat" w:hAnsi="GHEA Grapalat" w:cs="Arial"/>
          <w:b/>
          <w:lang w:val="es-ES"/>
        </w:rPr>
      </w:pPr>
      <w:r>
        <w:rPr>
          <w:rFonts w:ascii="GHEA Grapalat" w:hAnsi="GHEA Grapalat" w:cs="Sylfaen"/>
          <w:b/>
          <w:lang w:val="es-ES"/>
        </w:rPr>
        <w:t>ԴԻՄՈՒՄՀԱՅՏԱՐԱՐՈՒԹՅՈՒՆ*</w:t>
      </w:r>
    </w:p>
    <w:p w14:paraId="5F5E5DCD" w14:textId="77777777" w:rsidR="004E191A" w:rsidRDefault="004E191A" w:rsidP="004E191A">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մրցույթին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մասնակցելու</w:t>
      </w:r>
      <w:proofErr w:type="spellEnd"/>
      <w:r>
        <w:rPr>
          <w:rFonts w:ascii="GHEA Grapalat" w:hAnsi="GHEA Grapalat" w:cs="Arial"/>
          <w:color w:val="auto"/>
          <w:sz w:val="24"/>
          <w:szCs w:val="24"/>
          <w:lang w:val="es-ES"/>
        </w:rPr>
        <w:t xml:space="preserve">  </w:t>
      </w:r>
    </w:p>
    <w:p w14:paraId="42416534" w14:textId="77777777" w:rsidR="004E191A" w:rsidRDefault="004E191A" w:rsidP="004E191A">
      <w:pPr>
        <w:rPr>
          <w:lang w:val="es-ES" w:eastAsia="ru-RU"/>
        </w:rPr>
      </w:pPr>
    </w:p>
    <w:p w14:paraId="61D44CA9" w14:textId="77777777" w:rsidR="004E191A" w:rsidRDefault="004E191A" w:rsidP="004E191A">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ցանկություն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ունի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մասնակցել</w:t>
      </w:r>
      <w:proofErr w:type="spellEnd"/>
    </w:p>
    <w:p w14:paraId="288DE841" w14:textId="77777777" w:rsidR="004E191A" w:rsidRDefault="004E191A" w:rsidP="004E191A">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6713DEED" w14:textId="5E048D18" w:rsidR="004E191A" w:rsidRDefault="004E191A" w:rsidP="004E191A">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կողմից</w:t>
      </w:r>
      <w:proofErr w:type="spellEnd"/>
      <w:r w:rsidRPr="006A2242">
        <w:rPr>
          <w:rFonts w:ascii="GHEA Grapalat" w:hAnsi="GHEA Grapalat" w:cs="Sylfaen"/>
          <w:sz w:val="20"/>
          <w:szCs w:val="20"/>
          <w:lang w:val="es-ES"/>
        </w:rPr>
        <w:t xml:space="preserve"> </w:t>
      </w:r>
      <w:r w:rsidR="006A2242" w:rsidRPr="006A2242">
        <w:rPr>
          <w:rFonts w:ascii="GHEA Grapalat" w:hAnsi="GHEA Grapalat" w:cs="Sylfaen"/>
          <w:sz w:val="20"/>
          <w:szCs w:val="20"/>
          <w:lang w:val="es-ES"/>
        </w:rPr>
        <w:t>«ԵՔ-ԲՄԱՇՁԲ-</w:t>
      </w:r>
      <w:r w:rsidR="00621D6B">
        <w:rPr>
          <w:rFonts w:ascii="GHEA Grapalat" w:hAnsi="GHEA Grapalat" w:cs="Sylfaen"/>
          <w:sz w:val="20"/>
          <w:szCs w:val="20"/>
          <w:lang w:val="es-ES"/>
        </w:rPr>
        <w:t>24/29</w:t>
      </w:r>
      <w:r w:rsidRPr="006A2242">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հայտարարված</w:t>
      </w:r>
      <w:proofErr w:type="spellEnd"/>
    </w:p>
    <w:p w14:paraId="005C17B9" w14:textId="77777777" w:rsidR="004E191A" w:rsidRDefault="004E191A" w:rsidP="004E191A">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806BDB7" w14:textId="77777777" w:rsidR="004E191A" w:rsidRDefault="004E191A" w:rsidP="004E191A">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մրցույթի</w:t>
      </w:r>
      <w:proofErr w:type="spellEnd"/>
      <w:r>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 xml:space="preserve">     </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չափաբաժնին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չափաբաժիններին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հրավերի</w:t>
      </w:r>
      <w:proofErr w:type="spellEnd"/>
      <w:r>
        <w:rPr>
          <w:rFonts w:ascii="GHEA Grapalat" w:hAnsi="GHEA Grapalat" w:cs="Sylfaen"/>
          <w:sz w:val="20"/>
          <w:szCs w:val="20"/>
          <w:lang w:val="es-ES"/>
        </w:rPr>
        <w:t xml:space="preserve"> </w:t>
      </w:r>
    </w:p>
    <w:p w14:paraId="65A90772" w14:textId="77777777" w:rsidR="004E191A" w:rsidRDefault="004E191A" w:rsidP="004E191A">
      <w:pPr>
        <w:jc w:val="both"/>
        <w:rPr>
          <w:rFonts w:ascii="GHEA Grapalat" w:hAnsi="GHEA Grapalat"/>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չափաբաժնի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չափաբաժինների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համարը</w:t>
      </w:r>
      <w:proofErr w:type="spellEnd"/>
    </w:p>
    <w:p w14:paraId="208F9335" w14:textId="77777777" w:rsidR="004E191A" w:rsidRDefault="004E191A" w:rsidP="004E191A">
      <w:pPr>
        <w:jc w:val="both"/>
        <w:rPr>
          <w:rFonts w:ascii="GHEA Grapalat" w:hAnsi="GHEA Grapalat"/>
          <w:sz w:val="20"/>
          <w:szCs w:val="20"/>
          <w:lang w:val="es-ES"/>
        </w:rPr>
      </w:pPr>
      <w:r>
        <w:rPr>
          <w:rFonts w:ascii="GHEA Grapalat" w:hAnsi="GHEA Grapalat"/>
          <w:vertAlign w:val="superscript"/>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համապատասխան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w:t>
      </w:r>
      <w:proofErr w:type="spellEnd"/>
      <w:r>
        <w:rPr>
          <w:rFonts w:ascii="GHEA Grapalat" w:hAnsi="GHEA Grapalat" w:cs="Sylfaen"/>
          <w:sz w:val="20"/>
          <w:szCs w:val="20"/>
          <w:lang w:val="es-ES"/>
        </w:rPr>
        <w:t>:</w:t>
      </w:r>
    </w:p>
    <w:p w14:paraId="3F0F1638" w14:textId="77777777" w:rsidR="004E191A" w:rsidRDefault="004E191A" w:rsidP="004E191A">
      <w:pPr>
        <w:jc w:val="both"/>
        <w:rPr>
          <w:rFonts w:ascii="GHEA Grapalat" w:hAnsi="GHEA Grapalat"/>
          <w:sz w:val="12"/>
          <w:szCs w:val="12"/>
          <w:u w:val="single"/>
          <w:lang w:val="es-ES"/>
        </w:rPr>
      </w:pPr>
    </w:p>
    <w:p w14:paraId="40D44480" w14:textId="77777777" w:rsidR="004E191A" w:rsidRDefault="004E191A" w:rsidP="004E191A">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հավաստում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r>
        <w:rPr>
          <w:rFonts w:ascii="GHEA Grapalat" w:hAnsi="GHEA Grapalat" w:cs="Sylfaen"/>
          <w:sz w:val="20"/>
          <w:szCs w:val="20"/>
          <w:lang w:val="es-ES"/>
        </w:rPr>
        <w:t>որ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հանդիսանում</w:t>
      </w:r>
      <w:proofErr w:type="spellEnd"/>
      <w:r>
        <w:rPr>
          <w:rFonts w:ascii="GHEA Grapalat" w:hAnsi="GHEA Grapalat" w:cs="Sylfaen"/>
          <w:sz w:val="20"/>
          <w:szCs w:val="20"/>
          <w:lang w:val="es-ES"/>
        </w:rPr>
        <w:t xml:space="preserve"> է </w:t>
      </w:r>
    </w:p>
    <w:p w14:paraId="2A54BA64"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0F7F6AA5"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proofErr w:type="spellStart"/>
      <w:r>
        <w:rPr>
          <w:rFonts w:ascii="GHEA Grapalat" w:hAnsi="GHEA Grapalat" w:cs="Sylfaen"/>
          <w:sz w:val="20"/>
          <w:szCs w:val="20"/>
          <w:lang w:val="es-ES"/>
        </w:rPr>
        <w:t>ռեզիդենտ</w:t>
      </w:r>
      <w:proofErr w:type="spellEnd"/>
      <w:r>
        <w:rPr>
          <w:rFonts w:ascii="GHEA Grapalat" w:hAnsi="GHEA Grapalat" w:cs="Sylfaen"/>
          <w:sz w:val="20"/>
          <w:szCs w:val="20"/>
          <w:lang w:val="es-ES"/>
        </w:rPr>
        <w:t xml:space="preserve">:  </w:t>
      </w:r>
    </w:p>
    <w:p w14:paraId="262AE707" w14:textId="77777777" w:rsidR="004E191A" w:rsidRDefault="004E191A" w:rsidP="004E191A">
      <w:pPr>
        <w:jc w:val="both"/>
        <w:rPr>
          <w:rFonts w:ascii="GHEA Grapalat" w:hAnsi="GHEA Grapalat" w:cs="Arial"/>
          <w:vertAlign w:val="superscript"/>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երկրի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անվանումը</w:t>
      </w:r>
      <w:proofErr w:type="spellEnd"/>
    </w:p>
    <w:p w14:paraId="56EDBC07" w14:textId="77777777" w:rsidR="004E191A" w:rsidRDefault="004E191A" w:rsidP="004E191A">
      <w:pPr>
        <w:jc w:val="both"/>
        <w:rPr>
          <w:rFonts w:ascii="GHEA Grapalat" w:hAnsi="GHEA Grapalat" w:cs="Sylfaen"/>
          <w:sz w:val="20"/>
          <w:szCs w:val="20"/>
          <w:lang w:val="es-ES"/>
        </w:rPr>
      </w:pPr>
    </w:p>
    <w:p w14:paraId="79533321" w14:textId="77777777" w:rsidR="004E191A" w:rsidRDefault="004E191A" w:rsidP="004E191A">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07DD69FC" w14:textId="77777777" w:rsidR="004E191A" w:rsidRDefault="004E191A" w:rsidP="004E191A">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543798BA" w14:textId="77777777" w:rsidR="004E191A" w:rsidRDefault="004E191A" w:rsidP="004E191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մասնակցի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3EAE98A" w14:textId="77777777" w:rsidR="004E191A" w:rsidRDefault="004E191A" w:rsidP="004E191A">
      <w:pPr>
        <w:numPr>
          <w:ilvl w:val="0"/>
          <w:numId w:val="3"/>
        </w:numPr>
        <w:jc w:val="both"/>
        <w:rPr>
          <w:rFonts w:ascii="GHEA Grapalat" w:hAnsi="GHEA Grapalat" w:cs="Arial"/>
          <w:szCs w:val="22"/>
          <w:u w:val="single"/>
          <w:lang w:val="es-ES"/>
        </w:rPr>
      </w:pPr>
      <w:proofErr w:type="spellStart"/>
      <w:r>
        <w:rPr>
          <w:rFonts w:ascii="GHEA Grapalat" w:hAnsi="GHEA Grapalat" w:cs="Arial"/>
          <w:sz w:val="20"/>
          <w:szCs w:val="20"/>
          <w:lang w:val="es-ES"/>
        </w:rPr>
        <w:t>հարկ</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վճարողի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հաշվառման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համարն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14:paraId="160E4866" w14:textId="77777777" w:rsidR="004E191A" w:rsidRDefault="004E191A" w:rsidP="004E191A">
      <w:pPr>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հարկ</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վճարողի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հաշվառման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համարը</w:t>
      </w:r>
      <w:proofErr w:type="spellEnd"/>
    </w:p>
    <w:p w14:paraId="3CFC2EDF" w14:textId="77777777" w:rsidR="004E191A" w:rsidRDefault="004E191A" w:rsidP="004E191A">
      <w:pPr>
        <w:numPr>
          <w:ilvl w:val="0"/>
          <w:numId w:val="3"/>
        </w:numPr>
        <w:jc w:val="both"/>
        <w:rPr>
          <w:rFonts w:ascii="GHEA Grapalat" w:hAnsi="GHEA Grapalat"/>
          <w:sz w:val="22"/>
          <w:szCs w:val="22"/>
          <w:u w:val="single"/>
          <w:lang w:val="es-ES"/>
        </w:rPr>
      </w:pPr>
      <w:proofErr w:type="spellStart"/>
      <w:r>
        <w:rPr>
          <w:rFonts w:ascii="GHEA Grapalat" w:hAnsi="GHEA Grapalat" w:cs="Sylfaen"/>
          <w:sz w:val="20"/>
          <w:szCs w:val="20"/>
          <w:lang w:val="es-ES"/>
        </w:rPr>
        <w:t>էլեկտրոնային</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փոստի</w:t>
      </w:r>
      <w:proofErr w:type="spellEnd"/>
      <w:r>
        <w:rPr>
          <w:rFonts w:ascii="GHEA Grapalat" w:hAnsi="GHEA Grapalat" w:cs="Arial"/>
          <w:sz w:val="20"/>
          <w:szCs w:val="20"/>
          <w:lang w:val="es-ES"/>
        </w:rPr>
        <w:t xml:space="preserve"> </w:t>
      </w:r>
      <w:proofErr w:type="spellStart"/>
      <w:r>
        <w:rPr>
          <w:rFonts w:ascii="GHEA Grapalat" w:hAnsi="GHEA Grapalat" w:cs="Sylfaen"/>
          <w:sz w:val="20"/>
          <w:szCs w:val="20"/>
          <w:lang w:val="es-ES"/>
        </w:rPr>
        <w:t>հասցեն</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14:paraId="319EF53B" w14:textId="77777777" w:rsidR="004E191A" w:rsidRDefault="004E191A" w:rsidP="004E191A">
      <w:pPr>
        <w:ind w:left="2832" w:firstLine="708"/>
        <w:jc w:val="both"/>
        <w:rPr>
          <w:rFonts w:ascii="GHEA Grapalat" w:hAnsi="GHEA Grapalat"/>
          <w:sz w:val="10"/>
          <w:szCs w:val="10"/>
          <w:lang w:val="es-ES"/>
        </w:rPr>
      </w:pPr>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էլեկտրոնային</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փոստի</w:t>
      </w:r>
      <w:proofErr w:type="spellEnd"/>
      <w:r>
        <w:rPr>
          <w:rFonts w:ascii="GHEA Grapalat" w:hAnsi="GHEA Grapalat" w:cs="Arial"/>
          <w:vertAlign w:val="superscript"/>
          <w:lang w:val="es-ES"/>
        </w:rPr>
        <w:t xml:space="preserve"> </w:t>
      </w:r>
      <w:proofErr w:type="spellStart"/>
      <w:r>
        <w:rPr>
          <w:rFonts w:ascii="GHEA Grapalat" w:hAnsi="GHEA Grapalat" w:cs="Arial"/>
          <w:vertAlign w:val="superscript"/>
          <w:lang w:val="es-ES"/>
        </w:rPr>
        <w:t>հասցեն</w:t>
      </w:r>
      <w:proofErr w:type="spellEnd"/>
    </w:p>
    <w:p w14:paraId="3A32B891" w14:textId="77777777" w:rsidR="004E191A" w:rsidRDefault="004E191A" w:rsidP="004E191A">
      <w:pPr>
        <w:jc w:val="right"/>
        <w:rPr>
          <w:rFonts w:ascii="GHEA Grapalat" w:hAnsi="GHEA Grapalat"/>
          <w:sz w:val="10"/>
          <w:szCs w:val="10"/>
          <w:lang w:val="es-ES"/>
        </w:rPr>
      </w:pPr>
    </w:p>
    <w:p w14:paraId="46DF6E3D" w14:textId="77777777" w:rsidR="004E191A" w:rsidRDefault="004E191A" w:rsidP="004E191A">
      <w:pPr>
        <w:jc w:val="right"/>
        <w:rPr>
          <w:rFonts w:ascii="GHEA Grapalat" w:hAnsi="GHEA Grapalat"/>
          <w:sz w:val="10"/>
          <w:szCs w:val="10"/>
          <w:lang w:val="es-ES"/>
        </w:rPr>
      </w:pPr>
    </w:p>
    <w:p w14:paraId="0494F2A8" w14:textId="77777777" w:rsidR="004E191A" w:rsidRDefault="004E191A" w:rsidP="004E191A">
      <w:pPr>
        <w:jc w:val="right"/>
        <w:rPr>
          <w:rFonts w:ascii="GHEA Grapalat" w:hAnsi="GHEA Grapalat"/>
          <w:sz w:val="10"/>
          <w:szCs w:val="10"/>
          <w:lang w:val="es-ES"/>
        </w:rPr>
      </w:pPr>
    </w:p>
    <w:p w14:paraId="612DB7FF" w14:textId="77777777" w:rsidR="004E191A" w:rsidRDefault="004E191A" w:rsidP="004E191A">
      <w:pPr>
        <w:jc w:val="right"/>
        <w:rPr>
          <w:rFonts w:ascii="GHEA Grapalat" w:hAnsi="GHEA Grapalat"/>
          <w:sz w:val="10"/>
          <w:szCs w:val="10"/>
          <w:lang w:val="hy-AM"/>
        </w:rPr>
      </w:pPr>
    </w:p>
    <w:p w14:paraId="31F8AED8"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rPr>
        <w:t>.</w:t>
      </w:r>
      <w:r>
        <w:rPr>
          <w:rFonts w:ascii="GHEA Grapalat" w:hAnsi="GHEA Grapalat"/>
          <w:sz w:val="20"/>
          <w:szCs w:val="20"/>
          <w:lang w:val="es-ES"/>
        </w:rPr>
        <w:t xml:space="preserve">                                     </w:t>
      </w:r>
    </w:p>
    <w:p w14:paraId="2C585BF4" w14:textId="77777777" w:rsidR="004E191A" w:rsidRDefault="004E191A" w:rsidP="004E191A">
      <w:pPr>
        <w:jc w:val="both"/>
        <w:rPr>
          <w:rFonts w:ascii="GHEA Grapalat" w:hAnsi="GHEA Grapalat"/>
          <w:sz w:val="16"/>
          <w:szCs w:val="16"/>
          <w:lang w:val="hy-AM"/>
        </w:rPr>
      </w:pPr>
      <w:r>
        <w:rPr>
          <w:rFonts w:ascii="GHEA Grapalat" w:hAnsi="GHEA Grapalat"/>
          <w:sz w:val="20"/>
          <w:szCs w:val="20"/>
          <w:lang w:val="hy-AM"/>
        </w:rPr>
        <w:t xml:space="preserve">     </w:t>
      </w:r>
      <w:r>
        <w:rPr>
          <w:rFonts w:ascii="GHEA Grapalat" w:hAnsi="GHEA Grapalat"/>
          <w:sz w:val="16"/>
          <w:szCs w:val="16"/>
          <w:lang w:val="hy-AM"/>
        </w:rPr>
        <w:t xml:space="preserve">                                                                                                      գործունեության հասցեն</w:t>
      </w:r>
    </w:p>
    <w:p w14:paraId="54CC5E0E" w14:textId="77777777" w:rsidR="004E191A" w:rsidRDefault="004E191A" w:rsidP="004E191A">
      <w:pPr>
        <w:jc w:val="right"/>
        <w:rPr>
          <w:rFonts w:ascii="GHEA Grapalat" w:hAnsi="GHEA Grapalat"/>
          <w:sz w:val="10"/>
          <w:szCs w:val="10"/>
          <w:lang w:val="hy-AM"/>
        </w:rPr>
      </w:pPr>
    </w:p>
    <w:p w14:paraId="3F4124B0" w14:textId="77777777" w:rsidR="004E191A" w:rsidRDefault="004E191A" w:rsidP="004E191A">
      <w:pPr>
        <w:ind w:firstLine="708"/>
        <w:jc w:val="both"/>
        <w:rPr>
          <w:rFonts w:ascii="GHEA Grapalat" w:hAnsi="GHEA Grapalat" w:cs="Arial"/>
          <w:sz w:val="20"/>
          <w:szCs w:val="20"/>
          <w:lang w:val="hy-AM"/>
        </w:rPr>
      </w:pPr>
    </w:p>
    <w:p w14:paraId="41295977" w14:textId="77777777" w:rsidR="004E191A" w:rsidRDefault="004E191A" w:rsidP="004E191A">
      <w:pPr>
        <w:numPr>
          <w:ilvl w:val="0"/>
          <w:numId w:val="3"/>
        </w:numPr>
        <w:jc w:val="both"/>
        <w:rPr>
          <w:rFonts w:ascii="GHEA Grapalat" w:hAnsi="GHEA Grapalat" w:cs="Arial"/>
          <w:vertAlign w:val="superscript"/>
          <w:lang w:val="es-ES"/>
        </w:rPr>
      </w:pPr>
      <w:r>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Pr>
          <w:rFonts w:ascii="GHEA Grapalat" w:hAnsi="GHEA Grapalat"/>
          <w:sz w:val="20"/>
          <w:szCs w:val="20"/>
          <w:lang w:val="es-ES"/>
        </w:rPr>
        <w:t xml:space="preserve">                                     </w:t>
      </w:r>
    </w:p>
    <w:p w14:paraId="6A5A08CA" w14:textId="77777777" w:rsidR="004E191A" w:rsidRDefault="004E191A" w:rsidP="004E191A">
      <w:pPr>
        <w:jc w:val="both"/>
        <w:rPr>
          <w:rFonts w:ascii="GHEA Grapalat" w:hAnsi="GHEA Grapalat"/>
          <w:sz w:val="16"/>
          <w:szCs w:val="16"/>
          <w:lang w:val="hy-AM"/>
        </w:rPr>
      </w:pPr>
      <w:r>
        <w:rPr>
          <w:rFonts w:ascii="GHEA Grapalat" w:hAnsi="GHEA Grapalat"/>
          <w:sz w:val="16"/>
          <w:szCs w:val="16"/>
          <w:lang w:val="hy-AM"/>
        </w:rPr>
        <w:t xml:space="preserve">                                                                                                     հեռախոսի համարը</w:t>
      </w:r>
    </w:p>
    <w:p w14:paraId="1B101011" w14:textId="77777777" w:rsidR="004E191A" w:rsidRDefault="004E191A" w:rsidP="004E191A">
      <w:pPr>
        <w:ind w:firstLine="709"/>
        <w:jc w:val="both"/>
        <w:rPr>
          <w:rFonts w:ascii="GHEA Grapalat" w:hAnsi="GHEA Grapalat" w:cs="Arial"/>
          <w:sz w:val="20"/>
          <w:szCs w:val="20"/>
          <w:lang w:val="hy-AM"/>
        </w:rPr>
      </w:pPr>
    </w:p>
    <w:p w14:paraId="5245181E" w14:textId="77777777" w:rsidR="004E191A" w:rsidRDefault="004E191A" w:rsidP="004E191A">
      <w:pPr>
        <w:ind w:firstLine="709"/>
        <w:jc w:val="both"/>
        <w:rPr>
          <w:rFonts w:ascii="GHEA Grapalat" w:hAnsi="GHEA Grapalat"/>
          <w:sz w:val="20"/>
          <w:lang w:val="es-ES"/>
        </w:rPr>
      </w:pPr>
      <w:proofErr w:type="spellStart"/>
      <w:r>
        <w:rPr>
          <w:rFonts w:ascii="GHEA Grapalat" w:hAnsi="GHEA Grapalat" w:cs="Arial"/>
          <w:sz w:val="20"/>
          <w:szCs w:val="20"/>
          <w:lang w:val="es-ES"/>
        </w:rPr>
        <w:t>Սույնով</w:t>
      </w:r>
      <w:proofErr w:type="spellEnd"/>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հայտարարում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հավաստում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որ</w:t>
      </w:r>
      <w:proofErr w:type="spellEnd"/>
      <w:r>
        <w:rPr>
          <w:rFonts w:ascii="GHEA Grapalat" w:hAnsi="GHEA Grapalat" w:cs="Arial"/>
          <w:sz w:val="20"/>
          <w:szCs w:val="20"/>
          <w:lang w:val="es-ES"/>
        </w:rPr>
        <w:t>՝</w:t>
      </w:r>
      <w:r>
        <w:rPr>
          <w:rFonts w:ascii="GHEA Grapalat" w:hAnsi="GHEA Grapalat" w:cs="Arial"/>
          <w:lang w:val="hy-AM"/>
        </w:rPr>
        <w:t xml:space="preserve"> </w:t>
      </w:r>
    </w:p>
    <w:p w14:paraId="3FBB1CBA"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0849DFA5" w14:textId="77777777" w:rsidR="004E191A" w:rsidRDefault="004E191A" w:rsidP="004E191A">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151568C7" w14:textId="77777777" w:rsidR="004E191A" w:rsidRDefault="004E191A" w:rsidP="004E191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716157BB" w14:textId="448A9DE7" w:rsidR="004E191A" w:rsidRDefault="004E191A" w:rsidP="004E191A">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proofErr w:type="spellStart"/>
      <w:r>
        <w:rPr>
          <w:rFonts w:ascii="GHEA Grapalat" w:hAnsi="GHEA Grapalat" w:cs="Arial"/>
          <w:sz w:val="20"/>
          <w:szCs w:val="20"/>
          <w:lang w:val="es-ES"/>
        </w:rPr>
        <w:t>բավարարում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են</w:t>
      </w:r>
      <w:r>
        <w:rPr>
          <w:rFonts w:ascii="GHEA Grapalat" w:hAnsi="GHEA Grapalat" w:cs="Arial"/>
          <w:sz w:val="20"/>
          <w:szCs w:val="20"/>
          <w:lang w:val="es-ES"/>
        </w:rPr>
        <w:t xml:space="preserve"> «</w:t>
      </w:r>
      <w:r w:rsidR="008B1CD2">
        <w:rPr>
          <w:rFonts w:ascii="GHEA Grapalat" w:hAnsi="GHEA Grapalat" w:cs="Arial"/>
          <w:sz w:val="20"/>
          <w:szCs w:val="20"/>
          <w:lang w:val="es-ES"/>
        </w:rPr>
        <w:t>ԵՔ-ԲՄԱՇՁԲ-</w:t>
      </w:r>
      <w:r w:rsidR="00621D6B">
        <w:rPr>
          <w:rFonts w:ascii="GHEA Grapalat" w:hAnsi="GHEA Grapalat" w:cs="Arial"/>
          <w:sz w:val="20"/>
          <w:szCs w:val="20"/>
          <w:lang w:val="es-ES"/>
        </w:rPr>
        <w:t>24/29</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իրավունքի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պահանջներին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ընտրված</w:t>
      </w:r>
    </w:p>
    <w:p w14:paraId="3E6F9F0A" w14:textId="77777777" w:rsidR="004E191A" w:rsidRDefault="004E191A" w:rsidP="004E191A">
      <w:pPr>
        <w:tabs>
          <w:tab w:val="left" w:pos="6450"/>
        </w:tabs>
        <w:jc w:val="both"/>
        <w:rPr>
          <w:rFonts w:ascii="GHEA Grapalat" w:hAnsi="GHEA Grapalat" w:cs="Sylfaen"/>
          <w:sz w:val="20"/>
          <w:lang w:val="es-ES"/>
        </w:rPr>
      </w:pPr>
      <w:r>
        <w:rPr>
          <w:rFonts w:ascii="GHEA Grapalat" w:hAnsi="GHEA Grapalat" w:cs="Sylfaen"/>
          <w:sz w:val="20"/>
          <w:lang w:val="es-ES"/>
        </w:rPr>
        <w:t xml:space="preserve">                                                          </w:t>
      </w:r>
      <w:r>
        <w:rPr>
          <w:rFonts w:ascii="GHEA Grapalat" w:hAnsi="GHEA Grapalat" w:cs="Sylfaen"/>
          <w:vertAlign w:val="superscript"/>
          <w:lang w:val="hy-AM"/>
        </w:rPr>
        <w:t>մասնակցի անվանում</w:t>
      </w:r>
    </w:p>
    <w:p w14:paraId="5B351115" w14:textId="77777777" w:rsidR="004E191A" w:rsidRDefault="004E191A" w:rsidP="004E191A">
      <w:pPr>
        <w:jc w:val="both"/>
        <w:rPr>
          <w:rFonts w:ascii="GHEA Grapalat" w:hAnsi="GHEA Grapalat" w:cs="Arial"/>
          <w:sz w:val="20"/>
          <w:szCs w:val="20"/>
          <w:lang w:val="af-ZA"/>
        </w:rPr>
      </w:pPr>
      <w:r>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Pr>
          <w:rFonts w:ascii="GHEA Grapalat" w:hAnsi="GHEA Grapalat" w:cs="Sylfaen"/>
          <w:sz w:val="22"/>
          <w:szCs w:val="22"/>
          <w:lang w:val="es-ES"/>
        </w:rPr>
        <w:t xml:space="preserve">  </w:t>
      </w:r>
    </w:p>
    <w:p w14:paraId="1DDD334A" w14:textId="4FBC7090" w:rsidR="004E191A" w:rsidRDefault="004E191A" w:rsidP="004E191A">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lang w:val="es-ES"/>
        </w:rPr>
        <w:t>«</w:t>
      </w:r>
      <w:r w:rsidR="008B1CD2">
        <w:rPr>
          <w:rFonts w:ascii="GHEA Grapalat" w:hAnsi="GHEA Grapalat" w:cs="Sylfaen"/>
          <w:sz w:val="22"/>
          <w:szCs w:val="22"/>
          <w:lang w:val="hy-AM"/>
        </w:rPr>
        <w:t>ԵՔ-ԲՄԱՇՁԲ-</w:t>
      </w:r>
      <w:r w:rsidR="00621D6B">
        <w:rPr>
          <w:rFonts w:ascii="GHEA Grapalat" w:hAnsi="GHEA Grapalat" w:cs="Sylfaen"/>
          <w:sz w:val="22"/>
          <w:szCs w:val="22"/>
          <w:lang w:val="hy-AM"/>
        </w:rPr>
        <w:t>24/29</w:t>
      </w:r>
      <w:r>
        <w:rPr>
          <w:rFonts w:ascii="GHEA Grapalat" w:hAnsi="GHEA Grapalat"/>
          <w:lang w:val="es-ES"/>
        </w:rPr>
        <w:t>»</w:t>
      </w:r>
      <w:r>
        <w:rPr>
          <w:rFonts w:ascii="GHEA Grapalat" w:hAnsi="GHEA Grapalat" w:cs="Sylfaen"/>
          <w:sz w:val="22"/>
          <w:szCs w:val="22"/>
          <w:lang w:val="hy-AM"/>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մասնակցելու</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շրջանակում</w:t>
      </w:r>
      <w:proofErr w:type="spellEnd"/>
      <w:r>
        <w:rPr>
          <w:rFonts w:ascii="GHEA Grapalat" w:hAnsi="GHEA Grapalat" w:cs="Arial"/>
          <w:sz w:val="20"/>
          <w:szCs w:val="20"/>
          <w:lang w:val="es-ES"/>
        </w:rPr>
        <w:t>`</w:t>
      </w:r>
      <w:r>
        <w:rPr>
          <w:rFonts w:ascii="GHEA Grapalat" w:hAnsi="GHEA Grapalat" w:cs="Sylfaen"/>
          <w:sz w:val="22"/>
          <w:szCs w:val="22"/>
          <w:lang w:val="es-ES"/>
        </w:rPr>
        <w:t xml:space="preserve">  </w:t>
      </w:r>
    </w:p>
    <w:p w14:paraId="4A055D7F" w14:textId="77777777" w:rsidR="004E191A" w:rsidRDefault="004E191A" w:rsidP="004E191A">
      <w:pPr>
        <w:numPr>
          <w:ilvl w:val="0"/>
          <w:numId w:val="3"/>
        </w:numPr>
        <w:ind w:left="0" w:firstLine="720"/>
        <w:jc w:val="both"/>
        <w:rPr>
          <w:rFonts w:ascii="GHEA Grapalat" w:hAnsi="GHEA Grapalat" w:cs="Arial"/>
          <w:sz w:val="20"/>
          <w:szCs w:val="20"/>
          <w:lang w:val="es-ES"/>
        </w:rPr>
      </w:pP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տվել</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թույլ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տալու</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անբարեխիղճ մրցակցություն, </w:t>
      </w:r>
      <w:proofErr w:type="spellStart"/>
      <w:r>
        <w:rPr>
          <w:rFonts w:ascii="GHEA Grapalat" w:hAnsi="GHEA Grapalat" w:cs="Arial"/>
          <w:sz w:val="20"/>
          <w:szCs w:val="20"/>
          <w:lang w:val="es-ES"/>
        </w:rPr>
        <w:t>գերիշխող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դիրքի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չարաշահում</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հակամրցակցային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համաձայնություն</w:t>
      </w:r>
      <w:proofErr w:type="spellEnd"/>
      <w:r>
        <w:rPr>
          <w:rFonts w:ascii="GHEA Grapalat" w:hAnsi="GHEA Grapalat" w:cs="Arial"/>
          <w:sz w:val="20"/>
          <w:szCs w:val="20"/>
          <w:lang w:val="es-ES"/>
        </w:rPr>
        <w:t>,</w:t>
      </w:r>
    </w:p>
    <w:p w14:paraId="4AE0B325" w14:textId="77777777" w:rsidR="004E191A" w:rsidRDefault="004E191A" w:rsidP="004E191A">
      <w:pPr>
        <w:numPr>
          <w:ilvl w:val="0"/>
          <w:numId w:val="3"/>
        </w:numPr>
        <w:ind w:left="0" w:firstLine="720"/>
        <w:jc w:val="both"/>
        <w:rPr>
          <w:rFonts w:ascii="GHEA Grapalat" w:hAnsi="GHEA Grapalat"/>
          <w:sz w:val="22"/>
          <w:szCs w:val="22"/>
          <w:lang w:val="es-ES"/>
        </w:rPr>
      </w:pPr>
      <w:proofErr w:type="spellStart"/>
      <w:r>
        <w:rPr>
          <w:rFonts w:ascii="GHEA Grapalat" w:hAnsi="GHEA Grapalat" w:cs="Arial"/>
          <w:sz w:val="20"/>
          <w:szCs w:val="20"/>
          <w:lang w:val="es-ES"/>
        </w:rPr>
        <w:t>բացակայում</w:t>
      </w:r>
      <w:proofErr w:type="spellEnd"/>
      <w:r>
        <w:rPr>
          <w:rFonts w:ascii="GHEA Grapalat" w:hAnsi="GHEA Grapalat" w:cs="Arial"/>
          <w:sz w:val="20"/>
          <w:szCs w:val="20"/>
          <w:lang w:val="es-ES"/>
        </w:rPr>
        <w:t xml:space="preserve"> է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սահմանված</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r>
        <w:rPr>
          <w:rFonts w:ascii="GHEA Grapalat" w:hAnsi="GHEA Grapalat"/>
          <w:sz w:val="22"/>
          <w:szCs w:val="22"/>
          <w:lang w:val="es-ES"/>
        </w:rPr>
        <w:t xml:space="preserve"> </w:t>
      </w:r>
    </w:p>
    <w:p w14:paraId="29455C66" w14:textId="77777777" w:rsidR="004E191A" w:rsidRDefault="004E191A" w:rsidP="004E191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64F6733E"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փոխկապակցված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անձանց</w:t>
      </w:r>
      <w:proofErr w:type="spellEnd"/>
      <w:r>
        <w:rPr>
          <w:rFonts w:ascii="GHEA Grapalat" w:hAnsi="GHEA Grapalat" w:cs="Arial"/>
          <w:sz w:val="20"/>
          <w:szCs w:val="20"/>
          <w:lang w:val="es-ES"/>
        </w:rPr>
        <w:t xml:space="preserve"> և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5DB00895" w14:textId="77777777" w:rsidR="004E191A" w:rsidRDefault="004E191A" w:rsidP="004E191A">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45462E05" w14:textId="77777777" w:rsidR="004E191A" w:rsidRDefault="004E191A" w:rsidP="004E191A">
      <w:pPr>
        <w:jc w:val="both"/>
        <w:rPr>
          <w:rFonts w:ascii="GHEA Grapalat" w:hAnsi="GHEA Grapalat"/>
          <w:sz w:val="22"/>
          <w:szCs w:val="22"/>
          <w:u w:val="single"/>
          <w:lang w:val="es-ES"/>
        </w:rPr>
      </w:pPr>
      <w:proofErr w:type="spellStart"/>
      <w:r>
        <w:rPr>
          <w:rFonts w:ascii="GHEA Grapalat" w:hAnsi="GHEA Grapalat" w:cs="Arial"/>
          <w:sz w:val="20"/>
          <w:szCs w:val="20"/>
          <w:lang w:val="es-ES"/>
        </w:rPr>
        <w:t>կողմից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հիմնադրված</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ավելի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քան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հիսուն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տոկոս</w:t>
      </w:r>
      <w:proofErr w:type="spellEnd"/>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w:t>
      </w:r>
      <w:proofErr w:type="spellStart"/>
      <w:r>
        <w:rPr>
          <w:rFonts w:ascii="GHEA Grapalat" w:hAnsi="GHEA Grapalat" w:cs="Arial"/>
          <w:sz w:val="20"/>
          <w:szCs w:val="20"/>
          <w:lang w:val="es-ES"/>
        </w:rPr>
        <w:t>ին</w:t>
      </w:r>
      <w:proofErr w:type="spellEnd"/>
    </w:p>
    <w:p w14:paraId="3060534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lastRenderedPageBreak/>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7A66AB7E" w14:textId="77777777" w:rsidR="004E191A" w:rsidRDefault="004E191A" w:rsidP="004E191A">
      <w:pPr>
        <w:jc w:val="both"/>
        <w:rPr>
          <w:rFonts w:ascii="GHEA Grapalat" w:hAnsi="GHEA Grapalat" w:cs="Arial"/>
          <w:sz w:val="20"/>
          <w:szCs w:val="20"/>
          <w:lang w:val="es-ES"/>
        </w:rPr>
      </w:pPr>
      <w:proofErr w:type="spellStart"/>
      <w:r>
        <w:rPr>
          <w:rFonts w:ascii="GHEA Grapalat" w:hAnsi="GHEA Grapalat" w:cs="Arial"/>
          <w:sz w:val="20"/>
          <w:szCs w:val="20"/>
          <w:lang w:val="es-ES"/>
        </w:rPr>
        <w:t>պատկանող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բաժնեմաս</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փայաբաժին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ունեցող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կազմակերպությունների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միաժամանակյա</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մասնակցության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դեպք</w:t>
      </w:r>
      <w:proofErr w:type="spellEnd"/>
      <w:r>
        <w:rPr>
          <w:rFonts w:ascii="GHEA Grapalat" w:hAnsi="GHEA Grapalat" w:cs="Arial"/>
          <w:sz w:val="20"/>
          <w:szCs w:val="20"/>
          <w:lang w:val="es-ES"/>
        </w:rPr>
        <w:t>:</w:t>
      </w:r>
    </w:p>
    <w:p w14:paraId="4FCDFA88" w14:textId="77777777" w:rsidR="004E191A" w:rsidRDefault="004E191A" w:rsidP="004E191A">
      <w:pPr>
        <w:jc w:val="both"/>
        <w:rPr>
          <w:rFonts w:ascii="GHEA Grapalat" w:hAnsi="GHEA Grapalat"/>
          <w:sz w:val="22"/>
          <w:szCs w:val="22"/>
          <w:u w:val="single"/>
          <w:lang w:val="hy-AM"/>
        </w:rPr>
      </w:pPr>
      <w:proofErr w:type="spellStart"/>
      <w:r>
        <w:rPr>
          <w:rFonts w:ascii="GHEA Grapalat" w:hAnsi="GHEA Grapalat" w:cs="Arial"/>
          <w:sz w:val="20"/>
          <w:szCs w:val="20"/>
          <w:lang w:val="es-ES"/>
        </w:rPr>
        <w:t>Ստորև</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ներկայացնում</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է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 xml:space="preserve">-ի </w:t>
      </w:r>
      <w:proofErr w:type="spellStart"/>
      <w:r>
        <w:rPr>
          <w:rFonts w:ascii="GHEA Grapalat" w:hAnsi="GHEA Grapalat" w:cs="Arial"/>
          <w:sz w:val="20"/>
          <w:szCs w:val="20"/>
          <w:lang w:val="es-ES"/>
        </w:rPr>
        <w:t>իրական</w:t>
      </w:r>
      <w:proofErr w:type="spellEnd"/>
      <w:r>
        <w:rPr>
          <w:rFonts w:ascii="GHEA Grapalat" w:hAnsi="GHEA Grapalat" w:cs="Arial"/>
          <w:sz w:val="20"/>
          <w:szCs w:val="20"/>
          <w:lang w:val="es-ES"/>
        </w:rPr>
        <w:t xml:space="preserve"> </w:t>
      </w:r>
      <w:r>
        <w:rPr>
          <w:rFonts w:ascii="GHEA Grapalat" w:hAnsi="GHEA Grapalat" w:cs="Arial"/>
          <w:sz w:val="20"/>
          <w:szCs w:val="20"/>
          <w:lang w:val="hy-AM"/>
        </w:rPr>
        <w:t xml:space="preserve"> շահառուների</w:t>
      </w:r>
    </w:p>
    <w:p w14:paraId="2C1113B1" w14:textId="77777777" w:rsidR="004E191A" w:rsidRDefault="004E191A" w:rsidP="004E191A">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hy-AM"/>
        </w:rPr>
        <w:t xml:space="preserve">         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262D3070" w14:textId="77777777" w:rsidR="004E191A" w:rsidRDefault="004E191A" w:rsidP="004E191A">
      <w:pPr>
        <w:jc w:val="both"/>
        <w:rPr>
          <w:rFonts w:ascii="GHEA Grapalat" w:hAnsi="GHEA Grapalat" w:cs="Sylfaen"/>
          <w:sz w:val="20"/>
          <w:lang w:val="es-ES"/>
        </w:rPr>
      </w:pPr>
    </w:p>
    <w:p w14:paraId="2EA808F0" w14:textId="77777777" w:rsidR="004E191A" w:rsidRDefault="004E191A" w:rsidP="004E191A">
      <w:pPr>
        <w:ind w:left="-142" w:firstLine="284"/>
        <w:jc w:val="both"/>
        <w:rPr>
          <w:rFonts w:ascii="GHEA Grapalat" w:hAnsi="GHEA Grapalat" w:cs="Sylfaen"/>
          <w:sz w:val="20"/>
          <w:lang w:val="es-ES"/>
        </w:rPr>
      </w:pPr>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վերաբերյալ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տեղեկություններ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պարունակող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կայքէջի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հղումը</w:t>
      </w:r>
      <w:proofErr w:type="spellEnd"/>
      <w:r>
        <w:rPr>
          <w:rFonts w:ascii="GHEA Grapalat" w:hAnsi="GHEA Grapalat" w:cs="Arial"/>
          <w:sz w:val="20"/>
          <w:szCs w:val="20"/>
          <w:lang w:val="es-ES"/>
        </w:rPr>
        <w:t>՝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p>
    <w:p w14:paraId="7F6BA744" w14:textId="77777777" w:rsidR="004E191A" w:rsidRDefault="004E191A" w:rsidP="004E191A">
      <w:pPr>
        <w:jc w:val="right"/>
        <w:rPr>
          <w:rFonts w:ascii="GHEA Grapalat" w:hAnsi="GHEA Grapalat"/>
          <w:sz w:val="10"/>
          <w:szCs w:val="10"/>
          <w:lang w:val="es-ES"/>
        </w:rPr>
      </w:pPr>
    </w:p>
    <w:p w14:paraId="5FFCD1DD" w14:textId="77777777" w:rsidR="004E191A" w:rsidRDefault="004E191A" w:rsidP="004E191A">
      <w:pPr>
        <w:ind w:firstLine="708"/>
        <w:jc w:val="both"/>
        <w:rPr>
          <w:rFonts w:ascii="GHEA Grapalat" w:hAnsi="GHEA Grapalat"/>
          <w:sz w:val="20"/>
          <w:lang w:val="es-ES"/>
        </w:rPr>
      </w:pPr>
      <w:proofErr w:type="spellStart"/>
      <w:r>
        <w:rPr>
          <w:rFonts w:ascii="GHEA Grapalat" w:hAnsi="GHEA Grapalat"/>
          <w:sz w:val="20"/>
          <w:lang w:val="es-ES"/>
        </w:rPr>
        <w:t>Կից</w:t>
      </w:r>
      <w:proofErr w:type="spellEnd"/>
      <w:r>
        <w:rPr>
          <w:rFonts w:ascii="GHEA Grapalat" w:hAnsi="GHEA Grapalat"/>
          <w:sz w:val="20"/>
          <w:lang w:val="es-ES"/>
        </w:rPr>
        <w:t xml:space="preserve"> </w:t>
      </w:r>
      <w:proofErr w:type="spellStart"/>
      <w:r>
        <w:rPr>
          <w:rFonts w:ascii="GHEA Grapalat" w:hAnsi="GHEA Grapalat"/>
          <w:sz w:val="20"/>
          <w:lang w:val="es-ES"/>
        </w:rPr>
        <w:t>ներկայացվում</w:t>
      </w:r>
      <w:proofErr w:type="spellEnd"/>
      <w:r>
        <w:rPr>
          <w:rFonts w:ascii="GHEA Grapalat" w:hAnsi="GHEA Grapalat"/>
          <w:sz w:val="20"/>
          <w:lang w:val="es-ES"/>
        </w:rPr>
        <w:t xml:space="preserve"> է </w:t>
      </w:r>
      <w:proofErr w:type="spellStart"/>
      <w:r>
        <w:rPr>
          <w:rFonts w:ascii="GHEA Grapalat" w:hAnsi="GHEA Grapalat"/>
          <w:sz w:val="20"/>
          <w:lang w:val="es-ES"/>
        </w:rPr>
        <w:t>հրավերին</w:t>
      </w:r>
      <w:proofErr w:type="spellEnd"/>
      <w:r>
        <w:rPr>
          <w:rFonts w:ascii="GHEA Grapalat" w:hAnsi="GHEA Grapalat"/>
          <w:sz w:val="20"/>
          <w:lang w:val="es-ES"/>
        </w:rPr>
        <w:t xml:space="preserve"> </w:t>
      </w:r>
      <w:proofErr w:type="spellStart"/>
      <w:r>
        <w:rPr>
          <w:rFonts w:ascii="GHEA Grapalat" w:hAnsi="GHEA Grapalat"/>
          <w:sz w:val="20"/>
          <w:lang w:val="es-ES"/>
        </w:rPr>
        <w:t>կցված</w:t>
      </w:r>
      <w:proofErr w:type="spellEnd"/>
      <w:r>
        <w:rPr>
          <w:rFonts w:ascii="GHEA Grapalat" w:hAnsi="GHEA Grapalat"/>
          <w:sz w:val="20"/>
          <w:lang w:val="es-ES"/>
        </w:rPr>
        <w:t xml:space="preserve"> </w:t>
      </w:r>
      <w:proofErr w:type="spellStart"/>
      <w:r>
        <w:rPr>
          <w:rFonts w:ascii="GHEA Grapalat" w:hAnsi="GHEA Grapalat"/>
          <w:sz w:val="20"/>
          <w:lang w:val="es-ES"/>
        </w:rPr>
        <w:t>նախագծային</w:t>
      </w:r>
      <w:proofErr w:type="spellEnd"/>
      <w:r>
        <w:rPr>
          <w:rFonts w:ascii="GHEA Grapalat" w:hAnsi="GHEA Grapalat"/>
          <w:sz w:val="20"/>
          <w:lang w:val="es-ES"/>
        </w:rPr>
        <w:t xml:space="preserve"> </w:t>
      </w:r>
      <w:proofErr w:type="spellStart"/>
      <w:r>
        <w:rPr>
          <w:rFonts w:ascii="GHEA Grapalat" w:hAnsi="GHEA Grapalat"/>
          <w:sz w:val="20"/>
          <w:lang w:val="es-ES"/>
        </w:rPr>
        <w:t>փաստաթղթերով</w:t>
      </w:r>
      <w:proofErr w:type="spellEnd"/>
      <w:r>
        <w:rPr>
          <w:rFonts w:ascii="GHEA Grapalat" w:hAnsi="GHEA Grapalat"/>
          <w:sz w:val="20"/>
          <w:lang w:val="es-ES"/>
        </w:rPr>
        <w:t xml:space="preserve"> </w:t>
      </w:r>
      <w:proofErr w:type="spellStart"/>
      <w:r>
        <w:rPr>
          <w:rFonts w:ascii="GHEA Grapalat" w:hAnsi="GHEA Grapalat"/>
          <w:sz w:val="20"/>
          <w:lang w:val="es-ES"/>
        </w:rPr>
        <w:t>սահմանված</w:t>
      </w:r>
      <w:proofErr w:type="spellEnd"/>
      <w:r>
        <w:rPr>
          <w:rFonts w:ascii="GHEA Grapalat" w:hAnsi="GHEA Grapalat"/>
          <w:sz w:val="20"/>
          <w:lang w:val="es-ES"/>
        </w:rPr>
        <w:t xml:space="preserve"> </w:t>
      </w:r>
      <w:proofErr w:type="spellStart"/>
      <w:r>
        <w:rPr>
          <w:rFonts w:ascii="GHEA Grapalat" w:hAnsi="GHEA Grapalat"/>
          <w:sz w:val="20"/>
          <w:lang w:val="es-ES"/>
        </w:rPr>
        <w:t>տեխնիկական</w:t>
      </w:r>
      <w:proofErr w:type="spellEnd"/>
      <w:r>
        <w:rPr>
          <w:rFonts w:ascii="GHEA Grapalat" w:hAnsi="GHEA Grapalat"/>
          <w:sz w:val="20"/>
          <w:lang w:val="es-ES"/>
        </w:rPr>
        <w:t xml:space="preserve"> </w:t>
      </w:r>
      <w:proofErr w:type="spellStart"/>
      <w:r>
        <w:rPr>
          <w:rFonts w:ascii="GHEA Grapalat" w:hAnsi="GHEA Grapalat"/>
          <w:sz w:val="20"/>
          <w:lang w:val="es-ES"/>
        </w:rPr>
        <w:t>բնութագրերին</w:t>
      </w:r>
      <w:proofErr w:type="spellEnd"/>
      <w:r>
        <w:rPr>
          <w:rFonts w:ascii="GHEA Grapalat" w:hAnsi="GHEA Grapalat"/>
          <w:sz w:val="20"/>
          <w:lang w:val="es-ES"/>
        </w:rPr>
        <w:t xml:space="preserve"> </w:t>
      </w:r>
      <w:proofErr w:type="spellStart"/>
      <w:r>
        <w:rPr>
          <w:rFonts w:ascii="GHEA Grapalat" w:hAnsi="GHEA Grapalat"/>
          <w:sz w:val="20"/>
          <w:lang w:val="es-ES"/>
        </w:rPr>
        <w:t>համապատասխանող</w:t>
      </w:r>
      <w:proofErr w:type="spellEnd"/>
      <w:r>
        <w:rPr>
          <w:rFonts w:ascii="GHEA Grapalat" w:hAnsi="GHEA Grapalat"/>
          <w:sz w:val="20"/>
          <w:lang w:val="es-ES"/>
        </w:rPr>
        <w:t xml:space="preserve"> </w:t>
      </w:r>
      <w:r>
        <w:rPr>
          <w:rFonts w:ascii="GHEA Grapalat" w:hAnsi="GHEA Grapalat"/>
          <w:sz w:val="20"/>
          <w:lang w:val="hy-AM"/>
        </w:rPr>
        <w:t xml:space="preserve">նյութերի և </w:t>
      </w:r>
      <w:r>
        <w:rPr>
          <w:rFonts w:ascii="GHEA Grapalat" w:hAnsi="GHEA Grapalat"/>
          <w:sz w:val="20"/>
          <w:lang w:val="es-ES"/>
        </w:rPr>
        <w:t>(</w:t>
      </w:r>
      <w:r>
        <w:rPr>
          <w:rFonts w:ascii="GHEA Grapalat" w:hAnsi="GHEA Grapalat"/>
          <w:sz w:val="20"/>
          <w:lang w:val="hy-AM"/>
        </w:rPr>
        <w:t>կամ</w:t>
      </w:r>
      <w:r>
        <w:rPr>
          <w:rFonts w:ascii="GHEA Grapalat" w:hAnsi="GHEA Grapalat"/>
          <w:sz w:val="20"/>
          <w:lang w:val="es-ES"/>
        </w:rPr>
        <w:t>)</w:t>
      </w:r>
      <w:r>
        <w:rPr>
          <w:rFonts w:ascii="GHEA Grapalat" w:hAnsi="GHEA Grapalat"/>
          <w:sz w:val="20"/>
          <w:lang w:val="hy-AM"/>
        </w:rPr>
        <w:t xml:space="preserve"> </w:t>
      </w:r>
      <w:proofErr w:type="spellStart"/>
      <w:r>
        <w:rPr>
          <w:rFonts w:ascii="GHEA Grapalat" w:hAnsi="GHEA Grapalat"/>
          <w:sz w:val="20"/>
          <w:lang w:val="es-ES"/>
        </w:rPr>
        <w:t>սարքերի</w:t>
      </w:r>
      <w:proofErr w:type="spellEnd"/>
      <w:r>
        <w:rPr>
          <w:rFonts w:ascii="GHEA Grapalat" w:hAnsi="GHEA Grapalat"/>
          <w:sz w:val="20"/>
          <w:lang w:val="es-ES"/>
        </w:rPr>
        <w:t xml:space="preserve"> </w:t>
      </w:r>
      <w:r>
        <w:rPr>
          <w:rFonts w:ascii="GHEA Grapalat" w:hAnsi="GHEA Grapalat"/>
          <w:sz w:val="20"/>
          <w:lang w:val="hy-AM"/>
        </w:rPr>
        <w:t>ու</w:t>
      </w:r>
      <w:r>
        <w:rPr>
          <w:rFonts w:ascii="GHEA Grapalat" w:hAnsi="GHEA Grapalat"/>
          <w:sz w:val="20"/>
          <w:lang w:val="es-ES"/>
        </w:rPr>
        <w:t xml:space="preserve"> </w:t>
      </w:r>
      <w:proofErr w:type="spellStart"/>
      <w:r>
        <w:rPr>
          <w:rFonts w:ascii="GHEA Grapalat" w:hAnsi="GHEA Grapalat"/>
          <w:sz w:val="20"/>
          <w:lang w:val="es-ES"/>
        </w:rPr>
        <w:t>սարքավորումների</w:t>
      </w:r>
      <w:proofErr w:type="spellEnd"/>
      <w:r>
        <w:rPr>
          <w:rFonts w:ascii="GHEA Grapalat" w:hAnsi="GHEA Grapalat"/>
          <w:sz w:val="20"/>
          <w:lang w:val="es-ES"/>
        </w:rPr>
        <w:t xml:space="preserve"> </w:t>
      </w:r>
      <w:r>
        <w:rPr>
          <w:rFonts w:ascii="GHEA Grapalat" w:hAnsi="GHEA Grapalat"/>
          <w:sz w:val="20"/>
          <w:lang w:val="hy-AM"/>
        </w:rPr>
        <w:t>տեղադրման պարտավորության մասին հավաստումը</w:t>
      </w:r>
      <w:r>
        <w:rPr>
          <w:rFonts w:ascii="GHEA Grapalat" w:hAnsi="GHEA Grapalat"/>
          <w:sz w:val="20"/>
          <w:lang w:val="es-ES"/>
        </w:rPr>
        <w:t>:***</w:t>
      </w:r>
    </w:p>
    <w:p w14:paraId="010BF65D" w14:textId="77777777" w:rsidR="004E191A" w:rsidRDefault="004E191A" w:rsidP="004E191A">
      <w:pPr>
        <w:ind w:firstLine="708"/>
        <w:jc w:val="both"/>
        <w:rPr>
          <w:rFonts w:ascii="GHEA Grapalat" w:hAnsi="GHEA Grapalat"/>
          <w:sz w:val="20"/>
          <w:lang w:val="es-ES"/>
        </w:rPr>
      </w:pPr>
    </w:p>
    <w:p w14:paraId="42F6F08D" w14:textId="77777777" w:rsidR="004E191A" w:rsidRDefault="004E191A" w:rsidP="004E191A">
      <w:pPr>
        <w:ind w:firstLine="708"/>
        <w:jc w:val="both"/>
        <w:rPr>
          <w:rFonts w:ascii="GHEA Grapalat" w:hAnsi="GHEA Grapalat"/>
          <w:sz w:val="20"/>
          <w:lang w:val="es-ES"/>
        </w:rPr>
      </w:pPr>
    </w:p>
    <w:p w14:paraId="167735DB" w14:textId="77777777" w:rsidR="004E191A" w:rsidRDefault="004E191A" w:rsidP="004E191A">
      <w:pPr>
        <w:ind w:firstLine="708"/>
        <w:jc w:val="both"/>
        <w:rPr>
          <w:rFonts w:ascii="GHEA Grapalat" w:hAnsi="GHEA Grapalat"/>
          <w:sz w:val="20"/>
          <w:lang w:val="es-ES"/>
        </w:rPr>
      </w:pPr>
    </w:p>
    <w:p w14:paraId="7659CF53" w14:textId="77777777" w:rsidR="004E191A" w:rsidRDefault="004E191A" w:rsidP="004E191A">
      <w:pPr>
        <w:jc w:val="both"/>
        <w:rPr>
          <w:del w:id="8" w:author="Sergey Shahnazaryan" w:date="2024-02-09T10:38:00Z"/>
          <w:rFonts w:ascii="GHEA Grapalat" w:hAnsi="GHEA Grapalat"/>
          <w:sz w:val="20"/>
          <w:lang w:val="es-ES"/>
        </w:rPr>
      </w:pPr>
    </w:p>
    <w:p w14:paraId="6E7388E7" w14:textId="77777777" w:rsidR="004E191A" w:rsidRDefault="004E191A" w:rsidP="004E191A">
      <w:pPr>
        <w:jc w:val="both"/>
        <w:rPr>
          <w:rFonts w:ascii="GHEA Grapalat" w:hAnsi="GHEA Grapalat"/>
          <w:sz w:val="20"/>
          <w:lang w:val="es-ES"/>
        </w:rPr>
      </w:pPr>
    </w:p>
    <w:p w14:paraId="6157F988" w14:textId="77777777" w:rsidR="004E191A" w:rsidRDefault="004E191A" w:rsidP="004E191A">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070CBABD" w14:textId="77777777" w:rsidR="004E191A" w:rsidRDefault="004E191A" w:rsidP="004E191A">
      <w:pPr>
        <w:jc w:val="both"/>
        <w:rPr>
          <w:rFonts w:ascii="GHEA Grapalat" w:hAnsi="GHEA Grapalat" w:cs="Arial"/>
          <w:sz w:val="20"/>
          <w:vertAlign w:val="superscript"/>
          <w:lang w:val="es-ES"/>
        </w:rPr>
      </w:pPr>
    </w:p>
    <w:p w14:paraId="0E64A075" w14:textId="77777777" w:rsidR="004E191A" w:rsidRDefault="004E191A" w:rsidP="004E191A">
      <w:pPr>
        <w:jc w:val="both"/>
        <w:rPr>
          <w:rFonts w:ascii="GHEA Grapalat" w:hAnsi="GHEA Grapalat"/>
          <w:sz w:val="20"/>
          <w:lang w:val="hy-AM"/>
        </w:rPr>
      </w:pPr>
      <w:r>
        <w:rPr>
          <w:rFonts w:ascii="GHEA Grapalat" w:hAnsi="GHEA Grapalat"/>
          <w:sz w:val="20"/>
          <w:lang w:val="hy-AM"/>
        </w:rPr>
        <w:t xml:space="preserve">    </w:t>
      </w:r>
    </w:p>
    <w:p w14:paraId="456C5A08" w14:textId="77777777" w:rsidR="004E191A" w:rsidRDefault="004E191A" w:rsidP="004E191A">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14:paraId="68C6C137" w14:textId="77777777" w:rsidR="004E191A" w:rsidRDefault="004E191A" w:rsidP="00E26669">
      <w:pPr>
        <w:pStyle w:val="NormalWeb"/>
      </w:pPr>
    </w:p>
    <w:p w14:paraId="2BEF52CB" w14:textId="77777777" w:rsidR="004E191A" w:rsidRDefault="004E191A" w:rsidP="00E26669">
      <w:pPr>
        <w:pStyle w:val="NormalWeb"/>
      </w:pPr>
    </w:p>
    <w:p w14:paraId="1747FA3C" w14:textId="77777777" w:rsidR="004E191A" w:rsidRDefault="004E191A" w:rsidP="004E191A">
      <w:pPr>
        <w:jc w:val="both"/>
        <w:rPr>
          <w:rFonts w:ascii="GHEA Grapalat" w:hAnsi="GHEA Grapalat"/>
          <w:i/>
          <w:sz w:val="18"/>
          <w:szCs w:val="18"/>
          <w:lang w:val="hy-AM" w:eastAsia="ru-RU"/>
        </w:rPr>
      </w:pPr>
      <w:r>
        <w:rPr>
          <w:rFonts w:ascii="GHEA Grapalat" w:hAnsi="GHEA Grapalat"/>
          <w:i/>
          <w:sz w:val="18"/>
          <w:szCs w:val="18"/>
          <w:lang w:val="hy-AM"/>
        </w:rPr>
        <w:t>*</w:t>
      </w:r>
      <w:r>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3F578406" w14:textId="77777777" w:rsidR="004E191A" w:rsidRDefault="004E191A" w:rsidP="004E191A">
      <w:pPr>
        <w:jc w:val="both"/>
        <w:rPr>
          <w:rFonts w:ascii="GHEA Grapalat" w:hAnsi="GHEA Grapalat"/>
          <w:i/>
          <w:sz w:val="18"/>
          <w:szCs w:val="18"/>
          <w:lang w:val="hy-AM" w:eastAsia="ru-RU"/>
        </w:rPr>
      </w:pPr>
      <w:r>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Pr>
          <w:rFonts w:ascii="Calibri" w:hAnsi="Calibri" w:cs="Calibri"/>
          <w:i/>
          <w:sz w:val="18"/>
          <w:szCs w:val="18"/>
          <w:lang w:val="hy-AM" w:eastAsia="ru-RU"/>
        </w:rPr>
        <w:t> </w:t>
      </w:r>
      <w:r>
        <w:rPr>
          <w:rFonts w:ascii="GHEA Grapalat" w:hAnsi="GHEA Grapalat" w:cs="GHEA Grapalat"/>
          <w:i/>
          <w:sz w:val="18"/>
          <w:szCs w:val="18"/>
          <w:lang w:val="hy-AM" w:eastAsia="ru-RU"/>
        </w:rPr>
        <w:t>մասին»</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օրենքի</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համաձայն՝</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իրավաբանական</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անձանց</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պետական</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ռեգիստրի</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գործակալությունում</w:t>
      </w:r>
      <w:r>
        <w:rPr>
          <w:rFonts w:ascii="GHEA Grapalat" w:hAnsi="GHEA Grapalat"/>
          <w:i/>
          <w:sz w:val="18"/>
          <w:szCs w:val="18"/>
          <w:lang w:val="hy-AM" w:eastAsia="ru-RU"/>
        </w:rPr>
        <w:t xml:space="preserve"> </w:t>
      </w:r>
      <w:r>
        <w:rPr>
          <w:rFonts w:ascii="GHEA Grapalat" w:hAnsi="GHEA Grapalat" w:cs="GHEA Grapalat"/>
          <w:i/>
          <w:sz w:val="18"/>
          <w:szCs w:val="18"/>
          <w:lang w:val="hy-AM" w:eastAsia="ru-RU"/>
        </w:rPr>
        <w:t>գրանցած՝</w:t>
      </w:r>
      <w:r>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p>
    <w:p w14:paraId="1B70A4D0" w14:textId="77777777" w:rsidR="004E191A" w:rsidRDefault="004E191A" w:rsidP="004E191A">
      <w:pPr>
        <w:jc w:val="both"/>
        <w:rPr>
          <w:rFonts w:ascii="GHEA Grapalat" w:hAnsi="GHEA Grapalat"/>
          <w:i/>
          <w:sz w:val="18"/>
          <w:szCs w:val="18"/>
          <w:lang w:val="hy-AM" w:eastAsia="ru-RU"/>
        </w:rPr>
      </w:pPr>
      <w:r>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4B6F6FBE" w14:textId="77777777" w:rsidR="004E191A" w:rsidRDefault="004E191A" w:rsidP="00E26669">
      <w:pPr>
        <w:pStyle w:val="NormalWeb"/>
      </w:pPr>
      <w:r>
        <w:t xml:space="preserve"> -եթե մասնակիցը անհատ ձեռնարկատեր  է կամ ֆիզիկական անձ, ապա իրական շահառուների վերաբերյալ տեղեկատվություն չի ներկայացնում:</w:t>
      </w:r>
    </w:p>
    <w:p w14:paraId="0D1E9E00" w14:textId="77777777" w:rsidR="004E191A" w:rsidRDefault="004E191A" w:rsidP="004E191A">
      <w:pPr>
        <w:jc w:val="both"/>
        <w:rPr>
          <w:rFonts w:ascii="GHEA Grapalat" w:hAnsi="GHEA Grapalat" w:cs="Sylfaen"/>
          <w:sz w:val="18"/>
          <w:szCs w:val="18"/>
          <w:lang w:val="hy-AM"/>
        </w:rPr>
      </w:pPr>
      <w:r>
        <w:rPr>
          <w:rFonts w:ascii="GHEA Grapalat" w:hAnsi="GHEA Grapalat"/>
          <w:i/>
          <w:sz w:val="18"/>
          <w:szCs w:val="18"/>
          <w:lang w:val="af-ZA" w:eastAsia="ru-RU"/>
        </w:rPr>
        <w:t xml:space="preserve">*** </w:t>
      </w:r>
      <w:r>
        <w:rPr>
          <w:rFonts w:ascii="GHEA Grapalat" w:hAnsi="GHEA Grapalat"/>
          <w:i/>
          <w:sz w:val="18"/>
          <w:szCs w:val="18"/>
          <w:lang w:val="hy-AM" w:eastAsia="ru-RU"/>
        </w:rPr>
        <w:t>պարբերությունը</w:t>
      </w:r>
      <w:r>
        <w:rPr>
          <w:rFonts w:ascii="GHEA Grapalat" w:hAnsi="GHEA Grapalat"/>
          <w:i/>
          <w:sz w:val="18"/>
          <w:szCs w:val="18"/>
          <w:lang w:val="af-ZA" w:eastAsia="ru-RU"/>
        </w:rPr>
        <w:t xml:space="preserve"> </w:t>
      </w:r>
      <w:r>
        <w:rPr>
          <w:rFonts w:ascii="GHEA Grapalat" w:hAnsi="GHEA Grapalat"/>
          <w:i/>
          <w:sz w:val="18"/>
          <w:szCs w:val="18"/>
          <w:lang w:val="hy-AM" w:eastAsia="ru-RU"/>
        </w:rPr>
        <w:t>և</w:t>
      </w:r>
      <w:r>
        <w:rPr>
          <w:rFonts w:ascii="GHEA Grapalat" w:hAnsi="GHEA Grapalat"/>
          <w:i/>
          <w:sz w:val="18"/>
          <w:szCs w:val="18"/>
          <w:lang w:val="af-ZA" w:eastAsia="ru-RU"/>
        </w:rPr>
        <w:t xml:space="preserve"> </w:t>
      </w:r>
      <w:r>
        <w:rPr>
          <w:rFonts w:ascii="GHEA Grapalat" w:hAnsi="GHEA Grapalat"/>
          <w:i/>
          <w:sz w:val="18"/>
          <w:szCs w:val="18"/>
          <w:lang w:val="hy-AM" w:eastAsia="ru-RU"/>
        </w:rPr>
        <w:t>հավելված</w:t>
      </w:r>
      <w:r>
        <w:rPr>
          <w:rFonts w:ascii="GHEA Grapalat" w:hAnsi="GHEA Grapalat"/>
          <w:i/>
          <w:sz w:val="18"/>
          <w:szCs w:val="18"/>
          <w:lang w:val="af-ZA" w:eastAsia="ru-RU"/>
        </w:rPr>
        <w:t xml:space="preserve"> 1.1 </w:t>
      </w:r>
      <w:r>
        <w:rPr>
          <w:rFonts w:ascii="GHEA Grapalat" w:hAnsi="GHEA Grapalat"/>
          <w:i/>
          <w:sz w:val="18"/>
          <w:szCs w:val="18"/>
          <w:lang w:val="hy-AM" w:eastAsia="ru-RU"/>
        </w:rPr>
        <w:t>հանվում</w:t>
      </w:r>
      <w:r>
        <w:rPr>
          <w:rFonts w:ascii="GHEA Grapalat" w:hAnsi="GHEA Grapalat"/>
          <w:i/>
          <w:sz w:val="18"/>
          <w:szCs w:val="18"/>
          <w:lang w:val="af-ZA" w:eastAsia="ru-RU"/>
        </w:rPr>
        <w:t xml:space="preserve"> </w:t>
      </w:r>
      <w:r>
        <w:rPr>
          <w:rFonts w:ascii="GHEA Grapalat" w:hAnsi="GHEA Grapalat"/>
          <w:i/>
          <w:sz w:val="18"/>
          <w:szCs w:val="18"/>
          <w:lang w:val="hy-AM" w:eastAsia="ru-RU"/>
        </w:rPr>
        <w:t>են</w:t>
      </w:r>
      <w:r>
        <w:rPr>
          <w:rFonts w:ascii="GHEA Grapalat" w:hAnsi="GHEA Grapalat"/>
          <w:i/>
          <w:sz w:val="18"/>
          <w:szCs w:val="18"/>
          <w:lang w:val="af-ZA" w:eastAsia="ru-RU"/>
        </w:rPr>
        <w:t xml:space="preserve">, </w:t>
      </w:r>
      <w:r>
        <w:rPr>
          <w:rFonts w:ascii="GHEA Grapalat" w:hAnsi="GHEA Grapalat"/>
          <w:i/>
          <w:sz w:val="18"/>
          <w:szCs w:val="18"/>
          <w:lang w:val="hy-AM" w:eastAsia="ru-RU"/>
        </w:rPr>
        <w:t>եթե</w:t>
      </w:r>
      <w:r>
        <w:rPr>
          <w:rFonts w:ascii="GHEA Grapalat" w:hAnsi="GHEA Grapalat"/>
          <w:i/>
          <w:sz w:val="18"/>
          <w:szCs w:val="18"/>
          <w:lang w:val="af-ZA" w:eastAsia="ru-RU"/>
        </w:rPr>
        <w:t xml:space="preserve"> </w:t>
      </w:r>
      <w:r>
        <w:rPr>
          <w:rFonts w:ascii="GHEA Grapalat" w:hAnsi="GHEA Grapalat"/>
          <w:i/>
          <w:sz w:val="18"/>
          <w:szCs w:val="18"/>
          <w:lang w:val="hy-AM" w:eastAsia="ru-RU"/>
        </w:rPr>
        <w:t>գնման</w:t>
      </w:r>
      <w:r>
        <w:rPr>
          <w:rFonts w:ascii="GHEA Grapalat" w:hAnsi="GHEA Grapalat"/>
          <w:i/>
          <w:sz w:val="18"/>
          <w:szCs w:val="18"/>
          <w:lang w:val="af-ZA" w:eastAsia="ru-RU"/>
        </w:rPr>
        <w:t xml:space="preserve"> </w:t>
      </w:r>
      <w:r>
        <w:rPr>
          <w:rFonts w:ascii="GHEA Grapalat" w:hAnsi="GHEA Grapalat"/>
          <w:i/>
          <w:sz w:val="18"/>
          <w:szCs w:val="18"/>
          <w:lang w:val="hy-AM" w:eastAsia="ru-RU"/>
        </w:rPr>
        <w:t>առարկան</w:t>
      </w:r>
      <w:r>
        <w:rPr>
          <w:rFonts w:ascii="GHEA Grapalat" w:hAnsi="GHEA Grapalat"/>
          <w:i/>
          <w:sz w:val="18"/>
          <w:szCs w:val="18"/>
          <w:lang w:val="af-ZA" w:eastAsia="ru-RU"/>
        </w:rPr>
        <w:t xml:space="preserve"> </w:t>
      </w:r>
      <w:r>
        <w:rPr>
          <w:rFonts w:ascii="GHEA Grapalat" w:hAnsi="GHEA Grapalat"/>
          <w:i/>
          <w:sz w:val="18"/>
          <w:szCs w:val="18"/>
          <w:lang w:val="hy-AM" w:eastAsia="ru-RU"/>
        </w:rPr>
        <w:t>չի</w:t>
      </w:r>
      <w:r>
        <w:rPr>
          <w:rFonts w:ascii="GHEA Grapalat" w:hAnsi="GHEA Grapalat"/>
          <w:i/>
          <w:sz w:val="18"/>
          <w:szCs w:val="18"/>
          <w:lang w:val="af-ZA" w:eastAsia="ru-RU"/>
        </w:rPr>
        <w:t xml:space="preserve"> </w:t>
      </w:r>
      <w:r>
        <w:rPr>
          <w:rFonts w:ascii="GHEA Grapalat" w:hAnsi="GHEA Grapalat"/>
          <w:i/>
          <w:sz w:val="18"/>
          <w:szCs w:val="18"/>
          <w:lang w:val="hy-AM" w:eastAsia="ru-RU"/>
        </w:rPr>
        <w:t>հանդիսանում</w:t>
      </w:r>
      <w:r>
        <w:rPr>
          <w:rFonts w:ascii="GHEA Grapalat" w:hAnsi="GHEA Grapalat"/>
          <w:i/>
          <w:sz w:val="18"/>
          <w:szCs w:val="18"/>
          <w:lang w:val="af-ZA" w:eastAsia="ru-RU"/>
        </w:rPr>
        <w:t xml:space="preserve"> </w:t>
      </w:r>
      <w:r>
        <w:rPr>
          <w:rFonts w:ascii="GHEA Grapalat" w:hAnsi="GHEA Grapalat"/>
          <w:i/>
          <w:sz w:val="18"/>
          <w:szCs w:val="18"/>
          <w:lang w:val="hy-AM" w:eastAsia="ru-RU"/>
        </w:rPr>
        <w:t>շինարարական</w:t>
      </w:r>
      <w:r>
        <w:rPr>
          <w:rFonts w:ascii="GHEA Grapalat" w:hAnsi="GHEA Grapalat"/>
          <w:i/>
          <w:sz w:val="18"/>
          <w:szCs w:val="18"/>
          <w:lang w:val="af-ZA" w:eastAsia="ru-RU"/>
        </w:rPr>
        <w:t xml:space="preserve"> </w:t>
      </w:r>
      <w:r>
        <w:rPr>
          <w:rFonts w:ascii="GHEA Grapalat" w:hAnsi="GHEA Grapalat"/>
          <w:i/>
          <w:sz w:val="18"/>
          <w:szCs w:val="18"/>
          <w:lang w:val="hy-AM" w:eastAsia="ru-RU"/>
        </w:rPr>
        <w:t>աշխատանքներ:</w:t>
      </w:r>
    </w:p>
    <w:p w14:paraId="6AA00E89" w14:textId="77777777" w:rsidR="004E191A" w:rsidRPr="00CE6D4A" w:rsidRDefault="004E191A" w:rsidP="00E26669">
      <w:pPr>
        <w:pStyle w:val="NormalWeb"/>
        <w:rPr>
          <w:lang w:val="af-ZA"/>
        </w:rPr>
      </w:pPr>
      <w:r>
        <w:br w:type="page"/>
      </w:r>
      <w:r>
        <w:lastRenderedPageBreak/>
        <w:t xml:space="preserve"> </w:t>
      </w:r>
    </w:p>
    <w:p w14:paraId="14127F04" w14:textId="77777777" w:rsidR="004E191A" w:rsidRDefault="004E191A" w:rsidP="00E26669">
      <w:pPr>
        <w:pStyle w:val="NormalWeb"/>
      </w:pPr>
    </w:p>
    <w:p w14:paraId="066EEA2E" w14:textId="77777777" w:rsidR="00D04B2E" w:rsidRDefault="00D04B2E" w:rsidP="00E26669">
      <w:pPr>
        <w:pStyle w:val="NormalWeb"/>
      </w:pPr>
    </w:p>
    <w:p w14:paraId="5F4698DC" w14:textId="77777777" w:rsidR="00D04B2E" w:rsidRDefault="00D04B2E" w:rsidP="00E26669">
      <w:pPr>
        <w:pStyle w:val="NormalWeb"/>
      </w:pPr>
    </w:p>
    <w:p w14:paraId="1C63391D" w14:textId="77777777" w:rsidR="00D04B2E" w:rsidRPr="00AD3BB8" w:rsidRDefault="00D04B2E" w:rsidP="00D04B2E">
      <w:pPr>
        <w:pStyle w:val="Heading3"/>
        <w:spacing w:line="240" w:lineRule="auto"/>
        <w:ind w:firstLine="567"/>
        <w:jc w:val="right"/>
        <w:rPr>
          <w:rFonts w:ascii="GHEA Grapalat" w:hAnsi="GHEA Grapalat" w:cs="Arial"/>
          <w:b/>
          <w:i w:val="0"/>
          <w:lang w:val="hy-AM"/>
        </w:rPr>
      </w:pPr>
      <w:r w:rsidRPr="00AD3BB8">
        <w:rPr>
          <w:rFonts w:ascii="GHEA Grapalat" w:hAnsi="GHEA Grapalat" w:cs="Sylfaen"/>
          <w:b/>
          <w:i w:val="0"/>
          <w:lang w:val="hy-AM"/>
        </w:rPr>
        <w:t>Հավելված</w:t>
      </w:r>
      <w:r w:rsidRPr="00AD3BB8">
        <w:rPr>
          <w:rFonts w:ascii="GHEA Grapalat" w:hAnsi="GHEA Grapalat" w:cs="Arial"/>
          <w:b/>
          <w:i w:val="0"/>
          <w:lang w:val="hy-AM"/>
        </w:rPr>
        <w:t xml:space="preserve"> 1.1</w:t>
      </w:r>
    </w:p>
    <w:p w14:paraId="2592D744" w14:textId="3DB47530" w:rsidR="00D04B2E" w:rsidRPr="00AD3BB8" w:rsidRDefault="00D04B2E" w:rsidP="00D04B2E">
      <w:pPr>
        <w:pStyle w:val="BodyTextIndent3"/>
        <w:spacing w:line="240" w:lineRule="auto"/>
        <w:jc w:val="right"/>
        <w:rPr>
          <w:rFonts w:ascii="GHEA Grapalat" w:hAnsi="GHEA Grapalat" w:cs="Arial"/>
          <w:b/>
          <w:lang w:val="hy-AM"/>
        </w:rPr>
      </w:pPr>
      <w:r w:rsidRPr="00D04B2E">
        <w:rPr>
          <w:rFonts w:ascii="GHEA Grapalat" w:hAnsi="GHEA Grapalat" w:cs="Sylfaen"/>
          <w:b/>
          <w:lang w:val="hy-AM"/>
        </w:rPr>
        <w:t>«ԵՔ-</w:t>
      </w:r>
      <w:r w:rsidRPr="00AD3BB8">
        <w:rPr>
          <w:rFonts w:ascii="GHEA Grapalat" w:hAnsi="GHEA Grapalat" w:cs="Sylfaen"/>
          <w:b/>
          <w:lang w:val="hy-AM"/>
        </w:rPr>
        <w:t>ԲՄԱՇՁԲ</w:t>
      </w:r>
      <w:r w:rsidRPr="00D04B2E">
        <w:rPr>
          <w:rFonts w:ascii="GHEA Grapalat" w:hAnsi="GHEA Grapalat" w:cs="Sylfaen"/>
          <w:b/>
          <w:lang w:val="hy-AM"/>
        </w:rPr>
        <w:t>-24/29»</w:t>
      </w:r>
      <w:r w:rsidRPr="00AD3BB8">
        <w:rPr>
          <w:rFonts w:ascii="GHEA Grapalat" w:hAnsi="GHEA Grapalat" w:cs="Sylfaen"/>
          <w:b/>
          <w:lang w:val="hy-AM"/>
        </w:rPr>
        <w:t>*</w:t>
      </w:r>
      <w:r w:rsidRPr="00D04B2E">
        <w:rPr>
          <w:rFonts w:ascii="GHEA Grapalat" w:hAnsi="GHEA Grapalat" w:cs="Sylfaen"/>
          <w:b/>
          <w:lang w:val="hy-AM"/>
        </w:rPr>
        <w:t xml:space="preserve">  </w:t>
      </w:r>
      <w:r w:rsidRPr="00AD3BB8">
        <w:rPr>
          <w:rFonts w:ascii="GHEA Grapalat" w:hAnsi="GHEA Grapalat" w:cs="Sylfaen"/>
          <w:b/>
          <w:lang w:val="hy-AM"/>
        </w:rPr>
        <w:t>ծածկագրով</w:t>
      </w:r>
    </w:p>
    <w:p w14:paraId="0D591B5B" w14:textId="77777777" w:rsidR="00D04B2E" w:rsidRPr="00AD3BB8" w:rsidRDefault="00D04B2E" w:rsidP="00D04B2E">
      <w:pPr>
        <w:pStyle w:val="BodyTextIndent3"/>
        <w:spacing w:line="240" w:lineRule="auto"/>
        <w:jc w:val="right"/>
        <w:rPr>
          <w:rFonts w:ascii="GHEA Grapalat" w:hAnsi="GHEA Grapalat" w:cs="Arial"/>
          <w:b/>
          <w:lang w:val="hy-AM"/>
        </w:rPr>
      </w:pPr>
      <w:r w:rsidRPr="00AD3BB8">
        <w:rPr>
          <w:rFonts w:ascii="GHEA Grapalat" w:hAnsi="GHEA Grapalat" w:cs="Sylfaen"/>
          <w:b/>
          <w:lang w:val="hy-AM"/>
        </w:rPr>
        <w:t>բաց</w:t>
      </w:r>
      <w:r w:rsidRPr="00AD3BB8">
        <w:rPr>
          <w:rFonts w:ascii="GHEA Grapalat" w:hAnsi="GHEA Grapalat" w:cs="Arial"/>
          <w:b/>
          <w:lang w:val="hy-AM"/>
        </w:rPr>
        <w:t xml:space="preserve"> մրցույթի </w:t>
      </w:r>
      <w:r w:rsidRPr="00AD3BB8">
        <w:rPr>
          <w:rFonts w:ascii="GHEA Grapalat" w:hAnsi="GHEA Grapalat" w:cs="Sylfaen"/>
          <w:b/>
          <w:lang w:val="hy-AM"/>
        </w:rPr>
        <w:t>հրավերի</w:t>
      </w:r>
    </w:p>
    <w:p w14:paraId="2E7B28C2" w14:textId="77777777" w:rsidR="00D04B2E" w:rsidRPr="00AD3BB8" w:rsidRDefault="00D04B2E" w:rsidP="00D04B2E">
      <w:pPr>
        <w:ind w:left="-66"/>
        <w:jc w:val="center"/>
        <w:rPr>
          <w:rFonts w:ascii="GHEA Grapalat" w:hAnsi="GHEA Grapalat"/>
          <w:b/>
          <w:lang w:val="hy-AM"/>
        </w:rPr>
      </w:pPr>
    </w:p>
    <w:p w14:paraId="45D764E1" w14:textId="77777777" w:rsidR="00D04B2E" w:rsidRPr="00AD3BB8" w:rsidRDefault="00D04B2E" w:rsidP="00D04B2E">
      <w:pPr>
        <w:pStyle w:val="Heading3"/>
        <w:spacing w:line="240" w:lineRule="auto"/>
        <w:ind w:firstLine="567"/>
        <w:jc w:val="left"/>
        <w:rPr>
          <w:rFonts w:ascii="GHEA Grapalat" w:hAnsi="GHEA Grapalat"/>
          <w:b/>
          <w:i w:val="0"/>
          <w:lang w:val="hy-AM"/>
        </w:rPr>
      </w:pPr>
    </w:p>
    <w:p w14:paraId="7345F3BC" w14:textId="77777777" w:rsidR="00D04B2E" w:rsidRPr="00AD3BB8" w:rsidRDefault="00D04B2E" w:rsidP="00D04B2E">
      <w:pPr>
        <w:pStyle w:val="Heading3"/>
        <w:spacing w:line="240" w:lineRule="auto"/>
        <w:ind w:firstLine="567"/>
        <w:rPr>
          <w:rFonts w:ascii="GHEA Grapalat" w:hAnsi="GHEA Grapalat"/>
          <w:b/>
          <w:i w:val="0"/>
          <w:lang w:val="hy-AM"/>
        </w:rPr>
      </w:pPr>
      <w:r w:rsidRPr="00AD3BB8">
        <w:rPr>
          <w:rFonts w:ascii="GHEA Grapalat" w:hAnsi="GHEA Grapalat"/>
          <w:b/>
          <w:i w:val="0"/>
          <w:lang w:val="hy-AM"/>
        </w:rPr>
        <w:t>ՀԱՎԱՍՏՈՒՄ</w:t>
      </w:r>
    </w:p>
    <w:p w14:paraId="5DA477FE" w14:textId="77777777" w:rsidR="00D04B2E" w:rsidRPr="00AD3BB8" w:rsidRDefault="00D04B2E" w:rsidP="00D04B2E">
      <w:pPr>
        <w:pStyle w:val="Heading3"/>
        <w:spacing w:line="240" w:lineRule="auto"/>
        <w:ind w:firstLine="567"/>
        <w:rPr>
          <w:rFonts w:ascii="GHEA Grapalat" w:hAnsi="GHEA Grapalat"/>
          <w:b/>
          <w:i w:val="0"/>
          <w:lang w:val="hy-AM"/>
        </w:rPr>
      </w:pPr>
      <w:r w:rsidRPr="00AD3BB8">
        <w:rPr>
          <w:rFonts w:ascii="GHEA Grapalat" w:hAnsi="GHEA Grapalat" w:cs="Sylfaen"/>
          <w:b/>
          <w:i w:val="0"/>
          <w:szCs w:val="24"/>
          <w:lang w:val="hy-AM"/>
        </w:rPr>
        <w:t>հրավերով սահմանված տեխնիկական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բնութագրերին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երաշխիքային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սպասարկման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պայմաններին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համապատասխանող</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նյութերի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և</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կամ</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ու</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սարքավորումների</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տեղադրման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պարտավորության</w:t>
      </w:r>
      <w:r w:rsidRPr="00AD3BB8">
        <w:rPr>
          <w:rFonts w:ascii="GHEA Grapalat" w:hAnsi="GHEA Grapalat" w:cs="Sylfaen"/>
          <w:b/>
          <w:i w:val="0"/>
          <w:szCs w:val="24"/>
          <w:lang w:val="af-ZA"/>
        </w:rPr>
        <w:t xml:space="preserve"> </w:t>
      </w:r>
      <w:r w:rsidRPr="00AD3BB8">
        <w:rPr>
          <w:rFonts w:ascii="GHEA Grapalat" w:hAnsi="GHEA Grapalat" w:cs="Sylfaen"/>
          <w:b/>
          <w:i w:val="0"/>
          <w:szCs w:val="24"/>
          <w:lang w:val="hy-AM"/>
        </w:rPr>
        <w:t>մասին</w:t>
      </w:r>
    </w:p>
    <w:p w14:paraId="099C3F7E" w14:textId="77777777" w:rsidR="00D04B2E" w:rsidRPr="00AD3BB8" w:rsidRDefault="00D04B2E" w:rsidP="00D04B2E">
      <w:pPr>
        <w:ind w:firstLine="567"/>
        <w:jc w:val="both"/>
        <w:rPr>
          <w:rFonts w:ascii="GHEA Grapalat" w:hAnsi="GHEA Grapalat" w:cs="Arial"/>
          <w:sz w:val="20"/>
          <w:szCs w:val="20"/>
          <w:u w:val="single"/>
          <w:lang w:val="es-ES"/>
        </w:rPr>
      </w:pPr>
    </w:p>
    <w:p w14:paraId="4A3C6DAF" w14:textId="77777777" w:rsidR="00D04B2E" w:rsidRPr="00AD3BB8" w:rsidRDefault="00D04B2E" w:rsidP="00D04B2E">
      <w:pPr>
        <w:ind w:firstLine="567"/>
        <w:jc w:val="both"/>
        <w:rPr>
          <w:rFonts w:ascii="GHEA Grapalat" w:hAnsi="GHEA Grapalat" w:cs="Arial"/>
          <w:sz w:val="20"/>
          <w:szCs w:val="20"/>
          <w:u w:val="single"/>
          <w:lang w:val="es-ES"/>
        </w:rPr>
      </w:pPr>
    </w:p>
    <w:p w14:paraId="0B48B329" w14:textId="748DDF45" w:rsidR="00D04B2E" w:rsidRPr="00AD3BB8" w:rsidRDefault="00D04B2E" w:rsidP="00D04B2E">
      <w:pPr>
        <w:ind w:firstLine="567"/>
        <w:jc w:val="both"/>
        <w:rPr>
          <w:rFonts w:ascii="GHEA Grapalat" w:hAnsi="GHEA Grapalat" w:cs="Arial"/>
          <w:sz w:val="20"/>
          <w:szCs w:val="20"/>
          <w:lang w:val="es-ES"/>
        </w:rPr>
      </w:pPr>
      <w:r w:rsidRPr="00AD3BB8">
        <w:rPr>
          <w:rFonts w:ascii="GHEA Grapalat" w:hAnsi="GHEA Grapalat"/>
          <w:sz w:val="22"/>
          <w:szCs w:val="22"/>
          <w:u w:val="single"/>
          <w:lang w:val="es-ES"/>
        </w:rPr>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t xml:space="preserve">   </w:t>
      </w:r>
      <w:r w:rsidRPr="00AD3BB8">
        <w:rPr>
          <w:rFonts w:ascii="GHEA Grapalat" w:hAnsi="GHEA Grapalat"/>
          <w:sz w:val="22"/>
          <w:szCs w:val="22"/>
          <w:u w:val="single"/>
          <w:lang w:val="es-ES"/>
        </w:rPr>
        <w:tab/>
      </w:r>
      <w:r w:rsidRPr="00AD3BB8">
        <w:rPr>
          <w:rFonts w:ascii="GHEA Grapalat" w:hAnsi="GHEA Grapalat"/>
          <w:sz w:val="22"/>
          <w:szCs w:val="22"/>
          <w:u w:val="single"/>
          <w:lang w:val="es-ES"/>
        </w:rPr>
        <w:tab/>
      </w:r>
      <w:r w:rsidRPr="00AD3BB8">
        <w:rPr>
          <w:rFonts w:ascii="GHEA Grapalat" w:hAnsi="GHEA Grapalat"/>
          <w:lang w:val="es-ES"/>
        </w:rPr>
        <w:t>-</w:t>
      </w:r>
      <w:r w:rsidRPr="00AD3BB8">
        <w:rPr>
          <w:rFonts w:ascii="GHEA Grapalat" w:hAnsi="GHEA Grapalat" w:cs="Sylfaen"/>
          <w:sz w:val="20"/>
          <w:szCs w:val="20"/>
          <w:lang w:val="es-ES"/>
        </w:rPr>
        <w:t>ն</w:t>
      </w:r>
      <w:r w:rsidRPr="00AD3BB8">
        <w:rPr>
          <w:rFonts w:ascii="GHEA Grapalat" w:hAnsi="GHEA Grapalat" w:cs="Arial"/>
          <w:sz w:val="20"/>
          <w:szCs w:val="20"/>
          <w:lang w:val="es-ES"/>
        </w:rPr>
        <w:t xml:space="preserve"> </w:t>
      </w:r>
      <w:proofErr w:type="spellStart"/>
      <w:r w:rsidRPr="00AD3BB8">
        <w:rPr>
          <w:rFonts w:ascii="GHEA Grapalat" w:hAnsi="GHEA Grapalat" w:cs="Sylfaen"/>
          <w:sz w:val="20"/>
          <w:szCs w:val="20"/>
          <w:lang w:val="es-ES"/>
        </w:rPr>
        <w:t>հավաստում</w:t>
      </w:r>
      <w:proofErr w:type="spellEnd"/>
      <w:r w:rsidRPr="00AD3BB8">
        <w:rPr>
          <w:rFonts w:ascii="GHEA Grapalat" w:hAnsi="GHEA Grapalat" w:cs="Arial"/>
          <w:sz w:val="20"/>
          <w:szCs w:val="20"/>
          <w:lang w:val="es-ES"/>
        </w:rPr>
        <w:t xml:space="preserve"> </w:t>
      </w:r>
      <w:r w:rsidRPr="00AD3BB8">
        <w:rPr>
          <w:rFonts w:ascii="GHEA Grapalat" w:hAnsi="GHEA Grapalat" w:cs="Sylfaen"/>
          <w:sz w:val="20"/>
          <w:szCs w:val="20"/>
          <w:lang w:val="es-ES"/>
        </w:rPr>
        <w:t>է</w:t>
      </w:r>
      <w:r w:rsidRPr="00AD3BB8">
        <w:rPr>
          <w:rFonts w:ascii="GHEA Grapalat" w:hAnsi="GHEA Grapalat" w:cs="Arial"/>
          <w:sz w:val="20"/>
          <w:szCs w:val="20"/>
          <w:lang w:val="es-ES"/>
        </w:rPr>
        <w:t xml:space="preserve">, </w:t>
      </w:r>
      <w:proofErr w:type="spellStart"/>
      <w:r w:rsidRPr="00AD3BB8">
        <w:rPr>
          <w:rFonts w:ascii="GHEA Grapalat" w:hAnsi="GHEA Grapalat" w:cs="Sylfaen"/>
          <w:sz w:val="20"/>
          <w:szCs w:val="20"/>
          <w:lang w:val="es-ES"/>
        </w:rPr>
        <w:t>որ</w:t>
      </w:r>
      <w:proofErr w:type="spellEnd"/>
      <w:r w:rsidRPr="00AD3BB8">
        <w:rPr>
          <w:rFonts w:ascii="GHEA Grapalat" w:hAnsi="GHEA Grapalat" w:cs="Sylfaen"/>
          <w:sz w:val="20"/>
          <w:szCs w:val="20"/>
          <w:lang w:val="hy-AM"/>
        </w:rPr>
        <w:t xml:space="preserve"> </w:t>
      </w:r>
      <w:r w:rsidRPr="00AD3BB8">
        <w:rPr>
          <w:rFonts w:ascii="GHEA Grapalat" w:hAnsi="GHEA Grapalat" w:cs="Arial"/>
          <w:sz w:val="20"/>
          <w:szCs w:val="20"/>
          <w:lang w:val="es-ES"/>
        </w:rPr>
        <w:t>«</w:t>
      </w:r>
      <w:r>
        <w:rPr>
          <w:rFonts w:ascii="GHEA Grapalat" w:hAnsi="GHEA Grapalat" w:cs="Arial"/>
          <w:sz w:val="20"/>
          <w:szCs w:val="20"/>
          <w:lang w:val="hy-AM"/>
        </w:rPr>
        <w:t>ԵՔ</w:t>
      </w:r>
      <w:r w:rsidRPr="00AD3BB8">
        <w:rPr>
          <w:rFonts w:ascii="GHEA Grapalat" w:hAnsi="GHEA Grapalat" w:cs="Arial"/>
          <w:sz w:val="20"/>
          <w:szCs w:val="20"/>
          <w:lang w:val="es-ES"/>
        </w:rPr>
        <w:t>-ԲԱՇՁԲ-</w:t>
      </w:r>
      <w:r>
        <w:rPr>
          <w:rFonts w:ascii="GHEA Grapalat" w:hAnsi="GHEA Grapalat" w:cs="Arial"/>
          <w:sz w:val="20"/>
          <w:szCs w:val="20"/>
          <w:lang w:val="hy-AM"/>
        </w:rPr>
        <w:t>24</w:t>
      </w:r>
      <w:r w:rsidRPr="00AD3BB8">
        <w:rPr>
          <w:rFonts w:ascii="GHEA Grapalat" w:hAnsi="GHEA Grapalat" w:cs="Arial"/>
          <w:sz w:val="20"/>
          <w:szCs w:val="20"/>
          <w:lang w:val="es-ES"/>
        </w:rPr>
        <w:t>/</w:t>
      </w:r>
      <w:r>
        <w:rPr>
          <w:rFonts w:ascii="GHEA Grapalat" w:hAnsi="GHEA Grapalat" w:cs="Arial"/>
          <w:sz w:val="20"/>
          <w:szCs w:val="20"/>
          <w:lang w:val="hy-AM"/>
        </w:rPr>
        <w:t>29</w:t>
      </w:r>
      <w:r w:rsidRPr="00AD3BB8">
        <w:rPr>
          <w:rFonts w:ascii="GHEA Grapalat" w:hAnsi="GHEA Grapalat" w:cs="Arial"/>
          <w:sz w:val="20"/>
          <w:szCs w:val="20"/>
          <w:lang w:val="es-ES"/>
        </w:rPr>
        <w:t>»</w:t>
      </w:r>
      <w:r w:rsidRPr="00AD3BB8">
        <w:rPr>
          <w:rStyle w:val="FootnoteReference"/>
          <w:rFonts w:ascii="GHEA Grapalat" w:hAnsi="GHEA Grapalat" w:cs="Arial"/>
          <w:sz w:val="20"/>
          <w:szCs w:val="20"/>
          <w:lang w:val="es-ES"/>
        </w:rPr>
        <w:t>*</w:t>
      </w:r>
      <w:r w:rsidRPr="00AD3BB8">
        <w:rPr>
          <w:rFonts w:ascii="GHEA Grapalat" w:hAnsi="GHEA Grapalat" w:cs="Arial"/>
          <w:sz w:val="20"/>
          <w:szCs w:val="20"/>
          <w:lang w:val="es-ES"/>
        </w:rPr>
        <w:t xml:space="preserve"> </w:t>
      </w:r>
    </w:p>
    <w:p w14:paraId="7F0DE489" w14:textId="77777777" w:rsidR="00D04B2E" w:rsidRPr="00AD3BB8" w:rsidRDefault="00D04B2E" w:rsidP="00D04B2E">
      <w:pPr>
        <w:jc w:val="both"/>
        <w:rPr>
          <w:rFonts w:ascii="GHEA Grapalat" w:hAnsi="GHEA Grapalat" w:cs="Arial"/>
          <w:sz w:val="20"/>
          <w:szCs w:val="20"/>
          <w:u w:val="single"/>
          <w:lang w:val="es-ES"/>
        </w:rPr>
      </w:pPr>
      <w:r w:rsidRPr="00AD3BB8">
        <w:rPr>
          <w:rFonts w:ascii="GHEA Grapalat" w:hAnsi="GHEA Grapalat"/>
          <w:sz w:val="20"/>
          <w:vertAlign w:val="superscript"/>
          <w:lang w:val="es-ES"/>
        </w:rPr>
        <w:t xml:space="preserve">                                                    </w:t>
      </w:r>
      <w:r w:rsidRPr="00AD3BB8">
        <w:rPr>
          <w:rFonts w:ascii="GHEA Grapalat" w:hAnsi="GHEA Grapalat"/>
          <w:sz w:val="20"/>
          <w:vertAlign w:val="superscript"/>
        </w:rPr>
        <w:t>մ</w:t>
      </w:r>
      <w:r w:rsidRPr="00AD3BB8">
        <w:rPr>
          <w:rFonts w:ascii="GHEA Grapalat" w:hAnsi="GHEA Grapalat"/>
          <w:sz w:val="20"/>
          <w:vertAlign w:val="superscript"/>
          <w:lang w:val="hy-AM"/>
        </w:rPr>
        <w:t>ասնակցի անվանումը</w:t>
      </w:r>
    </w:p>
    <w:p w14:paraId="53056842" w14:textId="77777777" w:rsidR="00D04B2E" w:rsidRPr="00DD1884" w:rsidRDefault="00D04B2E" w:rsidP="00D04B2E">
      <w:pPr>
        <w:jc w:val="both"/>
        <w:rPr>
          <w:lang w:val="es-ES"/>
        </w:rPr>
      </w:pPr>
      <w:proofErr w:type="spellStart"/>
      <w:r w:rsidRPr="00AD3BB8">
        <w:rPr>
          <w:rFonts w:ascii="GHEA Grapalat" w:hAnsi="GHEA Grapalat" w:cs="Arial"/>
          <w:sz w:val="20"/>
          <w:szCs w:val="20"/>
          <w:lang w:val="es-ES"/>
        </w:rPr>
        <w:t>ծածկագրով</w:t>
      </w:r>
      <w:proofErr w:type="spellEnd"/>
      <w:r w:rsidRPr="00AD3BB8">
        <w:rPr>
          <w:rFonts w:ascii="GHEA Grapalat" w:hAnsi="GHEA Grapalat" w:cs="Arial"/>
          <w:sz w:val="20"/>
          <w:szCs w:val="20"/>
          <w:lang w:val="es-ES"/>
        </w:rPr>
        <w:t xml:space="preserve"> </w:t>
      </w:r>
      <w:proofErr w:type="spellStart"/>
      <w:r w:rsidRPr="00AD3BB8">
        <w:rPr>
          <w:rFonts w:ascii="GHEA Grapalat" w:hAnsi="GHEA Grapalat" w:cs="Arial"/>
          <w:sz w:val="20"/>
          <w:szCs w:val="20"/>
          <w:lang w:val="es-ES"/>
        </w:rPr>
        <w:t>բաց</w:t>
      </w:r>
      <w:proofErr w:type="spellEnd"/>
      <w:r w:rsidRPr="00AD3BB8">
        <w:rPr>
          <w:rFonts w:ascii="GHEA Grapalat" w:hAnsi="GHEA Grapalat" w:cs="Arial"/>
          <w:sz w:val="20"/>
          <w:szCs w:val="20"/>
          <w:lang w:val="es-ES"/>
        </w:rPr>
        <w:t xml:space="preserve"> </w:t>
      </w:r>
      <w:proofErr w:type="spellStart"/>
      <w:r w:rsidRPr="00AD3BB8">
        <w:rPr>
          <w:rFonts w:ascii="GHEA Grapalat" w:hAnsi="GHEA Grapalat" w:cs="Arial"/>
          <w:sz w:val="20"/>
          <w:szCs w:val="20"/>
          <w:lang w:val="es-ES"/>
        </w:rPr>
        <w:t>մրցույթի</w:t>
      </w:r>
      <w:proofErr w:type="spellEnd"/>
      <w:r w:rsidRPr="00AD3BB8">
        <w:rPr>
          <w:rFonts w:ascii="GHEA Grapalat" w:hAnsi="GHEA Grapalat" w:cs="Arial"/>
          <w:sz w:val="20"/>
          <w:szCs w:val="20"/>
          <w:lang w:val="es-ES"/>
        </w:rPr>
        <w:t xml:space="preserve"> </w:t>
      </w:r>
      <w:r w:rsidRPr="00AD3BB8">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օգտագործել</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AD3BB8">
        <w:rPr>
          <w:rFonts w:ascii="GHEA Grapalat" w:hAnsi="GHEA Grapalat" w:cs="Arial"/>
          <w:sz w:val="20"/>
          <w:szCs w:val="20"/>
          <w:lang w:val="es-ES"/>
        </w:rPr>
        <w:t>(</w:t>
      </w:r>
      <w:r w:rsidRPr="00AD3BB8">
        <w:rPr>
          <w:rFonts w:ascii="GHEA Grapalat" w:hAnsi="GHEA Grapalat" w:cs="Arial"/>
          <w:sz w:val="20"/>
          <w:szCs w:val="20"/>
          <w:lang w:val="hy-AM"/>
        </w:rPr>
        <w:t>կամ</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սարքեր ու սարքավորումներ՝ մինչև տեղադրումը </w:t>
      </w:r>
      <w:r w:rsidRPr="00AD3BB8">
        <w:rPr>
          <w:rFonts w:ascii="GHEA Grapalat" w:hAnsi="GHEA Grapalat" w:cs="Arial"/>
          <w:sz w:val="20"/>
          <w:szCs w:val="20"/>
          <w:lang w:val="es-ES"/>
        </w:rPr>
        <w:t>(</w:t>
      </w:r>
      <w:r w:rsidRPr="00AD3BB8">
        <w:rPr>
          <w:rFonts w:ascii="GHEA Grapalat" w:hAnsi="GHEA Grapalat" w:cs="Arial"/>
          <w:sz w:val="20"/>
          <w:szCs w:val="20"/>
          <w:lang w:val="hy-AM"/>
        </w:rPr>
        <w:t>օգտագործումը</w:t>
      </w:r>
      <w:r w:rsidRPr="00AD3BB8">
        <w:rPr>
          <w:rFonts w:ascii="GHEA Grapalat" w:hAnsi="GHEA Grapalat" w:cs="Arial"/>
          <w:sz w:val="20"/>
          <w:szCs w:val="20"/>
          <w:lang w:val="es-ES"/>
        </w:rPr>
        <w:t>)</w:t>
      </w:r>
      <w:r w:rsidRPr="00AD3BB8">
        <w:rPr>
          <w:rFonts w:ascii="GHEA Grapalat" w:hAnsi="GHEA Grapalat" w:cs="Arial"/>
          <w:sz w:val="20"/>
          <w:szCs w:val="20"/>
          <w:lang w:val="hy-AM"/>
        </w:rPr>
        <w:t xml:space="preserve"> </w:t>
      </w:r>
      <w:r w:rsidRPr="00AD3BB8">
        <w:rPr>
          <w:rFonts w:ascii="GHEA Grapalat" w:hAnsi="GHEA Grapalat" w:cs="Sylfaen"/>
          <w:sz w:val="20"/>
          <w:lang w:val="hy-AM"/>
        </w:rPr>
        <w:t>դրանց</w:t>
      </w:r>
      <w:r w:rsidRPr="00AD3BB8">
        <w:rPr>
          <w:rFonts w:ascii="GHEA Grapalat" w:hAnsi="GHEA Grapalat" w:cs="Sylfaen"/>
          <w:sz w:val="20"/>
          <w:lang w:val="af-ZA"/>
        </w:rPr>
        <w:t xml:space="preserve"> </w:t>
      </w:r>
      <w:r w:rsidRPr="00AD3BB8">
        <w:rPr>
          <w:rFonts w:ascii="GHEA Grapalat" w:hAnsi="GHEA Grapalat" w:cs="Sylfaen"/>
          <w:sz w:val="20"/>
          <w:lang w:val="hy-AM"/>
        </w:rPr>
        <w:t>տեխնիկական</w:t>
      </w:r>
      <w:r w:rsidRPr="00AD3BB8">
        <w:rPr>
          <w:rFonts w:ascii="GHEA Grapalat" w:hAnsi="GHEA Grapalat" w:cs="Sylfaen"/>
          <w:sz w:val="20"/>
          <w:lang w:val="af-ZA"/>
        </w:rPr>
        <w:t xml:space="preserve"> </w:t>
      </w:r>
      <w:r w:rsidRPr="00AD3BB8">
        <w:rPr>
          <w:rFonts w:ascii="GHEA Grapalat" w:hAnsi="GHEA Grapalat" w:cs="Sylfaen"/>
          <w:sz w:val="20"/>
          <w:lang w:val="hy-AM"/>
        </w:rPr>
        <w:t>բնութագրերը</w:t>
      </w:r>
      <w:r w:rsidRPr="00AD3BB8">
        <w:rPr>
          <w:rFonts w:ascii="GHEA Grapalat" w:hAnsi="GHEA Grapalat" w:cs="Sylfaen"/>
          <w:sz w:val="20"/>
          <w:lang w:val="af-ZA"/>
        </w:rPr>
        <w:t xml:space="preserve">, </w:t>
      </w:r>
      <w:r w:rsidRPr="00AD3BB8">
        <w:rPr>
          <w:rFonts w:ascii="GHEA Grapalat" w:hAnsi="GHEA Grapalat" w:cs="Sylfaen"/>
          <w:sz w:val="20"/>
          <w:lang w:val="hy-AM"/>
        </w:rPr>
        <w:t>ապրանքային</w:t>
      </w:r>
      <w:r w:rsidRPr="00AD3BB8">
        <w:rPr>
          <w:rFonts w:ascii="GHEA Grapalat" w:hAnsi="GHEA Grapalat" w:cs="Sylfaen"/>
          <w:sz w:val="20"/>
          <w:lang w:val="af-ZA"/>
        </w:rPr>
        <w:t xml:space="preserve"> </w:t>
      </w:r>
      <w:r w:rsidRPr="00AD3BB8">
        <w:rPr>
          <w:rFonts w:ascii="GHEA Grapalat" w:hAnsi="GHEA Grapalat" w:cs="Sylfaen"/>
          <w:sz w:val="20"/>
          <w:lang w:val="hy-AM"/>
        </w:rPr>
        <w:t>նշանները</w:t>
      </w:r>
      <w:r w:rsidRPr="00AD3BB8">
        <w:rPr>
          <w:rFonts w:ascii="GHEA Grapalat" w:hAnsi="GHEA Grapalat" w:cs="Sylfaen"/>
          <w:sz w:val="20"/>
          <w:lang w:val="af-ZA"/>
        </w:rPr>
        <w:t xml:space="preserve">, </w:t>
      </w:r>
      <w:r w:rsidRPr="00AD3BB8">
        <w:rPr>
          <w:rFonts w:ascii="GHEA Grapalat" w:hAnsi="GHEA Grapalat" w:cs="Sylfaen"/>
          <w:sz w:val="20"/>
          <w:lang w:val="hy-AM"/>
        </w:rPr>
        <w:t>ֆիրմային</w:t>
      </w:r>
      <w:r w:rsidRPr="00AD3BB8">
        <w:rPr>
          <w:rFonts w:ascii="GHEA Grapalat" w:hAnsi="GHEA Grapalat" w:cs="Sylfaen"/>
          <w:sz w:val="20"/>
          <w:lang w:val="af-ZA"/>
        </w:rPr>
        <w:t xml:space="preserve"> </w:t>
      </w:r>
      <w:r w:rsidRPr="00AD3BB8">
        <w:rPr>
          <w:rFonts w:ascii="GHEA Grapalat" w:hAnsi="GHEA Grapalat" w:cs="Sylfaen"/>
          <w:sz w:val="20"/>
          <w:lang w:val="hy-AM"/>
        </w:rPr>
        <w:t>անվանումները</w:t>
      </w:r>
      <w:r w:rsidRPr="00AD3BB8">
        <w:rPr>
          <w:rFonts w:ascii="GHEA Grapalat" w:hAnsi="GHEA Grapalat" w:cs="Sylfaen"/>
          <w:sz w:val="20"/>
          <w:lang w:val="af-ZA"/>
        </w:rPr>
        <w:t xml:space="preserve">, </w:t>
      </w:r>
      <w:r w:rsidRPr="00AD3BB8">
        <w:rPr>
          <w:rFonts w:ascii="GHEA Grapalat" w:hAnsi="GHEA Grapalat" w:cs="Sylfaen"/>
          <w:sz w:val="20"/>
          <w:lang w:val="hy-AM"/>
        </w:rPr>
        <w:t>մակնիշները</w:t>
      </w:r>
      <w:r w:rsidRPr="00AD3BB8">
        <w:rPr>
          <w:rFonts w:ascii="GHEA Grapalat" w:hAnsi="GHEA Grapalat" w:cs="Sylfaen"/>
          <w:sz w:val="20"/>
          <w:lang w:val="af-ZA"/>
        </w:rPr>
        <w:t xml:space="preserve"> </w:t>
      </w:r>
      <w:r w:rsidRPr="00AD3BB8">
        <w:rPr>
          <w:rFonts w:ascii="GHEA Grapalat" w:hAnsi="GHEA Grapalat" w:cs="Sylfaen"/>
          <w:sz w:val="20"/>
          <w:lang w:val="hy-AM"/>
        </w:rPr>
        <w:t>և</w:t>
      </w:r>
      <w:r w:rsidRPr="00AD3BB8">
        <w:rPr>
          <w:rFonts w:ascii="GHEA Grapalat" w:hAnsi="GHEA Grapalat" w:cs="Sylfaen"/>
          <w:sz w:val="20"/>
          <w:lang w:val="af-ZA"/>
        </w:rPr>
        <w:t xml:space="preserve"> </w:t>
      </w:r>
      <w:r w:rsidRPr="00AD3BB8">
        <w:rPr>
          <w:rFonts w:ascii="GHEA Grapalat" w:hAnsi="GHEA Grapalat" w:cs="Sylfaen"/>
          <w:sz w:val="20"/>
          <w:lang w:val="hy-AM"/>
        </w:rPr>
        <w:t>երաշխիքային</w:t>
      </w:r>
      <w:r w:rsidRPr="00AD3BB8">
        <w:rPr>
          <w:rFonts w:ascii="GHEA Grapalat" w:hAnsi="GHEA Grapalat" w:cs="Sylfaen"/>
          <w:sz w:val="20"/>
          <w:lang w:val="af-ZA"/>
        </w:rPr>
        <w:t xml:space="preserve"> </w:t>
      </w:r>
      <w:r w:rsidRPr="00AD3BB8">
        <w:rPr>
          <w:rFonts w:ascii="GHEA Grapalat" w:hAnsi="GHEA Grapalat" w:cs="Sylfaen"/>
          <w:sz w:val="20"/>
          <w:lang w:val="hy-AM"/>
        </w:rPr>
        <w:t>ժամկետները</w:t>
      </w:r>
      <w:r w:rsidRPr="00AD3BB8">
        <w:rPr>
          <w:rFonts w:ascii="GHEA Grapalat" w:hAnsi="GHEA Grapalat" w:cs="Sylfaen"/>
          <w:sz w:val="20"/>
          <w:lang w:val="af-ZA"/>
        </w:rPr>
        <w:t xml:space="preserve"> </w:t>
      </w:r>
      <w:r w:rsidRPr="00AD3BB8">
        <w:rPr>
          <w:rFonts w:ascii="GHEA Grapalat" w:hAnsi="GHEA Grapalat" w:cs="Sylfaen"/>
          <w:sz w:val="20"/>
          <w:lang w:val="hy-AM"/>
        </w:rPr>
        <w:t>նախապես</w:t>
      </w:r>
      <w:r w:rsidRPr="00AD3BB8">
        <w:rPr>
          <w:rFonts w:ascii="GHEA Grapalat" w:hAnsi="GHEA Grapalat" w:cs="Sylfaen"/>
          <w:sz w:val="20"/>
          <w:lang w:val="af-ZA"/>
        </w:rPr>
        <w:t xml:space="preserve"> </w:t>
      </w:r>
      <w:r w:rsidRPr="00AD3BB8">
        <w:rPr>
          <w:rFonts w:ascii="GHEA Grapalat" w:hAnsi="GHEA Grapalat" w:cs="Sylfaen"/>
          <w:sz w:val="20"/>
          <w:lang w:val="hy-AM"/>
        </w:rPr>
        <w:t>գրավոր համաձայնեցնելով</w:t>
      </w:r>
      <w:r w:rsidRPr="00AD3BB8">
        <w:rPr>
          <w:rFonts w:ascii="GHEA Grapalat" w:hAnsi="GHEA Grapalat" w:cs="Sylfaen"/>
          <w:sz w:val="20"/>
          <w:lang w:val="af-ZA"/>
        </w:rPr>
        <w:t xml:space="preserve"> </w:t>
      </w:r>
      <w:r w:rsidRPr="00AD3BB8">
        <w:rPr>
          <w:rFonts w:ascii="GHEA Grapalat" w:hAnsi="GHEA Grapalat" w:cs="Sylfaen"/>
          <w:sz w:val="20"/>
          <w:lang w:val="hy-AM"/>
        </w:rPr>
        <w:t>պատվիրատուի</w:t>
      </w:r>
      <w:r w:rsidRPr="00AD3BB8">
        <w:rPr>
          <w:rFonts w:ascii="GHEA Grapalat" w:hAnsi="GHEA Grapalat" w:cs="Sylfaen"/>
          <w:sz w:val="20"/>
          <w:lang w:val="af-ZA"/>
        </w:rPr>
        <w:t xml:space="preserve"> </w:t>
      </w:r>
      <w:r w:rsidRPr="00AD3BB8">
        <w:rPr>
          <w:rFonts w:ascii="GHEA Grapalat" w:hAnsi="GHEA Grapalat" w:cs="Sylfaen"/>
          <w:sz w:val="20"/>
          <w:lang w:val="hy-AM"/>
        </w:rPr>
        <w:t>հետ</w:t>
      </w:r>
      <w:r w:rsidRPr="00AD3BB8">
        <w:rPr>
          <w:rFonts w:ascii="GHEA Grapalat" w:hAnsi="GHEA Grapalat" w:cs="Sylfaen"/>
          <w:sz w:val="20"/>
          <w:lang w:val="af-ZA"/>
        </w:rPr>
        <w:t>:</w:t>
      </w:r>
      <w:r w:rsidRPr="005C4D07">
        <w:rPr>
          <w:rFonts w:ascii="GHEA Grapalat" w:hAnsi="GHEA Grapalat" w:cs="Sylfaen"/>
          <w:sz w:val="20"/>
          <w:lang w:val="af-ZA"/>
        </w:rPr>
        <w:t xml:space="preserve"> </w:t>
      </w:r>
    </w:p>
    <w:p w14:paraId="117D9BFF" w14:textId="77777777" w:rsidR="00D04B2E" w:rsidRPr="0093002B" w:rsidRDefault="00D04B2E" w:rsidP="00D04B2E">
      <w:pPr>
        <w:rPr>
          <w:lang w:val="es-ES"/>
        </w:rPr>
      </w:pPr>
    </w:p>
    <w:p w14:paraId="1AD64E52" w14:textId="77777777" w:rsidR="00D04B2E" w:rsidRPr="00AD3BB8" w:rsidRDefault="00D04B2E" w:rsidP="00D04B2E">
      <w:pPr>
        <w:pStyle w:val="Heading3"/>
        <w:spacing w:line="240" w:lineRule="auto"/>
        <w:ind w:firstLine="567"/>
        <w:jc w:val="left"/>
        <w:rPr>
          <w:rFonts w:ascii="GHEA Grapalat" w:hAnsi="GHEA Grapalat"/>
          <w:b/>
          <w:lang w:val="es-ES"/>
        </w:rPr>
      </w:pPr>
    </w:p>
    <w:p w14:paraId="2A875A9C" w14:textId="77777777" w:rsidR="00D04B2E" w:rsidRPr="00AD3BB8" w:rsidRDefault="00D04B2E" w:rsidP="00D04B2E">
      <w:pPr>
        <w:pStyle w:val="Heading3"/>
        <w:spacing w:line="240" w:lineRule="auto"/>
        <w:ind w:firstLine="567"/>
        <w:jc w:val="left"/>
        <w:rPr>
          <w:rFonts w:ascii="GHEA Grapalat" w:hAnsi="GHEA Grapalat"/>
          <w:b/>
          <w:lang w:val="es-ES"/>
        </w:rPr>
      </w:pPr>
    </w:p>
    <w:p w14:paraId="25ABDCB4" w14:textId="77777777" w:rsidR="00D04B2E" w:rsidRPr="00AD3BB8" w:rsidRDefault="00D04B2E" w:rsidP="00D04B2E">
      <w:pPr>
        <w:pStyle w:val="Heading3"/>
        <w:spacing w:line="240" w:lineRule="auto"/>
        <w:ind w:firstLine="567"/>
        <w:jc w:val="left"/>
        <w:rPr>
          <w:rFonts w:ascii="GHEA Grapalat" w:hAnsi="GHEA Grapalat"/>
          <w:b/>
          <w:lang w:val="es-ES"/>
        </w:rPr>
      </w:pPr>
    </w:p>
    <w:p w14:paraId="4D3EAA8D" w14:textId="77777777" w:rsidR="00D04B2E" w:rsidRPr="00AD3BB8" w:rsidRDefault="00D04B2E" w:rsidP="00D04B2E">
      <w:pPr>
        <w:pStyle w:val="Heading3"/>
        <w:spacing w:line="240" w:lineRule="auto"/>
        <w:ind w:firstLine="567"/>
        <w:jc w:val="left"/>
        <w:rPr>
          <w:rFonts w:ascii="GHEA Grapalat" w:hAnsi="GHEA Grapalat"/>
          <w:b/>
          <w:lang w:val="es-ES"/>
        </w:rPr>
      </w:pPr>
    </w:p>
    <w:p w14:paraId="7821AFCC" w14:textId="77777777" w:rsidR="00D04B2E" w:rsidRPr="0093002B" w:rsidRDefault="00D04B2E" w:rsidP="00D04B2E">
      <w:pPr>
        <w:rPr>
          <w:rFonts w:ascii="GHEA Grapalat" w:hAnsi="GHEA Grapalat"/>
          <w:sz w:val="20"/>
          <w:lang w:val="es-ES"/>
        </w:rPr>
      </w:pPr>
    </w:p>
    <w:p w14:paraId="3F621760" w14:textId="77777777" w:rsidR="00D04B2E" w:rsidRPr="00AD3BB8" w:rsidRDefault="00D04B2E" w:rsidP="00D04B2E">
      <w:pPr>
        <w:jc w:val="both"/>
        <w:rPr>
          <w:rFonts w:ascii="GHEA Grapalat" w:hAnsi="GHEA Grapalat"/>
          <w:sz w:val="20"/>
          <w:u w:val="single"/>
          <w:lang w:val="es-ES"/>
        </w:rPr>
      </w:pP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lang w:val="es-ES"/>
        </w:rPr>
        <w:tab/>
      </w:r>
      <w:r w:rsidRPr="00AD3BB8">
        <w:rPr>
          <w:rFonts w:ascii="GHEA Grapalat" w:hAnsi="GHEA Grapalat"/>
          <w:sz w:val="20"/>
          <w:u w:val="single"/>
          <w:lang w:val="es-ES"/>
        </w:rPr>
        <w:tab/>
      </w:r>
      <w:r w:rsidRPr="00AD3BB8">
        <w:rPr>
          <w:rFonts w:ascii="GHEA Grapalat" w:hAnsi="GHEA Grapalat"/>
          <w:sz w:val="20"/>
          <w:u w:val="single"/>
          <w:lang w:val="es-ES"/>
        </w:rPr>
        <w:tab/>
      </w:r>
      <w:r w:rsidRPr="00AD3BB8">
        <w:rPr>
          <w:rFonts w:ascii="GHEA Grapalat" w:hAnsi="GHEA Grapalat"/>
          <w:sz w:val="20"/>
          <w:u w:val="single"/>
          <w:lang w:val="es-ES"/>
        </w:rPr>
        <w:tab/>
        <w:t xml:space="preserve">    </w:t>
      </w:r>
    </w:p>
    <w:p w14:paraId="312797DD" w14:textId="77777777" w:rsidR="00D04B2E" w:rsidRPr="00AD3BB8" w:rsidRDefault="00D04B2E" w:rsidP="00D04B2E">
      <w:pPr>
        <w:jc w:val="both"/>
        <w:rPr>
          <w:rFonts w:ascii="GHEA Grapalat" w:hAnsi="GHEA Grapalat"/>
          <w:sz w:val="20"/>
          <w:u w:val="single"/>
          <w:lang w:val="hy-AM"/>
        </w:rPr>
      </w:pPr>
      <w:r w:rsidRPr="0093002B">
        <w:rPr>
          <w:rFonts w:ascii="GHEA Grapalat" w:hAnsi="GHEA Grapalat" w:cs="Sylfaen"/>
          <w:sz w:val="20"/>
          <w:vertAlign w:val="superscript"/>
          <w:lang w:val="hy-AM"/>
        </w:rPr>
        <w:t xml:space="preserve">                          մասնակցի անվանումը (ղեկավարի պաշտոնը, անուն ազգանունը)</w:t>
      </w:r>
      <w:r w:rsidRPr="00F32937">
        <w:rPr>
          <w:rFonts w:ascii="GHEA Grapalat" w:hAnsi="GHEA Grapalat" w:cs="Sylfaen"/>
          <w:sz w:val="20"/>
          <w:vertAlign w:val="superscript"/>
          <w:lang w:val="hy-AM"/>
        </w:rPr>
        <w:t xml:space="preserve">  </w:t>
      </w:r>
      <w:r w:rsidRPr="00F32937">
        <w:rPr>
          <w:rFonts w:ascii="GHEA Grapalat" w:hAnsi="GHEA Grapalat" w:cs="Sylfaen"/>
          <w:sz w:val="20"/>
          <w:vertAlign w:val="superscript"/>
          <w:lang w:val="hy-AM"/>
        </w:rPr>
        <w:tab/>
      </w:r>
      <w:r w:rsidRPr="00F32937">
        <w:rPr>
          <w:rFonts w:ascii="GHEA Grapalat" w:hAnsi="GHEA Grapalat" w:cs="Sylfaen"/>
          <w:sz w:val="20"/>
          <w:vertAlign w:val="superscript"/>
          <w:lang w:val="hy-AM"/>
        </w:rPr>
        <w:tab/>
      </w:r>
      <w:r w:rsidRPr="00F32937">
        <w:rPr>
          <w:rFonts w:ascii="GHEA Grapalat" w:hAnsi="GHEA Grapalat" w:cs="Sylfaen"/>
          <w:vertAlign w:val="superscript"/>
          <w:lang w:val="hy-AM"/>
        </w:rPr>
        <w:t xml:space="preserve">                           </w:t>
      </w:r>
      <w:r w:rsidRPr="0093002B">
        <w:rPr>
          <w:rFonts w:ascii="GHEA Grapalat" w:hAnsi="GHEA Grapalat" w:cs="Sylfaen"/>
          <w:sz w:val="20"/>
          <w:vertAlign w:val="superscript"/>
          <w:lang w:val="hy-AM"/>
        </w:rPr>
        <w:t>ստորագրությո</w:t>
      </w:r>
      <w:r w:rsidRPr="00AD3BB8">
        <w:rPr>
          <w:rFonts w:ascii="GHEA Grapalat" w:hAnsi="GHEA Grapalat" w:cs="Sylfaen"/>
          <w:sz w:val="20"/>
          <w:vertAlign w:val="superscript"/>
          <w:lang w:val="hy-AM"/>
        </w:rPr>
        <w:t>ւն</w:t>
      </w:r>
      <w:r w:rsidRPr="0093002B">
        <w:rPr>
          <w:rFonts w:ascii="GHEA Grapalat" w:hAnsi="GHEA Grapalat" w:cs="Sylfaen"/>
          <w:sz w:val="20"/>
          <w:lang w:val="hy-AM"/>
        </w:rPr>
        <w:t xml:space="preserve"> </w:t>
      </w:r>
    </w:p>
    <w:p w14:paraId="56F9D8E5" w14:textId="77777777" w:rsidR="00D04B2E" w:rsidRPr="0093002B" w:rsidRDefault="00D04B2E" w:rsidP="00D04B2E">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4A029A57" w14:textId="77777777" w:rsidR="00D04B2E" w:rsidRPr="0093002B" w:rsidRDefault="00D04B2E" w:rsidP="00D04B2E">
      <w:pPr>
        <w:jc w:val="right"/>
        <w:rPr>
          <w:rFonts w:ascii="GHEA Grapalat" w:hAnsi="GHEA Grapalat"/>
          <w:sz w:val="20"/>
          <w:lang w:val="hy-AM"/>
        </w:rPr>
      </w:pPr>
    </w:p>
    <w:p w14:paraId="60E7CA94" w14:textId="77777777" w:rsidR="00D04B2E" w:rsidRPr="0093002B" w:rsidRDefault="00D04B2E" w:rsidP="00D04B2E">
      <w:pPr>
        <w:jc w:val="right"/>
        <w:rPr>
          <w:rFonts w:ascii="GHEA Grapalat" w:hAnsi="GHEA Grapalat"/>
          <w:sz w:val="20"/>
          <w:lang w:val="hy-AM"/>
        </w:rPr>
      </w:pPr>
    </w:p>
    <w:p w14:paraId="37537AD7" w14:textId="77777777" w:rsidR="00D04B2E" w:rsidRPr="0093002B" w:rsidRDefault="00D04B2E" w:rsidP="00D04B2E">
      <w:pPr>
        <w:pStyle w:val="FootnoteText"/>
        <w:rPr>
          <w:rFonts w:ascii="GHEA Grapalat" w:hAnsi="GHEA Grapalat"/>
          <w:i/>
          <w:sz w:val="16"/>
          <w:szCs w:val="16"/>
          <w:lang w:val="af-ZA"/>
        </w:rPr>
      </w:pP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1D12A8A9" w14:textId="77777777" w:rsidR="00D04B2E" w:rsidRPr="00D04B2E" w:rsidRDefault="00D04B2E" w:rsidP="00E26669">
      <w:pPr>
        <w:pStyle w:val="NormalWeb"/>
        <w:rPr>
          <w:lang w:val="af-ZA"/>
        </w:rPr>
      </w:pPr>
    </w:p>
    <w:p w14:paraId="10425F29" w14:textId="77777777" w:rsidR="00D04B2E" w:rsidRDefault="00D04B2E" w:rsidP="00E26669">
      <w:pPr>
        <w:pStyle w:val="NormalWeb"/>
      </w:pPr>
    </w:p>
    <w:p w14:paraId="60EFEC71" w14:textId="77777777" w:rsidR="00D04B2E" w:rsidRDefault="00D04B2E" w:rsidP="00E26669">
      <w:pPr>
        <w:pStyle w:val="NormalWeb"/>
      </w:pPr>
    </w:p>
    <w:p w14:paraId="361E4488" w14:textId="77777777" w:rsidR="00D04B2E" w:rsidRDefault="00D04B2E" w:rsidP="00E26669">
      <w:pPr>
        <w:pStyle w:val="NormalWeb"/>
      </w:pPr>
    </w:p>
    <w:p w14:paraId="73D438BB" w14:textId="77777777" w:rsidR="00D04B2E" w:rsidRDefault="00D04B2E" w:rsidP="00E26669">
      <w:pPr>
        <w:pStyle w:val="NormalWeb"/>
      </w:pPr>
    </w:p>
    <w:p w14:paraId="7805E8C0" w14:textId="77777777" w:rsidR="00D04B2E" w:rsidRDefault="00D04B2E" w:rsidP="00E26669">
      <w:pPr>
        <w:pStyle w:val="NormalWeb"/>
      </w:pPr>
    </w:p>
    <w:p w14:paraId="5C4809AB" w14:textId="77777777" w:rsidR="00D04B2E" w:rsidRDefault="00D04B2E" w:rsidP="00E26669">
      <w:pPr>
        <w:pStyle w:val="NormalWeb"/>
      </w:pPr>
    </w:p>
    <w:p w14:paraId="07D45ADD" w14:textId="77777777" w:rsidR="00D04B2E" w:rsidRDefault="00D04B2E" w:rsidP="00E26669">
      <w:pPr>
        <w:pStyle w:val="NormalWeb"/>
      </w:pPr>
    </w:p>
    <w:p w14:paraId="58FC0D47" w14:textId="77777777" w:rsidR="00D04B2E" w:rsidRDefault="00D04B2E" w:rsidP="00E26669">
      <w:pPr>
        <w:pStyle w:val="NormalWeb"/>
      </w:pPr>
    </w:p>
    <w:p w14:paraId="1A2183D5" w14:textId="77777777" w:rsidR="00D04B2E" w:rsidRDefault="00D04B2E" w:rsidP="00E26669">
      <w:pPr>
        <w:pStyle w:val="NormalWeb"/>
      </w:pPr>
    </w:p>
    <w:p w14:paraId="182BAC40" w14:textId="77777777" w:rsidR="00D04B2E" w:rsidRDefault="00D04B2E" w:rsidP="00E26669">
      <w:pPr>
        <w:pStyle w:val="NormalWeb"/>
      </w:pPr>
    </w:p>
    <w:p w14:paraId="513DF44E" w14:textId="77777777" w:rsidR="00D04B2E" w:rsidRDefault="00D04B2E" w:rsidP="00E26669">
      <w:pPr>
        <w:pStyle w:val="NormalWeb"/>
      </w:pPr>
    </w:p>
    <w:p w14:paraId="2C1F708E" w14:textId="77777777" w:rsidR="00D04B2E" w:rsidRDefault="00D04B2E" w:rsidP="00E26669">
      <w:pPr>
        <w:pStyle w:val="NormalWeb"/>
      </w:pPr>
    </w:p>
    <w:p w14:paraId="6CEE4C23" w14:textId="77777777" w:rsidR="00D04B2E" w:rsidRDefault="00D04B2E" w:rsidP="00E26669">
      <w:pPr>
        <w:pStyle w:val="NormalWeb"/>
      </w:pPr>
    </w:p>
    <w:p w14:paraId="4BBF2335" w14:textId="77777777" w:rsidR="00D04B2E" w:rsidRDefault="00D04B2E" w:rsidP="00E26669">
      <w:pPr>
        <w:pStyle w:val="NormalWeb"/>
      </w:pPr>
    </w:p>
    <w:p w14:paraId="3D5E6539" w14:textId="77777777" w:rsidR="00D04B2E" w:rsidRDefault="00D04B2E" w:rsidP="00E26669">
      <w:pPr>
        <w:pStyle w:val="NormalWeb"/>
      </w:pPr>
    </w:p>
    <w:p w14:paraId="5A02E6CE" w14:textId="77777777" w:rsidR="00D04B2E" w:rsidRDefault="00D04B2E" w:rsidP="00E26669">
      <w:pPr>
        <w:pStyle w:val="NormalWeb"/>
      </w:pPr>
    </w:p>
    <w:p w14:paraId="63BD51E0" w14:textId="77777777" w:rsidR="00D04B2E" w:rsidRDefault="00D04B2E" w:rsidP="00E26669">
      <w:pPr>
        <w:pStyle w:val="NormalWeb"/>
      </w:pPr>
    </w:p>
    <w:p w14:paraId="67364EBF" w14:textId="77777777" w:rsidR="00D04B2E" w:rsidRDefault="00D04B2E" w:rsidP="00E26669">
      <w:pPr>
        <w:pStyle w:val="NormalWeb"/>
      </w:pPr>
    </w:p>
    <w:p w14:paraId="788305A1" w14:textId="77777777" w:rsidR="00D04B2E" w:rsidRDefault="00D04B2E" w:rsidP="00E26669">
      <w:pPr>
        <w:pStyle w:val="NormalWeb"/>
      </w:pPr>
    </w:p>
    <w:p w14:paraId="0F1C233E" w14:textId="77777777" w:rsidR="00D04B2E" w:rsidRDefault="00D04B2E" w:rsidP="00E26669">
      <w:pPr>
        <w:pStyle w:val="NormalWeb"/>
      </w:pPr>
    </w:p>
    <w:p w14:paraId="73C108C9" w14:textId="77777777" w:rsidR="00D04B2E" w:rsidRDefault="00D04B2E" w:rsidP="00E26669">
      <w:pPr>
        <w:pStyle w:val="NormalWeb"/>
      </w:pPr>
    </w:p>
    <w:p w14:paraId="3A1F3214" w14:textId="77777777" w:rsidR="00D04B2E" w:rsidRDefault="00D04B2E" w:rsidP="00E26669">
      <w:pPr>
        <w:pStyle w:val="NormalWeb"/>
      </w:pPr>
    </w:p>
    <w:p w14:paraId="40ADA8C9" w14:textId="77777777" w:rsidR="00D04B2E" w:rsidRDefault="00D04B2E" w:rsidP="00E26669">
      <w:pPr>
        <w:pStyle w:val="NormalWeb"/>
      </w:pPr>
    </w:p>
    <w:p w14:paraId="2F23334B" w14:textId="77777777" w:rsidR="00D04B2E" w:rsidRDefault="00D04B2E" w:rsidP="00E26669">
      <w:pPr>
        <w:pStyle w:val="NormalWeb"/>
      </w:pPr>
    </w:p>
    <w:p w14:paraId="12C6A0B1" w14:textId="77777777" w:rsidR="00D04B2E" w:rsidRDefault="00D04B2E" w:rsidP="00E26669">
      <w:pPr>
        <w:pStyle w:val="NormalWeb"/>
      </w:pPr>
    </w:p>
    <w:p w14:paraId="0FF09691" w14:textId="77777777" w:rsidR="00D04B2E" w:rsidRDefault="00D04B2E" w:rsidP="00E26669">
      <w:pPr>
        <w:pStyle w:val="NormalWeb"/>
      </w:pPr>
    </w:p>
    <w:p w14:paraId="21EDCA6D" w14:textId="77777777" w:rsidR="00D04B2E" w:rsidRDefault="00D04B2E" w:rsidP="00E26669">
      <w:pPr>
        <w:pStyle w:val="NormalWeb"/>
      </w:pPr>
    </w:p>
    <w:p w14:paraId="2D03BB5A" w14:textId="77777777" w:rsidR="00D04B2E" w:rsidRDefault="00D04B2E" w:rsidP="00E26669">
      <w:pPr>
        <w:pStyle w:val="NormalWeb"/>
      </w:pPr>
    </w:p>
    <w:p w14:paraId="75B0A146" w14:textId="77777777" w:rsidR="00D04B2E" w:rsidRDefault="00D04B2E" w:rsidP="00E26669">
      <w:pPr>
        <w:pStyle w:val="NormalWeb"/>
      </w:pPr>
    </w:p>
    <w:p w14:paraId="249F8536" w14:textId="77777777" w:rsidR="004E191A" w:rsidRDefault="004E191A" w:rsidP="00E26669">
      <w:pPr>
        <w:pStyle w:val="NormalWeb"/>
      </w:pPr>
    </w:p>
    <w:p w14:paraId="16C62A68" w14:textId="703EF37B" w:rsidR="004E191A" w:rsidRPr="00E3342B" w:rsidRDefault="004E191A" w:rsidP="00E3342B">
      <w:pPr>
        <w:pStyle w:val="Heading3"/>
        <w:spacing w:line="240" w:lineRule="auto"/>
        <w:ind w:firstLine="567"/>
        <w:jc w:val="right"/>
        <w:rPr>
          <w:rFonts w:ascii="GHEA Grapalat" w:hAnsi="GHEA Grapalat" w:cs="Arial"/>
          <w:b/>
          <w:i w:val="0"/>
          <w:sz w:val="22"/>
          <w:szCs w:val="22"/>
          <w:lang w:val="hy-AM"/>
        </w:rPr>
      </w:pPr>
      <w:r w:rsidRPr="00E3342B">
        <w:rPr>
          <w:rFonts w:ascii="GHEA Grapalat" w:hAnsi="GHEA Grapalat" w:cs="Sylfaen"/>
          <w:b/>
          <w:i w:val="0"/>
          <w:sz w:val="22"/>
          <w:szCs w:val="22"/>
          <w:lang w:val="hy-AM"/>
        </w:rPr>
        <w:t>Հավելված</w:t>
      </w:r>
      <w:r w:rsidRPr="00E3342B">
        <w:rPr>
          <w:rFonts w:ascii="GHEA Grapalat" w:hAnsi="GHEA Grapalat" w:cs="Arial"/>
          <w:b/>
          <w:i w:val="0"/>
          <w:sz w:val="22"/>
          <w:szCs w:val="22"/>
          <w:lang w:val="hy-AM"/>
        </w:rPr>
        <w:t xml:space="preserve"> 1.3**</w:t>
      </w:r>
    </w:p>
    <w:p w14:paraId="4B559DB0" w14:textId="5E473BEC" w:rsidR="004E191A" w:rsidRPr="00E3342B" w:rsidRDefault="004E191A" w:rsidP="00E3342B">
      <w:pPr>
        <w:pStyle w:val="NormalWeb"/>
        <w:jc w:val="right"/>
        <w:rPr>
          <w:rFonts w:cs="Arial"/>
          <w:b/>
          <w:sz w:val="22"/>
          <w:szCs w:val="22"/>
        </w:rPr>
      </w:pPr>
      <w:r w:rsidRPr="00E3342B">
        <w:rPr>
          <w:b/>
          <w:sz w:val="22"/>
          <w:szCs w:val="22"/>
        </w:rPr>
        <w:t>«</w:t>
      </w:r>
      <w:r w:rsidR="008B1CD2" w:rsidRPr="00E3342B">
        <w:rPr>
          <w:b/>
          <w:sz w:val="22"/>
          <w:szCs w:val="22"/>
        </w:rPr>
        <w:t>ԵՔ-ԲՄԱՇՁԲ-</w:t>
      </w:r>
      <w:r w:rsidR="00621D6B" w:rsidRPr="00E3342B">
        <w:rPr>
          <w:b/>
          <w:sz w:val="22"/>
          <w:szCs w:val="22"/>
        </w:rPr>
        <w:t>24/29</w:t>
      </w:r>
      <w:r w:rsidRPr="00E3342B">
        <w:rPr>
          <w:b/>
          <w:sz w:val="22"/>
          <w:szCs w:val="22"/>
        </w:rPr>
        <w:t>»*  ծածկագրով</w:t>
      </w:r>
    </w:p>
    <w:p w14:paraId="2E8F54D6" w14:textId="40766BE9" w:rsidR="004E191A" w:rsidRPr="00E3342B" w:rsidRDefault="004E191A" w:rsidP="00E3342B">
      <w:pPr>
        <w:pStyle w:val="NormalWeb"/>
        <w:jc w:val="right"/>
        <w:rPr>
          <w:b/>
          <w:sz w:val="22"/>
          <w:szCs w:val="22"/>
        </w:rPr>
      </w:pPr>
      <w:r w:rsidRPr="00E3342B">
        <w:rPr>
          <w:b/>
          <w:sz w:val="22"/>
          <w:szCs w:val="22"/>
        </w:rPr>
        <w:t xml:space="preserve">                                                                                                                       բաց</w:t>
      </w:r>
      <w:r w:rsidRPr="00E3342B">
        <w:rPr>
          <w:rFonts w:cs="Arial"/>
          <w:b/>
          <w:sz w:val="22"/>
          <w:szCs w:val="22"/>
        </w:rPr>
        <w:t xml:space="preserve"> մրցույթի </w:t>
      </w:r>
      <w:r w:rsidRPr="00E3342B">
        <w:rPr>
          <w:b/>
          <w:sz w:val="22"/>
          <w:szCs w:val="22"/>
        </w:rPr>
        <w:t>հրավերի</w:t>
      </w:r>
    </w:p>
    <w:p w14:paraId="3DED3B70" w14:textId="77777777" w:rsidR="006A2242" w:rsidRDefault="006A2242" w:rsidP="004E191A">
      <w:pPr>
        <w:ind w:left="360" w:hanging="360"/>
        <w:jc w:val="center"/>
        <w:rPr>
          <w:rFonts w:ascii="GHEA Grapalat" w:eastAsia="GHEA Grapalat" w:hAnsi="GHEA Grapalat" w:cs="GHEA Grapalat"/>
          <w:lang w:val="hy-AM"/>
        </w:rPr>
      </w:pPr>
    </w:p>
    <w:p w14:paraId="2275D42F" w14:textId="77777777" w:rsidR="006A2242" w:rsidRDefault="006A2242" w:rsidP="004E191A">
      <w:pPr>
        <w:ind w:left="360" w:hanging="360"/>
        <w:jc w:val="center"/>
        <w:rPr>
          <w:rFonts w:ascii="GHEA Grapalat" w:eastAsia="GHEA Grapalat" w:hAnsi="GHEA Grapalat" w:cs="GHEA Grapalat"/>
          <w:lang w:val="hy-AM"/>
        </w:rPr>
      </w:pPr>
    </w:p>
    <w:p w14:paraId="4BB65ECC" w14:textId="510E08D6" w:rsidR="004E191A" w:rsidRPr="00C82B23" w:rsidRDefault="004E191A" w:rsidP="004E191A">
      <w:pPr>
        <w:ind w:left="360" w:hanging="360"/>
        <w:jc w:val="center"/>
        <w:rPr>
          <w:rFonts w:ascii="GHEA Grapalat" w:eastAsia="GHEA Grapalat" w:hAnsi="GHEA Grapalat" w:cs="GHEA Grapalat"/>
          <w:b/>
          <w:bCs/>
          <w:lang w:val="hy-AM"/>
        </w:rPr>
      </w:pPr>
      <w:r w:rsidRPr="00C82B23">
        <w:rPr>
          <w:rFonts w:ascii="GHEA Grapalat" w:eastAsia="GHEA Grapalat" w:hAnsi="GHEA Grapalat" w:cs="GHEA Grapalat"/>
          <w:b/>
          <w:bCs/>
          <w:lang w:val="hy-AM"/>
        </w:rPr>
        <w:t>ՁԵՎ</w:t>
      </w:r>
    </w:p>
    <w:p w14:paraId="2E5F95C5" w14:textId="77777777" w:rsidR="004E191A" w:rsidRPr="00C82B23" w:rsidRDefault="004E191A" w:rsidP="00E26669">
      <w:pPr>
        <w:pStyle w:val="NormalWeb"/>
        <w:rPr>
          <w:b/>
          <w:bCs/>
        </w:rPr>
      </w:pPr>
    </w:p>
    <w:p w14:paraId="2401825B" w14:textId="77777777" w:rsidR="004E191A" w:rsidRPr="00C82B23" w:rsidRDefault="004E191A" w:rsidP="004E191A">
      <w:pPr>
        <w:ind w:left="360" w:hanging="360"/>
        <w:jc w:val="center"/>
        <w:rPr>
          <w:rFonts w:ascii="GHEA Grapalat" w:eastAsia="GHEA Grapalat" w:hAnsi="GHEA Grapalat" w:cs="GHEA Grapalat"/>
          <w:b/>
          <w:bCs/>
          <w:lang w:val="hy-AM"/>
        </w:rPr>
      </w:pPr>
      <w:r w:rsidRPr="00C82B23">
        <w:rPr>
          <w:rFonts w:ascii="GHEA Grapalat" w:eastAsia="GHEA Grapalat" w:hAnsi="GHEA Grapalat" w:cs="GHEA Grapalat"/>
          <w:b/>
          <w:bCs/>
          <w:lang w:val="hy-AM"/>
        </w:rPr>
        <w:t>ԻՐԱԿԱՆ ՇԱՀԱՌՈՒՆԵՐԻ ՎԵՐԱԲԵՐՅԱԼ ՀԱՅՏԱՐԱՐԱԳՐԻ</w:t>
      </w:r>
    </w:p>
    <w:p w14:paraId="68F2A417" w14:textId="77777777" w:rsidR="004E191A" w:rsidRDefault="004E191A" w:rsidP="00E26669">
      <w:pPr>
        <w:pStyle w:val="NormalWeb"/>
      </w:pPr>
    </w:p>
    <w:p w14:paraId="3F8DE7B0" w14:textId="77777777" w:rsidR="004E191A" w:rsidRDefault="004E191A" w:rsidP="00E26669">
      <w:pPr>
        <w:pStyle w:val="NormalWeb"/>
      </w:pPr>
    </w:p>
    <w:p w14:paraId="41FE22E7" w14:textId="77777777" w:rsidR="004E191A" w:rsidRDefault="004E191A" w:rsidP="004E191A">
      <w:pPr>
        <w:ind w:left="360" w:hanging="360"/>
        <w:jc w:val="center"/>
        <w:rPr>
          <w:rFonts w:ascii="GHEA Grapalat" w:eastAsia="GHEA Grapalat" w:hAnsi="GHEA Grapalat" w:cs="GHEA Grapalat"/>
          <w:lang w:val="hy-AM"/>
        </w:rPr>
      </w:pPr>
    </w:p>
    <w:p w14:paraId="4D8DDB33" w14:textId="77777777" w:rsidR="004E191A" w:rsidRDefault="004E191A" w:rsidP="004E191A">
      <w:pPr>
        <w:numPr>
          <w:ilvl w:val="0"/>
          <w:numId w:val="4"/>
        </w:numPr>
        <w:spacing w:after="160" w:line="256" w:lineRule="auto"/>
        <w:rPr>
          <w:rFonts w:ascii="GHEA Grapalat" w:eastAsia="GHEA Grapalat" w:hAnsi="GHEA Grapalat" w:cs="GHEA Grapalat"/>
          <w:b/>
        </w:rPr>
      </w:pPr>
      <w:proofErr w:type="spellStart"/>
      <w:r>
        <w:rPr>
          <w:rFonts w:ascii="GHEA Grapalat" w:eastAsia="GHEA Grapalat" w:hAnsi="GHEA Grapalat" w:cs="GHEA Grapalat"/>
          <w:b/>
        </w:rPr>
        <w:t>Կազմակերպությունը</w:t>
      </w:r>
      <w:proofErr w:type="spellEnd"/>
    </w:p>
    <w:p w14:paraId="561F00DA"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E191A" w14:paraId="0CEB9C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70966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0475DF0" w14:textId="77777777" w:rsidR="004E191A" w:rsidRDefault="004E191A">
            <w:pPr>
              <w:spacing w:before="240" w:after="240"/>
              <w:rPr>
                <w:rFonts w:ascii="GHEA Grapalat" w:eastAsia="GHEA Grapalat" w:hAnsi="GHEA Grapalat" w:cs="GHEA Grapalat"/>
              </w:rPr>
            </w:pPr>
          </w:p>
        </w:tc>
      </w:tr>
      <w:tr w:rsidR="004E191A" w14:paraId="659CFD09"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4B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BA78B6E" w14:textId="77777777" w:rsidR="004E191A" w:rsidRDefault="004E191A">
            <w:pPr>
              <w:spacing w:before="240" w:after="240"/>
              <w:rPr>
                <w:rFonts w:ascii="GHEA Grapalat" w:eastAsia="GHEA Grapalat" w:hAnsi="GHEA Grapalat" w:cs="GHEA Grapalat"/>
              </w:rPr>
            </w:pPr>
          </w:p>
        </w:tc>
      </w:tr>
      <w:tr w:rsidR="004E191A" w14:paraId="4488C87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2A428B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EBA1A1D" w14:textId="77777777" w:rsidR="004E191A" w:rsidRDefault="004E191A">
            <w:pPr>
              <w:spacing w:before="240" w:after="240"/>
              <w:rPr>
                <w:rFonts w:ascii="GHEA Grapalat" w:eastAsia="GHEA Grapalat" w:hAnsi="GHEA Grapalat" w:cs="GHEA Grapalat"/>
              </w:rPr>
            </w:pPr>
          </w:p>
        </w:tc>
      </w:tr>
      <w:tr w:rsidR="004E191A" w14:paraId="0C58DD1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804A4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AAEBB6C" w14:textId="77777777" w:rsidR="004E191A" w:rsidRDefault="004E191A">
            <w:pPr>
              <w:spacing w:before="240" w:after="240"/>
              <w:rPr>
                <w:rFonts w:ascii="GHEA Grapalat" w:eastAsia="GHEA Grapalat" w:hAnsi="GHEA Grapalat" w:cs="GHEA Grapalat"/>
              </w:rPr>
            </w:pPr>
          </w:p>
        </w:tc>
      </w:tr>
      <w:tr w:rsidR="004E191A" w14:paraId="4E1122F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26F122"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8FD7228" w14:textId="77777777" w:rsidR="004E191A" w:rsidRDefault="004E191A">
            <w:pPr>
              <w:spacing w:before="240" w:after="240"/>
              <w:rPr>
                <w:rFonts w:ascii="GHEA Grapalat" w:eastAsia="GHEA Grapalat" w:hAnsi="GHEA Grapalat" w:cs="GHEA Grapalat"/>
              </w:rPr>
            </w:pPr>
          </w:p>
        </w:tc>
      </w:tr>
      <w:tr w:rsidR="004E191A" w14:paraId="1AC37A8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2779E60"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2037C47" w14:textId="77777777" w:rsidR="004E191A" w:rsidRDefault="004E191A">
            <w:pPr>
              <w:spacing w:before="240" w:after="240"/>
              <w:rPr>
                <w:rFonts w:ascii="GHEA Grapalat" w:eastAsia="GHEA Grapalat" w:hAnsi="GHEA Grapalat" w:cs="GHEA Grapalat"/>
              </w:rPr>
            </w:pPr>
          </w:p>
        </w:tc>
      </w:tr>
      <w:tr w:rsidR="004E191A" w14:paraId="4C452F3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3F4EA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B92175" w14:textId="77777777" w:rsidR="004E191A" w:rsidRDefault="004E191A">
            <w:pPr>
              <w:spacing w:before="240" w:after="240"/>
              <w:rPr>
                <w:rFonts w:ascii="GHEA Grapalat" w:eastAsia="GHEA Grapalat" w:hAnsi="GHEA Grapalat" w:cs="GHEA Grapalat"/>
              </w:rPr>
            </w:pPr>
          </w:p>
        </w:tc>
      </w:tr>
    </w:tbl>
    <w:p w14:paraId="153217A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Հայտարարագիրը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ներկայացնող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05F772A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C2D3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62BB624" w14:textId="77777777" w:rsidR="004E191A" w:rsidRDefault="004E191A">
            <w:pPr>
              <w:spacing w:before="240" w:after="240"/>
              <w:rPr>
                <w:rFonts w:ascii="GHEA Grapalat" w:eastAsia="GHEA Grapalat" w:hAnsi="GHEA Grapalat" w:cs="GHEA Grapalat"/>
              </w:rPr>
            </w:pPr>
          </w:p>
        </w:tc>
      </w:tr>
      <w:tr w:rsidR="004E191A" w14:paraId="7903E8E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F60F9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AC1D48C" w14:textId="77777777" w:rsidR="004E191A" w:rsidRDefault="004E191A">
            <w:pPr>
              <w:spacing w:before="240" w:after="240"/>
              <w:rPr>
                <w:rFonts w:ascii="GHEA Grapalat" w:eastAsia="GHEA Grapalat" w:hAnsi="GHEA Grapalat" w:cs="GHEA Grapalat"/>
              </w:rPr>
            </w:pPr>
          </w:p>
        </w:tc>
      </w:tr>
    </w:tbl>
    <w:p w14:paraId="260A0C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Հայտարարագրի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35B8EED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89BCD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11DF7D1" w14:textId="77777777" w:rsidR="004E191A" w:rsidRDefault="004E191A">
            <w:pPr>
              <w:spacing w:before="240" w:after="240"/>
              <w:rPr>
                <w:rFonts w:ascii="GHEA Grapalat" w:eastAsia="GHEA Grapalat" w:hAnsi="GHEA Grapalat" w:cs="GHEA Grapalat"/>
              </w:rPr>
            </w:pPr>
          </w:p>
        </w:tc>
      </w:tr>
      <w:tr w:rsidR="004E191A" w14:paraId="1ED0B354"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2B030E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C511CF6" w14:textId="77777777" w:rsidR="004E191A" w:rsidRDefault="004E191A">
            <w:pPr>
              <w:spacing w:before="240" w:after="240"/>
              <w:rPr>
                <w:rFonts w:ascii="GHEA Grapalat" w:eastAsia="GHEA Grapalat" w:hAnsi="GHEA Grapalat" w:cs="GHEA Grapalat"/>
              </w:rPr>
            </w:pPr>
          </w:p>
        </w:tc>
      </w:tr>
      <w:tr w:rsidR="004E191A" w14:paraId="26F5E212"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7C6C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B5DC25B" w14:textId="77777777" w:rsidR="004E191A" w:rsidRDefault="004E191A">
            <w:pPr>
              <w:spacing w:before="240" w:after="240"/>
              <w:rPr>
                <w:rFonts w:ascii="GHEA Grapalat" w:eastAsia="GHEA Grapalat" w:hAnsi="GHEA Grapalat" w:cs="GHEA Grapalat"/>
              </w:rPr>
            </w:pPr>
          </w:p>
        </w:tc>
      </w:tr>
    </w:tbl>
    <w:p w14:paraId="41EE8B2E" w14:textId="77777777" w:rsidR="004E191A" w:rsidRDefault="004E191A" w:rsidP="004E191A">
      <w:pPr>
        <w:rPr>
          <w:rFonts w:ascii="GHEA Grapalat" w:eastAsia="GHEA Grapalat" w:hAnsi="GHEA Grapalat" w:cs="GHEA Grapalat"/>
        </w:rPr>
      </w:pPr>
    </w:p>
    <w:p w14:paraId="775E37DA" w14:textId="77777777" w:rsidR="004E191A" w:rsidRDefault="004E191A" w:rsidP="004E191A">
      <w:pPr>
        <w:rPr>
          <w:rFonts w:ascii="GHEA Grapalat" w:eastAsia="GHEA Grapalat" w:hAnsi="GHEA Grapalat" w:cs="GHEA Grapalat"/>
        </w:rPr>
      </w:pPr>
      <w:r>
        <w:rPr>
          <w:rFonts w:ascii="GHEA Grapalat" w:hAnsi="GHEA Grapalat"/>
        </w:rPr>
        <w:br w:type="page"/>
      </w:r>
    </w:p>
    <w:p w14:paraId="7491A5B8" w14:textId="77777777" w:rsidR="004E191A" w:rsidRDefault="004E191A" w:rsidP="004E191A">
      <w:pPr>
        <w:numPr>
          <w:ilvl w:val="0"/>
          <w:numId w:val="4"/>
        </w:numPr>
        <w:spacing w:after="160" w:line="256" w:lineRule="auto"/>
        <w:rPr>
          <w:rFonts w:ascii="GHEA Grapalat" w:eastAsia="GHEA Grapalat" w:hAnsi="GHEA Grapalat" w:cs="GHEA Grapalat"/>
        </w:rPr>
      </w:pPr>
      <w:proofErr w:type="spellStart"/>
      <w:r>
        <w:rPr>
          <w:rFonts w:ascii="GHEA Grapalat" w:eastAsia="GHEA Grapalat" w:hAnsi="GHEA Grapalat" w:cs="GHEA Grapalat"/>
          <w:b/>
        </w:rPr>
        <w:lastRenderedPageBreak/>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b/>
        </w:rPr>
        <w:t>ցուցակման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128F8A0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2E27A9F3"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AF87C3"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13F80D6C" w14:textId="77777777" w:rsidR="004E191A" w:rsidRDefault="004E191A">
            <w:pPr>
              <w:spacing w:before="240" w:after="240"/>
              <w:rPr>
                <w:rFonts w:ascii="GHEA Grapalat" w:eastAsia="GHEA Grapalat" w:hAnsi="GHEA Grapalat" w:cs="GHEA Grapalat"/>
              </w:rPr>
            </w:pPr>
          </w:p>
        </w:tc>
      </w:tr>
      <w:tr w:rsidR="004E191A" w14:paraId="003EFCA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AF8E3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3EFC3FF" w14:textId="77777777" w:rsidR="004E191A" w:rsidRDefault="004E191A">
            <w:pPr>
              <w:spacing w:before="240" w:after="240"/>
              <w:rPr>
                <w:rFonts w:ascii="GHEA Grapalat" w:eastAsia="GHEA Grapalat" w:hAnsi="GHEA Grapalat" w:cs="GHEA Grapalat"/>
              </w:rPr>
            </w:pPr>
          </w:p>
        </w:tc>
      </w:tr>
    </w:tbl>
    <w:p w14:paraId="0B708065"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վերահսկող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506FFF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FA6CB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329C8BF" w14:textId="77777777" w:rsidR="004E191A" w:rsidRDefault="004E191A">
            <w:pPr>
              <w:spacing w:before="240" w:after="240"/>
              <w:rPr>
                <w:rFonts w:ascii="GHEA Grapalat" w:eastAsia="GHEA Grapalat" w:hAnsi="GHEA Grapalat" w:cs="GHEA Grapalat"/>
              </w:rPr>
            </w:pPr>
          </w:p>
        </w:tc>
      </w:tr>
      <w:tr w:rsidR="004E191A" w14:paraId="33B917B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89639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1BCDF5" w14:textId="77777777" w:rsidR="004E191A" w:rsidRDefault="004E191A">
            <w:pPr>
              <w:spacing w:before="240" w:after="240"/>
              <w:rPr>
                <w:rFonts w:ascii="GHEA Grapalat" w:eastAsia="GHEA Grapalat" w:hAnsi="GHEA Grapalat" w:cs="GHEA Grapalat"/>
              </w:rPr>
            </w:pPr>
          </w:p>
        </w:tc>
      </w:tr>
      <w:tr w:rsidR="004E191A" w14:paraId="07A92256"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CF3D3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F6C453D" w14:textId="77777777" w:rsidR="004E191A" w:rsidRDefault="004E191A">
            <w:pPr>
              <w:spacing w:before="240" w:after="240"/>
              <w:rPr>
                <w:rFonts w:ascii="GHEA Grapalat" w:eastAsia="GHEA Grapalat" w:hAnsi="GHEA Grapalat" w:cs="GHEA Grapalat"/>
              </w:rPr>
            </w:pPr>
          </w:p>
        </w:tc>
      </w:tr>
      <w:tr w:rsidR="004E191A" w14:paraId="401B5AF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E96E34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D9B0BA9" w14:textId="77777777" w:rsidR="004E191A" w:rsidRDefault="004E191A">
            <w:pPr>
              <w:spacing w:before="240" w:after="240"/>
              <w:rPr>
                <w:rFonts w:ascii="GHEA Grapalat" w:eastAsia="GHEA Grapalat" w:hAnsi="GHEA Grapalat" w:cs="GHEA Grapalat"/>
              </w:rPr>
            </w:pPr>
          </w:p>
        </w:tc>
      </w:tr>
      <w:tr w:rsidR="004E191A" w14:paraId="0F01E15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7E7AD7"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33B8FA1" w14:textId="77777777" w:rsidR="004E191A" w:rsidRDefault="004E191A">
            <w:pPr>
              <w:spacing w:before="240" w:after="240"/>
              <w:rPr>
                <w:rFonts w:ascii="GHEA Grapalat" w:eastAsia="GHEA Grapalat" w:hAnsi="GHEA Grapalat" w:cs="GHEA Grapalat"/>
              </w:rPr>
            </w:pPr>
          </w:p>
        </w:tc>
      </w:tr>
      <w:tr w:rsidR="004E191A" w14:paraId="1F2A5DC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E95E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8B952" w14:textId="77777777" w:rsidR="004E191A" w:rsidRDefault="004E191A">
            <w:pPr>
              <w:spacing w:before="240" w:after="240"/>
              <w:rPr>
                <w:rFonts w:ascii="GHEA Grapalat" w:eastAsia="GHEA Grapalat" w:hAnsi="GHEA Grapalat" w:cs="GHEA Grapalat"/>
              </w:rPr>
            </w:pPr>
          </w:p>
        </w:tc>
      </w:tr>
      <w:tr w:rsidR="004E191A" w14:paraId="03835CB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5D413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0F9C8ABE" w14:textId="77777777" w:rsidR="004E191A" w:rsidRDefault="004E191A">
            <w:pPr>
              <w:spacing w:before="240" w:after="240"/>
              <w:rPr>
                <w:rFonts w:ascii="GHEA Grapalat" w:eastAsia="GHEA Grapalat" w:hAnsi="GHEA Grapalat" w:cs="GHEA Grapalat"/>
              </w:rPr>
            </w:pPr>
          </w:p>
        </w:tc>
      </w:tr>
    </w:tbl>
    <w:p w14:paraId="61897D99"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iCs/>
        </w:rPr>
      </w:pPr>
      <w:proofErr w:type="spellStart"/>
      <w:r>
        <w:rPr>
          <w:rFonts w:ascii="GHEA Grapalat" w:eastAsia="GHEA Grapalat" w:hAnsi="GHEA Grapalat" w:cs="GHEA Grapalat"/>
          <w:i/>
          <w:iCs/>
        </w:rPr>
        <w:t>Վերահսկողության</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4E7CBD75"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A44699"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78" w:type="dxa"/>
            <w:tcBorders>
              <w:top w:val="single" w:sz="4" w:space="0" w:color="000000"/>
              <w:left w:val="single" w:sz="4" w:space="0" w:color="000000"/>
              <w:bottom w:val="single" w:sz="4" w:space="0" w:color="000000"/>
              <w:right w:val="single" w:sz="4" w:space="0" w:color="000000"/>
            </w:tcBorders>
            <w:vAlign w:val="center"/>
          </w:tcPr>
          <w:p w14:paraId="23354AA1" w14:textId="77777777" w:rsidR="004E191A" w:rsidRDefault="004E191A">
            <w:pPr>
              <w:spacing w:before="240" w:after="240"/>
              <w:rPr>
                <w:rFonts w:ascii="GHEA Grapalat" w:eastAsia="GHEA Grapalat" w:hAnsi="GHEA Grapalat" w:cs="GHEA Grapalat"/>
              </w:rPr>
            </w:pPr>
          </w:p>
        </w:tc>
      </w:tr>
      <w:tr w:rsidR="004E191A" w14:paraId="5A8F5F40"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7D0979"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31E123E0"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52A15B4"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4E191A">
                  <w:rPr>
                    <w:rFonts w:ascii="MS Gothic" w:eastAsia="MS Gothic" w:hAnsi="MS Gothic" w:cs="GHEA Grapalat" w:hint="eastAsia"/>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4945F151" w14:textId="77777777" w:rsidR="004E191A" w:rsidRDefault="004E191A" w:rsidP="004E191A">
      <w:pPr>
        <w:spacing w:before="240"/>
        <w:rPr>
          <w:rFonts w:ascii="GHEA Grapalat" w:eastAsia="GHEA Grapalat" w:hAnsi="GHEA Grapalat" w:cs="GHEA Grapalat"/>
        </w:rPr>
      </w:pPr>
      <w:r>
        <w:rPr>
          <w:rFonts w:ascii="GHEA Grapalat" w:hAnsi="GHEA Grapalat"/>
        </w:rPr>
        <w:br w:type="page"/>
      </w:r>
    </w:p>
    <w:p w14:paraId="1B478CD1"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Պետության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համայնքի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կամ</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միջազգային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կազմակերպության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մասնակցությունը</w:t>
      </w:r>
      <w:proofErr w:type="spellEnd"/>
    </w:p>
    <w:p w14:paraId="22F1DFF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Պետության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համայնքի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A3A26C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42A608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8C6B5D2" w14:textId="77777777" w:rsidR="004E191A" w:rsidRDefault="004E191A">
            <w:pPr>
              <w:spacing w:before="240" w:after="240"/>
              <w:rPr>
                <w:rFonts w:ascii="GHEA Grapalat" w:eastAsia="GHEA Grapalat" w:hAnsi="GHEA Grapalat" w:cs="GHEA Grapalat"/>
              </w:rPr>
            </w:pPr>
          </w:p>
        </w:tc>
      </w:tr>
      <w:tr w:rsidR="004E191A" w14:paraId="288E785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3EDC8C8"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C4E23" w14:textId="77777777" w:rsidR="004E191A" w:rsidRDefault="004E191A">
            <w:pPr>
              <w:spacing w:before="240" w:after="240"/>
              <w:rPr>
                <w:rFonts w:ascii="GHEA Grapalat" w:eastAsia="GHEA Grapalat" w:hAnsi="GHEA Grapalat" w:cs="GHEA Grapalat"/>
              </w:rPr>
            </w:pPr>
          </w:p>
        </w:tc>
      </w:tr>
      <w:tr w:rsidR="004E191A" w14:paraId="5E6B5EEF"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CAC9E5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0542600C" w14:textId="77777777" w:rsidR="004E191A" w:rsidRDefault="004E191A">
            <w:pPr>
              <w:spacing w:before="240" w:after="240"/>
              <w:rPr>
                <w:rFonts w:ascii="GHEA Grapalat" w:eastAsia="GHEA Grapalat" w:hAnsi="GHEA Grapalat" w:cs="GHEA Grapalat"/>
              </w:rPr>
            </w:pPr>
          </w:p>
        </w:tc>
      </w:tr>
      <w:tr w:rsidR="004E191A" w14:paraId="0FC28DF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25E7F7"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4140D33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6EF3885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35CDB35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Միջազգային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02C624A5"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65222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DC62C6" w14:textId="77777777" w:rsidR="004E191A" w:rsidRDefault="004E191A">
            <w:pPr>
              <w:spacing w:before="240" w:after="240"/>
              <w:rPr>
                <w:rFonts w:ascii="GHEA Grapalat" w:eastAsia="GHEA Grapalat" w:hAnsi="GHEA Grapalat" w:cs="GHEA Grapalat"/>
              </w:rPr>
            </w:pPr>
          </w:p>
        </w:tc>
      </w:tr>
      <w:tr w:rsidR="004E191A" w14:paraId="6E9D369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7871D6"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5B3D272" w14:textId="77777777" w:rsidR="004E191A" w:rsidRDefault="004E191A">
            <w:pPr>
              <w:spacing w:before="240" w:after="240"/>
              <w:rPr>
                <w:rFonts w:ascii="GHEA Grapalat" w:eastAsia="GHEA Grapalat" w:hAnsi="GHEA Grapalat" w:cs="GHEA Grapalat"/>
              </w:rPr>
            </w:pPr>
          </w:p>
        </w:tc>
      </w:tr>
      <w:tr w:rsidR="004E191A" w14:paraId="235D18E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454CC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DA022A0" w14:textId="77777777" w:rsidR="004E191A" w:rsidRDefault="004E191A">
            <w:pPr>
              <w:spacing w:before="240" w:after="240"/>
              <w:rPr>
                <w:rFonts w:ascii="GHEA Grapalat" w:eastAsia="GHEA Grapalat" w:hAnsi="GHEA Grapalat" w:cs="GHEA Grapalat"/>
              </w:rPr>
            </w:pPr>
          </w:p>
        </w:tc>
      </w:tr>
      <w:tr w:rsidR="004E191A" w14:paraId="18B8CFB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9172BE" w14:textId="77777777" w:rsidR="004E191A" w:rsidRDefault="004E191A">
            <w:pPr>
              <w:numPr>
                <w:ilvl w:val="2"/>
                <w:numId w:val="4"/>
              </w:numPr>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7EBC38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2AB9107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bl>
    <w:p w14:paraId="050655D6" w14:textId="77777777" w:rsidR="004E191A" w:rsidRDefault="004E191A" w:rsidP="004E191A">
      <w:pPr>
        <w:rPr>
          <w:rFonts w:ascii="GHEA Grapalat" w:eastAsia="GHEA Grapalat" w:hAnsi="GHEA Grapalat" w:cs="GHEA Grapalat"/>
          <w:b/>
        </w:rPr>
      </w:pPr>
      <w:r>
        <w:rPr>
          <w:rFonts w:ascii="GHEA Grapalat" w:hAnsi="GHEA Grapalat"/>
        </w:rPr>
        <w:br w:type="page"/>
      </w:r>
    </w:p>
    <w:p w14:paraId="5F17B3DA"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Իրական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շահառուի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տվյալները</w:t>
      </w:r>
      <w:proofErr w:type="spellEnd"/>
    </w:p>
    <w:p w14:paraId="2B5BAC7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ինքնությունը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հավաստող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E191A" w14:paraId="1FDCA7BA"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F4AEF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3E83F99" w14:textId="77777777" w:rsidR="004E191A" w:rsidRDefault="004E191A">
            <w:pPr>
              <w:spacing w:before="240" w:after="240"/>
              <w:rPr>
                <w:rFonts w:ascii="GHEA Grapalat" w:eastAsia="GHEA Grapalat" w:hAnsi="GHEA Grapalat" w:cs="GHEA Grapalat"/>
              </w:rPr>
            </w:pPr>
          </w:p>
        </w:tc>
      </w:tr>
      <w:tr w:rsidR="004E191A" w14:paraId="6AE9A87C"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F1B478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0495339C" w14:textId="77777777" w:rsidR="004E191A" w:rsidRDefault="004E191A">
            <w:pPr>
              <w:spacing w:before="240" w:after="240"/>
              <w:rPr>
                <w:rFonts w:ascii="GHEA Grapalat" w:eastAsia="GHEA Grapalat" w:hAnsi="GHEA Grapalat" w:cs="GHEA Grapalat"/>
              </w:rPr>
            </w:pPr>
          </w:p>
        </w:tc>
      </w:tr>
      <w:tr w:rsidR="004E191A" w14:paraId="6154B76F"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F17B7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6B1A0C3F" w14:textId="77777777" w:rsidR="004E191A" w:rsidRDefault="004E191A">
            <w:pPr>
              <w:spacing w:before="240" w:after="240"/>
              <w:rPr>
                <w:rFonts w:ascii="GHEA Grapalat" w:eastAsia="GHEA Grapalat" w:hAnsi="GHEA Grapalat" w:cs="GHEA Grapalat"/>
              </w:rPr>
            </w:pPr>
          </w:p>
        </w:tc>
      </w:tr>
      <w:tr w:rsidR="004E191A" w14:paraId="3E6A7E3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0E028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w:t>
            </w:r>
          </w:p>
        </w:tc>
        <w:tc>
          <w:tcPr>
            <w:tcW w:w="6178" w:type="dxa"/>
            <w:tcBorders>
              <w:top w:val="single" w:sz="4" w:space="0" w:color="000000"/>
              <w:left w:val="single" w:sz="4" w:space="0" w:color="000000"/>
              <w:bottom w:val="single" w:sz="4" w:space="0" w:color="000000"/>
              <w:right w:val="single" w:sz="4" w:space="0" w:color="000000"/>
            </w:tcBorders>
            <w:vAlign w:val="center"/>
          </w:tcPr>
          <w:p w14:paraId="5684C445" w14:textId="77777777" w:rsidR="004E191A" w:rsidRDefault="004E191A">
            <w:pPr>
              <w:spacing w:before="240" w:after="240"/>
              <w:rPr>
                <w:rFonts w:ascii="GHEA Grapalat" w:eastAsia="GHEA Grapalat" w:hAnsi="GHEA Grapalat" w:cs="GHEA Grapalat"/>
              </w:rPr>
            </w:pPr>
          </w:p>
        </w:tc>
      </w:tr>
      <w:tr w:rsidR="004E191A" w14:paraId="131058AB"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797E3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Քաղաքացիությունը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4DECDE13" w14:textId="77777777" w:rsidR="004E191A" w:rsidRDefault="004E191A">
            <w:pPr>
              <w:spacing w:before="240" w:after="240"/>
              <w:rPr>
                <w:rFonts w:ascii="GHEA Grapalat" w:eastAsia="GHEA Grapalat" w:hAnsi="GHEA Grapalat" w:cs="GHEA Grapalat"/>
              </w:rPr>
            </w:pPr>
          </w:p>
        </w:tc>
      </w:tr>
      <w:tr w:rsidR="004E191A" w14:paraId="0421171D" w14:textId="77777777" w:rsidTr="004E191A">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2662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Ծննդյան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CAA1629" w14:textId="77777777" w:rsidR="004E191A" w:rsidRDefault="004E191A">
            <w:pPr>
              <w:spacing w:before="240" w:after="240"/>
              <w:rPr>
                <w:rFonts w:ascii="GHEA Grapalat" w:eastAsia="GHEA Grapalat" w:hAnsi="GHEA Grapalat" w:cs="GHEA Grapalat"/>
              </w:rPr>
            </w:pPr>
          </w:p>
        </w:tc>
      </w:tr>
    </w:tbl>
    <w:p w14:paraId="04805C73"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հաստատող</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79A6A11"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6761FF"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82752A5" w14:textId="77777777" w:rsidR="004E191A" w:rsidRDefault="004E191A">
            <w:pPr>
              <w:spacing w:before="240" w:after="240"/>
              <w:rPr>
                <w:rFonts w:ascii="GHEA Grapalat" w:eastAsia="GHEA Grapalat" w:hAnsi="GHEA Grapalat" w:cs="GHEA Grapalat"/>
              </w:rPr>
            </w:pPr>
          </w:p>
        </w:tc>
      </w:tr>
      <w:tr w:rsidR="004E191A" w14:paraId="0E36719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E3FE1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A98AD20" w14:textId="77777777" w:rsidR="004E191A" w:rsidRDefault="004E191A">
            <w:pPr>
              <w:spacing w:before="240" w:after="240"/>
              <w:rPr>
                <w:rFonts w:ascii="GHEA Grapalat" w:eastAsia="GHEA Grapalat" w:hAnsi="GHEA Grapalat" w:cs="GHEA Grapalat"/>
              </w:rPr>
            </w:pPr>
          </w:p>
        </w:tc>
      </w:tr>
      <w:tr w:rsidR="004E191A" w14:paraId="48D9C90C"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B0032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0758E1D" w14:textId="77777777" w:rsidR="004E191A" w:rsidRDefault="004E191A">
            <w:pPr>
              <w:spacing w:before="240" w:after="240"/>
              <w:rPr>
                <w:rFonts w:ascii="GHEA Grapalat" w:eastAsia="GHEA Grapalat" w:hAnsi="GHEA Grapalat" w:cs="GHEA Grapalat"/>
              </w:rPr>
            </w:pPr>
          </w:p>
        </w:tc>
      </w:tr>
      <w:tr w:rsidR="004E191A" w14:paraId="2BC7F74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02BB6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Տրամադրող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1DB7945" w14:textId="77777777" w:rsidR="004E191A" w:rsidRDefault="004E191A">
            <w:pPr>
              <w:spacing w:before="240" w:after="240"/>
              <w:rPr>
                <w:rFonts w:ascii="GHEA Grapalat" w:eastAsia="GHEA Grapalat" w:hAnsi="GHEA Grapalat" w:cs="GHEA Grapalat"/>
              </w:rPr>
            </w:pPr>
          </w:p>
        </w:tc>
      </w:tr>
      <w:tr w:rsidR="004E191A" w14:paraId="29805B03"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671765" w14:textId="77777777" w:rsidR="004E191A" w:rsidRDefault="004E191A">
            <w:pPr>
              <w:numPr>
                <w:ilvl w:val="2"/>
                <w:numId w:val="4"/>
              </w:numPr>
              <w:spacing w:after="160" w:line="256" w:lineRule="auto"/>
              <w:ind w:left="0" w:firstLine="0"/>
              <w:rPr>
                <w:rFonts w:ascii="GHEA Grapalat" w:eastAsia="GHEA Grapalat" w:hAnsi="GHEA Grapalat" w:cs="GHEA Grapalat"/>
              </w:rPr>
            </w:pPr>
            <w:r>
              <w:rPr>
                <w:rFonts w:ascii="GHEA Grapalat" w:eastAsia="GHEA Grapalat" w:hAnsi="GHEA Grapalat" w:cs="GHEA Grapalat"/>
              </w:rPr>
              <w:t xml:space="preserve">ՀԾՀ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5AF95009" w14:textId="77777777" w:rsidR="004E191A" w:rsidRDefault="004E191A">
            <w:pPr>
              <w:spacing w:before="240" w:after="240"/>
              <w:rPr>
                <w:rFonts w:ascii="GHEA Grapalat" w:eastAsia="GHEA Grapalat" w:hAnsi="GHEA Grapalat" w:cs="GHEA Grapalat"/>
              </w:rPr>
            </w:pPr>
          </w:p>
        </w:tc>
      </w:tr>
    </w:tbl>
    <w:p w14:paraId="3C305197"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հաշվառման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70F7BB4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B6DCF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6485BD5" w14:textId="77777777" w:rsidR="004E191A" w:rsidRDefault="004E191A">
            <w:pPr>
              <w:spacing w:before="240" w:after="240"/>
              <w:rPr>
                <w:rFonts w:ascii="GHEA Grapalat" w:eastAsia="GHEA Grapalat" w:hAnsi="GHEA Grapalat" w:cs="GHEA Grapalat"/>
              </w:rPr>
            </w:pPr>
          </w:p>
        </w:tc>
      </w:tr>
      <w:tr w:rsidR="004E191A" w14:paraId="68B6AD1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D80514"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7C47C753" w14:textId="77777777" w:rsidR="004E191A" w:rsidRDefault="004E191A">
            <w:pPr>
              <w:spacing w:before="240" w:after="240"/>
              <w:rPr>
                <w:rFonts w:ascii="GHEA Grapalat" w:eastAsia="GHEA Grapalat" w:hAnsi="GHEA Grapalat" w:cs="GHEA Grapalat"/>
              </w:rPr>
            </w:pPr>
          </w:p>
        </w:tc>
      </w:tr>
      <w:tr w:rsidR="004E191A" w14:paraId="4FC1DFBE"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1C3C6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D451EF8" w14:textId="77777777" w:rsidR="004E191A" w:rsidRDefault="004E191A">
            <w:pPr>
              <w:spacing w:before="240" w:after="240"/>
              <w:rPr>
                <w:rFonts w:ascii="GHEA Grapalat" w:eastAsia="GHEA Grapalat" w:hAnsi="GHEA Grapalat" w:cs="GHEA Grapalat"/>
              </w:rPr>
            </w:pPr>
          </w:p>
        </w:tc>
      </w:tr>
      <w:tr w:rsidR="004E191A" w14:paraId="272BE9B2"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B1591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lastRenderedPageBreak/>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3DB36B65" w14:textId="77777777" w:rsidR="004E191A" w:rsidRDefault="004E191A">
            <w:pPr>
              <w:spacing w:before="240" w:after="240"/>
              <w:rPr>
                <w:rFonts w:ascii="GHEA Grapalat" w:eastAsia="GHEA Grapalat" w:hAnsi="GHEA Grapalat" w:cs="GHEA Grapalat"/>
              </w:rPr>
            </w:pPr>
          </w:p>
        </w:tc>
      </w:tr>
    </w:tbl>
    <w:p w14:paraId="5AB109A2"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բնակության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E191A" w14:paraId="1A354179"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4CB7FF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Պետությունը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1DF9FB95" w14:textId="77777777" w:rsidR="004E191A" w:rsidRDefault="004E191A">
            <w:pPr>
              <w:spacing w:before="240" w:after="240"/>
              <w:rPr>
                <w:rFonts w:ascii="GHEA Grapalat" w:eastAsia="GHEA Grapalat" w:hAnsi="GHEA Grapalat" w:cs="GHEA Grapalat"/>
              </w:rPr>
            </w:pPr>
          </w:p>
        </w:tc>
      </w:tr>
      <w:tr w:rsidR="004E191A" w14:paraId="0FDAD20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1D773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Համայնքը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D73D5B7" w14:textId="77777777" w:rsidR="004E191A" w:rsidRDefault="004E191A">
            <w:pPr>
              <w:spacing w:before="240" w:after="240"/>
              <w:rPr>
                <w:rFonts w:ascii="GHEA Grapalat" w:eastAsia="GHEA Grapalat" w:hAnsi="GHEA Grapalat" w:cs="GHEA Grapalat"/>
              </w:rPr>
            </w:pPr>
          </w:p>
        </w:tc>
      </w:tr>
      <w:tr w:rsidR="004E191A" w14:paraId="7EF18DAA"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B83CD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Վարչատարածքային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միավորը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2F021BCF" w14:textId="77777777" w:rsidR="004E191A" w:rsidRDefault="004E191A">
            <w:pPr>
              <w:spacing w:before="240" w:after="240"/>
              <w:rPr>
                <w:rFonts w:ascii="GHEA Grapalat" w:eastAsia="GHEA Grapalat" w:hAnsi="GHEA Grapalat" w:cs="GHEA Grapalat"/>
              </w:rPr>
            </w:pPr>
          </w:p>
        </w:tc>
      </w:tr>
      <w:tr w:rsidR="004E191A" w14:paraId="7A59D9F0"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D4BF2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Փողոցի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շենքը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բնակարանը</w:t>
            </w:r>
            <w:proofErr w:type="spellEnd"/>
          </w:p>
        </w:tc>
        <w:tc>
          <w:tcPr>
            <w:tcW w:w="6178" w:type="dxa"/>
            <w:tcBorders>
              <w:top w:val="single" w:sz="4" w:space="0" w:color="000000"/>
              <w:left w:val="single" w:sz="4" w:space="0" w:color="000000"/>
              <w:bottom w:val="single" w:sz="4" w:space="0" w:color="000000"/>
              <w:right w:val="single" w:sz="4" w:space="0" w:color="000000"/>
            </w:tcBorders>
            <w:vAlign w:val="center"/>
          </w:tcPr>
          <w:p w14:paraId="63B6E41B" w14:textId="77777777" w:rsidR="004E191A" w:rsidRDefault="004E191A">
            <w:pPr>
              <w:spacing w:before="240" w:after="240"/>
              <w:rPr>
                <w:rFonts w:ascii="GHEA Grapalat" w:eastAsia="GHEA Grapalat" w:hAnsi="GHEA Grapalat" w:cs="GHEA Grapalat"/>
              </w:rPr>
            </w:pPr>
          </w:p>
        </w:tc>
      </w:tr>
    </w:tbl>
    <w:p w14:paraId="640ACF3C" w14:textId="77777777" w:rsidR="004E191A" w:rsidRDefault="004E191A" w:rsidP="004E191A">
      <w:pPr>
        <w:numPr>
          <w:ilvl w:val="1"/>
          <w:numId w:val="4"/>
        </w:num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բացառությամբ</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2C47731B"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DBD252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20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7F3B6365"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17AB2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DB090" w14:textId="77777777" w:rsidR="004E191A" w:rsidRDefault="004E191A">
            <w:pPr>
              <w:spacing w:before="240" w:after="240"/>
              <w:rPr>
                <w:rFonts w:ascii="GHEA Grapalat" w:eastAsia="GHEA Grapalat" w:hAnsi="GHEA Grapalat" w:cs="GHEA Grapalat"/>
              </w:rPr>
            </w:pPr>
          </w:p>
        </w:tc>
      </w:tr>
      <w:tr w:rsidR="004E191A" w14:paraId="3308C15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6106C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394E38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08E778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7B0E74D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1EF0E8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27CA98B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4A6384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hAnsi="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 և «բ»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2252A8D6"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հանդիսանալու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հիմքերը</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ընդերքօգտագործման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ոլորտի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հաշվետու</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կազմակերպությունների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համար</w:t>
      </w:r>
      <w:proofErr w:type="spellEnd"/>
      <w:r>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E191A" w14:paraId="731131A8" w14:textId="77777777" w:rsidTr="004E191A">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823DE3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ա</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տիրապետում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ձայնի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բաժնեմասերի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բաժնետոմսերի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փայերի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կերպով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10 և </w:t>
            </w:r>
            <w:proofErr w:type="spellStart"/>
            <w:r w:rsidR="004E191A">
              <w:rPr>
                <w:rFonts w:ascii="GHEA Grapalat" w:eastAsia="GHEA Grapalat" w:hAnsi="GHEA Grapalat" w:cs="GHEA Grapalat"/>
              </w:rPr>
              <w:t>ավելի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տոկոս</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կանոնադրական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կապիտալում</w:t>
            </w:r>
            <w:proofErr w:type="spellEnd"/>
          </w:p>
        </w:tc>
      </w:tr>
      <w:tr w:rsidR="004E191A" w14:paraId="60BF5A40" w14:textId="77777777" w:rsidTr="004E191A">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AAEB05"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
        </w:tc>
        <w:tc>
          <w:tcPr>
            <w:tcW w:w="4508" w:type="dxa"/>
            <w:tcBorders>
              <w:top w:val="single" w:sz="4" w:space="0" w:color="000000"/>
              <w:left w:val="single" w:sz="4" w:space="0" w:color="000000"/>
              <w:bottom w:val="single" w:sz="4" w:space="0" w:color="000000"/>
              <w:right w:val="single" w:sz="4" w:space="0" w:color="000000"/>
            </w:tcBorders>
            <w:vAlign w:val="center"/>
          </w:tcPr>
          <w:p w14:paraId="39071BB9" w14:textId="77777777" w:rsidR="004E191A" w:rsidRDefault="004E191A">
            <w:pPr>
              <w:spacing w:before="240" w:after="240"/>
              <w:rPr>
                <w:rFonts w:ascii="GHEA Grapalat" w:eastAsia="GHEA Grapalat" w:hAnsi="GHEA Grapalat" w:cs="GHEA Grapalat"/>
              </w:rPr>
            </w:pPr>
          </w:p>
        </w:tc>
      </w:tr>
      <w:tr w:rsidR="004E191A" w14:paraId="532EB01E" w14:textId="77777777" w:rsidTr="004E191A">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7F6457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2DD45FA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p w14:paraId="4766F0BF"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Անուղղակի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մասնակցություն</w:t>
            </w:r>
            <w:proofErr w:type="spellEnd"/>
          </w:p>
        </w:tc>
      </w:tr>
      <w:tr w:rsidR="004E191A" w14:paraId="1DFB4B5B"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1275BD8"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բ</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իրավունք</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ունի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նշանակելու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հեռացնելու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կառավարման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մարմինների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անդամների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մեծամասնությանը</w:t>
            </w:r>
            <w:proofErr w:type="spellEnd"/>
          </w:p>
        </w:tc>
      </w:tr>
      <w:tr w:rsidR="004E191A" w14:paraId="659032F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C86AC63"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գ</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անհատույց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ստացել</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հաշվետու</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նախորդող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տարվա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ստացած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շահույթի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առնվազն</w:t>
            </w:r>
            <w:proofErr w:type="spellEnd"/>
            <w:r w:rsidR="004E191A">
              <w:rPr>
                <w:rFonts w:ascii="GHEA Grapalat" w:eastAsia="GHEA Grapalat" w:hAnsi="GHEA Grapalat" w:cs="GHEA Grapalat"/>
              </w:rPr>
              <w:t xml:space="preserve"> 15 </w:t>
            </w:r>
            <w:proofErr w:type="spellStart"/>
            <w:r w:rsidR="004E191A">
              <w:rPr>
                <w:rFonts w:ascii="GHEA Grapalat" w:eastAsia="GHEA Grapalat" w:hAnsi="GHEA Grapalat" w:cs="GHEA Grapalat"/>
              </w:rPr>
              <w:t>տոկոսի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չափով</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օգուտ</w:t>
            </w:r>
            <w:proofErr w:type="spellEnd"/>
          </w:p>
        </w:tc>
      </w:tr>
      <w:tr w:rsidR="004E191A" w14:paraId="1377BD1F"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8014317"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դ</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նկատմամբ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իրական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փաստացի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վերահսկողություն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միջոցներով</w:t>
            </w:r>
            <w:proofErr w:type="spellEnd"/>
          </w:p>
        </w:tc>
      </w:tr>
      <w:tr w:rsidR="004E191A" w14:paraId="39B8B74D" w14:textId="77777777" w:rsidTr="004E191A">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39F1A16"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t>ե</w:t>
            </w:r>
            <w:r w:rsidR="004E191A">
              <w:rPr>
                <w:rFonts w:ascii="Cambria Math" w:eastAsia="Cambria Math" w:hAnsi="Cambria Math" w:cs="Cambria Math"/>
              </w:rPr>
              <w:t>․</w:t>
            </w:r>
            <w:r w:rsidR="004E191A">
              <w:rPr>
                <w:rFonts w:ascii="GHEA Grapalat" w:eastAsia="Cambria Math" w:hAnsi="GHEA Grapalat" w:cs="Cambria Math"/>
              </w:rPr>
              <w:t xml:space="preserve"> </w:t>
            </w:r>
            <w:proofErr w:type="spellStart"/>
            <w:r w:rsidR="004E191A">
              <w:rPr>
                <w:rFonts w:ascii="GHEA Grapalat" w:eastAsia="GHEA Grapalat" w:hAnsi="GHEA Grapalat" w:cs="GHEA Grapalat"/>
              </w:rPr>
              <w:t>հանդիսանում</w:t>
            </w:r>
            <w:proofErr w:type="spellEnd"/>
            <w:r w:rsidR="004E191A">
              <w:rPr>
                <w:rFonts w:ascii="GHEA Grapalat" w:eastAsia="GHEA Grapalat" w:hAnsi="GHEA Grapalat" w:cs="GHEA Grapalat"/>
              </w:rPr>
              <w:t xml:space="preserve"> է </w:t>
            </w:r>
            <w:proofErr w:type="spellStart"/>
            <w:r w:rsidR="004E191A">
              <w:rPr>
                <w:rFonts w:ascii="GHEA Grapalat" w:eastAsia="GHEA Grapalat" w:hAnsi="GHEA Grapalat" w:cs="GHEA Grapalat"/>
              </w:rPr>
              <w:t>տվյալ</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իրավաբանական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գործունեության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ընդհանուր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կամ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ընթացիկ</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ղեկավարումն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իրականացնող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պաշտոնատար</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այն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դեպքում</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երբ</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առկա</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չէ</w:t>
            </w:r>
            <w:proofErr w:type="spellEnd"/>
            <w:r w:rsidR="004E191A">
              <w:rPr>
                <w:rFonts w:ascii="GHEA Grapalat" w:eastAsia="GHEA Grapalat" w:hAnsi="GHEA Grapalat" w:cs="GHEA Grapalat"/>
              </w:rPr>
              <w:t xml:space="preserve"> «ա»-«դ» </w:t>
            </w:r>
            <w:proofErr w:type="spellStart"/>
            <w:r w:rsidR="004E191A">
              <w:rPr>
                <w:rFonts w:ascii="GHEA Grapalat" w:eastAsia="GHEA Grapalat" w:hAnsi="GHEA Grapalat" w:cs="GHEA Grapalat"/>
              </w:rPr>
              <w:t>կետերի</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պահանջներին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համապատասխանող</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ֆիզիկական</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w:t>
            </w:r>
            <w:proofErr w:type="spellEnd"/>
          </w:p>
        </w:tc>
      </w:tr>
    </w:tbl>
    <w:p w14:paraId="7E5CE1CE"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կարգավիճակի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վերաբերյալ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տեղեկությունները</w:t>
      </w:r>
      <w:proofErr w:type="spellEnd"/>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4E191A" w14:paraId="45725D8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4F9E1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56F99F7" w14:textId="77777777" w:rsidR="004E191A" w:rsidRDefault="004E191A">
            <w:pPr>
              <w:spacing w:before="240" w:after="240"/>
              <w:rPr>
                <w:rFonts w:ascii="GHEA Grapalat" w:eastAsia="GHEA Grapalat" w:hAnsi="GHEA Grapalat" w:cs="GHEA Grapalat"/>
              </w:rPr>
            </w:pPr>
          </w:p>
        </w:tc>
      </w:tr>
      <w:tr w:rsidR="004E191A" w14:paraId="63902F34"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F7A610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4EA103B"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Առանձին</w:t>
            </w:r>
            <w:proofErr w:type="spellEnd"/>
            <w:r w:rsidR="004E191A">
              <w:rPr>
                <w:rFonts w:ascii="GHEA Grapalat" w:eastAsia="GHEA Grapalat" w:hAnsi="GHEA Grapalat" w:cs="GHEA Grapalat"/>
              </w:rPr>
              <w:t xml:space="preserve"> </w:t>
            </w:r>
          </w:p>
          <w:p w14:paraId="427D7F79" w14:textId="77777777" w:rsidR="004E191A" w:rsidRDefault="0000000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Փոխկապակցված</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անձանց</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հետ</w:t>
            </w:r>
            <w:proofErr w:type="spellEnd"/>
            <w:r w:rsidR="004E191A">
              <w:rPr>
                <w:rFonts w:ascii="GHEA Grapalat" w:eastAsia="GHEA Grapalat" w:hAnsi="GHEA Grapalat" w:cs="GHEA Grapalat"/>
              </w:rPr>
              <w:t xml:space="preserve"> </w:t>
            </w:r>
            <w:proofErr w:type="spellStart"/>
            <w:r w:rsidR="004E191A">
              <w:rPr>
                <w:rFonts w:ascii="GHEA Grapalat" w:eastAsia="GHEA Grapalat" w:hAnsi="GHEA Grapalat" w:cs="GHEA Grapalat"/>
              </w:rPr>
              <w:t>համատեղ</w:t>
            </w:r>
            <w:proofErr w:type="spellEnd"/>
          </w:p>
        </w:tc>
      </w:tr>
      <w:tr w:rsidR="004E191A" w14:paraId="7079C50D"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D6FCD76"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3529ED1A"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Այո</w:t>
            </w:r>
            <w:proofErr w:type="spellEnd"/>
          </w:p>
          <w:p w14:paraId="2479D1FE" w14:textId="77777777" w:rsidR="004E191A" w:rsidRDefault="0000000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4E191A">
                  <w:rPr>
                    <w:rFonts w:ascii="Segoe UI Symbol" w:eastAsia="MS Gothic" w:hAnsi="Segoe UI Symbol" w:cs="Segoe UI Symbol"/>
                  </w:rPr>
                  <w:t>☐</w:t>
                </w:r>
              </w:sdtContent>
            </w:sdt>
            <w:r w:rsidR="004E191A">
              <w:rPr>
                <w:rFonts w:ascii="GHEA Grapalat" w:eastAsia="GHEA Grapalat" w:hAnsi="GHEA Grapalat" w:cs="GHEA Grapalat"/>
              </w:rPr>
              <w:tab/>
            </w:r>
            <w:proofErr w:type="spellStart"/>
            <w:r w:rsidR="004E191A">
              <w:rPr>
                <w:rFonts w:ascii="GHEA Grapalat" w:eastAsia="GHEA Grapalat" w:hAnsi="GHEA Grapalat" w:cs="GHEA Grapalat"/>
              </w:rPr>
              <w:t>Ոչ</w:t>
            </w:r>
            <w:proofErr w:type="spellEnd"/>
          </w:p>
        </w:tc>
      </w:tr>
    </w:tbl>
    <w:p w14:paraId="0A898461"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կոնտակտային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E191A" w14:paraId="54554256"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8A82C1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Էլ</w:t>
            </w:r>
            <w:proofErr w:type="spellEnd"/>
            <w:r>
              <w:rPr>
                <w:rFonts w:ascii="Cambria Math" w:eastAsia="Cambria Math" w:hAnsi="Cambria Math" w:cs="Cambria Math"/>
              </w:rPr>
              <w:t>․</w:t>
            </w:r>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46AF762C" w14:textId="77777777" w:rsidR="004E191A" w:rsidRDefault="004E191A">
            <w:pPr>
              <w:spacing w:before="240" w:after="240"/>
              <w:rPr>
                <w:rFonts w:ascii="GHEA Grapalat" w:eastAsia="GHEA Grapalat" w:hAnsi="GHEA Grapalat" w:cs="GHEA Grapalat"/>
              </w:rPr>
            </w:pPr>
          </w:p>
        </w:tc>
      </w:tr>
      <w:tr w:rsidR="004E191A" w14:paraId="7F753E38" w14:textId="77777777" w:rsidTr="004E191A">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DEBA9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Հեռախոսահամարը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CA98C39" w14:textId="77777777" w:rsidR="004E191A" w:rsidRDefault="004E191A">
            <w:pPr>
              <w:spacing w:before="240" w:after="240"/>
              <w:rPr>
                <w:rFonts w:ascii="GHEA Grapalat" w:eastAsia="GHEA Grapalat" w:hAnsi="GHEA Grapalat" w:cs="GHEA Grapalat"/>
              </w:rPr>
            </w:pPr>
          </w:p>
        </w:tc>
      </w:tr>
    </w:tbl>
    <w:p w14:paraId="4FE0F08A" w14:textId="77777777" w:rsidR="004E191A" w:rsidRDefault="004E191A" w:rsidP="004E191A">
      <w:pPr>
        <w:ind w:left="792"/>
        <w:rPr>
          <w:rFonts w:ascii="GHEA Grapalat" w:eastAsia="GHEA Grapalat" w:hAnsi="GHEA Grapalat" w:cs="GHEA Grapalat"/>
          <w:i/>
        </w:rPr>
      </w:pPr>
      <w:r>
        <w:rPr>
          <w:rFonts w:ascii="GHEA Grapalat" w:hAnsi="GHEA Grapalat"/>
        </w:rPr>
        <w:br w:type="page"/>
      </w:r>
    </w:p>
    <w:p w14:paraId="0378C444"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Միջանկյալ</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իրավաբանական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անձինք</w:t>
      </w:r>
      <w:proofErr w:type="spellEnd"/>
    </w:p>
    <w:p w14:paraId="4B0E07EB"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Կազմակերպության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1A91A88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52AA72"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2261BCB8" w14:textId="77777777" w:rsidR="004E191A" w:rsidRDefault="004E191A">
            <w:pPr>
              <w:spacing w:before="240" w:after="240"/>
              <w:rPr>
                <w:rFonts w:ascii="GHEA Grapalat" w:eastAsia="GHEA Grapalat" w:hAnsi="GHEA Grapalat" w:cs="GHEA Grapalat"/>
              </w:rPr>
            </w:pPr>
          </w:p>
        </w:tc>
      </w:tr>
      <w:tr w:rsidR="004E191A" w14:paraId="5727E338"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F9FF2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1BF68E4" w14:textId="77777777" w:rsidR="004E191A" w:rsidRDefault="004E191A">
            <w:pPr>
              <w:spacing w:before="240" w:after="240"/>
              <w:rPr>
                <w:rFonts w:ascii="GHEA Grapalat" w:eastAsia="GHEA Grapalat" w:hAnsi="GHEA Grapalat" w:cs="GHEA Grapalat"/>
              </w:rPr>
            </w:pPr>
          </w:p>
        </w:tc>
      </w:tr>
      <w:tr w:rsidR="004E191A" w14:paraId="37851FF9"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44C6DE"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98DFF39" w14:textId="77777777" w:rsidR="004E191A" w:rsidRDefault="004E191A">
            <w:pPr>
              <w:spacing w:before="240" w:after="240"/>
              <w:rPr>
                <w:rFonts w:ascii="GHEA Grapalat" w:eastAsia="GHEA Grapalat" w:hAnsi="GHEA Grapalat" w:cs="GHEA Grapalat"/>
              </w:rPr>
            </w:pPr>
          </w:p>
        </w:tc>
      </w:tr>
      <w:tr w:rsidR="004E191A" w14:paraId="553DE36F"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9286D6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F8AE26" w14:textId="77777777" w:rsidR="004E191A" w:rsidRDefault="004E191A">
            <w:pPr>
              <w:spacing w:before="240" w:after="240"/>
              <w:rPr>
                <w:rFonts w:ascii="GHEA Grapalat" w:eastAsia="GHEA Grapalat" w:hAnsi="GHEA Grapalat" w:cs="GHEA Grapalat"/>
              </w:rPr>
            </w:pPr>
          </w:p>
        </w:tc>
      </w:tr>
      <w:tr w:rsidR="004E191A" w14:paraId="42A80B0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4B0E70"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75B4DB" w14:textId="77777777" w:rsidR="004E191A" w:rsidRDefault="004E191A">
            <w:pPr>
              <w:spacing w:before="240" w:after="240"/>
              <w:rPr>
                <w:rFonts w:ascii="GHEA Grapalat" w:eastAsia="GHEA Grapalat" w:hAnsi="GHEA Grapalat" w:cs="GHEA Grapalat"/>
              </w:rPr>
            </w:pPr>
          </w:p>
        </w:tc>
      </w:tr>
      <w:tr w:rsidR="004E191A" w14:paraId="29450CD5"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3BCD53A"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3E4CF44D" w14:textId="77777777" w:rsidR="004E191A" w:rsidRDefault="004E191A">
            <w:pPr>
              <w:spacing w:before="240" w:after="240"/>
              <w:rPr>
                <w:rFonts w:ascii="GHEA Grapalat" w:eastAsia="GHEA Grapalat" w:hAnsi="GHEA Grapalat" w:cs="GHEA Grapalat"/>
              </w:rPr>
            </w:pPr>
          </w:p>
        </w:tc>
      </w:tr>
      <w:tr w:rsidR="004E191A" w14:paraId="2009E040"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90A1F91"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7469F5DC" w14:textId="77777777" w:rsidR="004E191A" w:rsidRDefault="004E191A">
            <w:pPr>
              <w:spacing w:before="240" w:after="240"/>
              <w:rPr>
                <w:rFonts w:ascii="GHEA Grapalat" w:eastAsia="GHEA Grapalat" w:hAnsi="GHEA Grapalat" w:cs="GHEA Grapalat"/>
              </w:rPr>
            </w:pPr>
          </w:p>
        </w:tc>
      </w:tr>
    </w:tbl>
    <w:p w14:paraId="35ECBD4F"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Իրական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շահառուի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A699384" w14:textId="77777777" w:rsidTr="004E191A">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7532B"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p>
        </w:tc>
        <w:tc>
          <w:tcPr>
            <w:tcW w:w="6180" w:type="dxa"/>
            <w:tcBorders>
              <w:top w:val="single" w:sz="4" w:space="0" w:color="000000"/>
              <w:left w:val="single" w:sz="4" w:space="0" w:color="000000"/>
              <w:bottom w:val="single" w:sz="4" w:space="0" w:color="000000"/>
              <w:right w:val="single" w:sz="4" w:space="0" w:color="000000"/>
            </w:tcBorders>
          </w:tcPr>
          <w:p w14:paraId="3DAE7FCC" w14:textId="77777777" w:rsidR="004E191A" w:rsidRDefault="004E191A">
            <w:pPr>
              <w:spacing w:before="240" w:after="240"/>
              <w:rPr>
                <w:rFonts w:ascii="GHEA Grapalat" w:eastAsia="GHEA Grapalat" w:hAnsi="GHEA Grapalat" w:cs="GHEA Grapalat"/>
              </w:rPr>
            </w:pPr>
          </w:p>
        </w:tc>
      </w:tr>
      <w:tr w:rsidR="004E191A" w14:paraId="6162FADD"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F4D2A0F"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E536BFE" w14:textId="77777777" w:rsidR="004E191A" w:rsidRDefault="004E191A">
            <w:pPr>
              <w:spacing w:before="240" w:after="240"/>
              <w:rPr>
                <w:rFonts w:ascii="GHEA Grapalat" w:eastAsia="GHEA Grapalat" w:hAnsi="GHEA Grapalat" w:cs="GHEA Grapalat"/>
              </w:rPr>
            </w:pPr>
          </w:p>
        </w:tc>
      </w:tr>
      <w:tr w:rsidR="004E191A" w14:paraId="055741B3"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D3ED969"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2764EA" w14:textId="77777777" w:rsidR="004E191A" w:rsidRDefault="004E191A">
            <w:pPr>
              <w:spacing w:before="240" w:after="240"/>
              <w:rPr>
                <w:rFonts w:ascii="GHEA Grapalat" w:eastAsia="GHEA Grapalat" w:hAnsi="GHEA Grapalat" w:cs="GHEA Grapalat"/>
              </w:rPr>
            </w:pPr>
          </w:p>
        </w:tc>
      </w:tr>
      <w:tr w:rsidR="004E191A" w14:paraId="1029E59F"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7F801796"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7015D218" w14:textId="77777777" w:rsidR="004E191A" w:rsidRDefault="004E191A">
            <w:pPr>
              <w:spacing w:before="240" w:after="240"/>
              <w:rPr>
                <w:rFonts w:ascii="GHEA Grapalat" w:eastAsia="GHEA Grapalat" w:hAnsi="GHEA Grapalat" w:cs="GHEA Grapalat"/>
              </w:rPr>
            </w:pPr>
          </w:p>
        </w:tc>
      </w:tr>
      <w:tr w:rsidR="004E191A" w14:paraId="5DCCBB66" w14:textId="77777777" w:rsidTr="004E191A">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25AC4D4" w14:textId="77777777" w:rsidR="004E191A" w:rsidRDefault="004E191A">
            <w:pPr>
              <w:rPr>
                <w:rFonts w:ascii="GHEA Grapalat" w:eastAsia="GHEA Grapalat" w:hAnsi="GHEA Grapalat" w:cs="GHEA Grapalat"/>
              </w:rPr>
            </w:pPr>
          </w:p>
        </w:tc>
        <w:tc>
          <w:tcPr>
            <w:tcW w:w="6180" w:type="dxa"/>
            <w:tcBorders>
              <w:top w:val="single" w:sz="4" w:space="0" w:color="000000"/>
              <w:left w:val="single" w:sz="4" w:space="0" w:color="000000"/>
              <w:bottom w:val="single" w:sz="4" w:space="0" w:color="000000"/>
              <w:right w:val="single" w:sz="4" w:space="0" w:color="000000"/>
            </w:tcBorders>
          </w:tcPr>
          <w:p w14:paraId="5F3DB81B" w14:textId="77777777" w:rsidR="004E191A" w:rsidRDefault="004E191A">
            <w:pPr>
              <w:spacing w:before="240" w:after="240"/>
              <w:rPr>
                <w:rFonts w:ascii="GHEA Grapalat" w:eastAsia="GHEA Grapalat" w:hAnsi="GHEA Grapalat" w:cs="GHEA Grapalat"/>
              </w:rPr>
            </w:pPr>
          </w:p>
        </w:tc>
      </w:tr>
    </w:tbl>
    <w:p w14:paraId="123E1EDC" w14:textId="77777777" w:rsidR="004E191A" w:rsidRDefault="004E191A" w:rsidP="004E191A">
      <w:pPr>
        <w:numPr>
          <w:ilvl w:val="1"/>
          <w:numId w:val="4"/>
        </w:numPr>
        <w:spacing w:before="240" w:after="160" w:line="256"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բաժնետոմսերի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ցուցակման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E191A" w14:paraId="65AFB04D"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32997D"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543739C2" w14:textId="77777777" w:rsidR="004E191A" w:rsidRDefault="004E191A">
            <w:pPr>
              <w:spacing w:before="240" w:after="240"/>
              <w:rPr>
                <w:rFonts w:ascii="GHEA Grapalat" w:eastAsia="GHEA Grapalat" w:hAnsi="GHEA Grapalat" w:cs="GHEA Grapalat"/>
              </w:rPr>
            </w:pPr>
          </w:p>
        </w:tc>
      </w:tr>
      <w:tr w:rsidR="004E191A" w14:paraId="5E0452BC" w14:textId="77777777" w:rsidTr="004E191A">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00B583C" w14:textId="77777777" w:rsidR="004E191A" w:rsidRDefault="004E191A">
            <w:pPr>
              <w:numPr>
                <w:ilvl w:val="2"/>
                <w:numId w:val="4"/>
              </w:numPr>
              <w:spacing w:after="160" w:line="256" w:lineRule="auto"/>
              <w:ind w:left="0" w:firstLine="0"/>
              <w:rPr>
                <w:rFonts w:ascii="GHEA Grapalat" w:eastAsia="GHEA Grapalat" w:hAnsi="GHEA Grapalat" w:cs="GHEA Grapalat"/>
              </w:rPr>
            </w:pPr>
            <w:proofErr w:type="spellStart"/>
            <w:r>
              <w:rPr>
                <w:rFonts w:ascii="GHEA Grapalat" w:eastAsia="GHEA Grapalat" w:hAnsi="GHEA Grapalat" w:cs="GHEA Grapalat"/>
              </w:rPr>
              <w:t>Հղումը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p>
        </w:tc>
        <w:tc>
          <w:tcPr>
            <w:tcW w:w="6180" w:type="dxa"/>
            <w:tcBorders>
              <w:top w:val="single" w:sz="4" w:space="0" w:color="000000"/>
              <w:left w:val="single" w:sz="4" w:space="0" w:color="000000"/>
              <w:bottom w:val="single" w:sz="4" w:space="0" w:color="000000"/>
              <w:right w:val="single" w:sz="4" w:space="0" w:color="000000"/>
            </w:tcBorders>
            <w:vAlign w:val="center"/>
          </w:tcPr>
          <w:p w14:paraId="6E44BC9A" w14:textId="77777777" w:rsidR="004E191A" w:rsidRDefault="004E191A">
            <w:pPr>
              <w:spacing w:before="240" w:after="240"/>
              <w:rPr>
                <w:rFonts w:ascii="GHEA Grapalat" w:eastAsia="GHEA Grapalat" w:hAnsi="GHEA Grapalat" w:cs="GHEA Grapalat"/>
              </w:rPr>
            </w:pPr>
          </w:p>
        </w:tc>
      </w:tr>
    </w:tbl>
    <w:p w14:paraId="66E6DAA0" w14:textId="77777777" w:rsidR="004E191A" w:rsidRDefault="004E191A" w:rsidP="004E191A">
      <w:pPr>
        <w:spacing w:before="240"/>
        <w:rPr>
          <w:rFonts w:ascii="GHEA Grapalat" w:eastAsia="GHEA Grapalat" w:hAnsi="GHEA Grapalat" w:cs="GHEA Grapalat"/>
          <w:i/>
        </w:rPr>
      </w:pPr>
      <w:r>
        <w:rPr>
          <w:rFonts w:ascii="GHEA Grapalat" w:eastAsia="GHEA Grapalat" w:hAnsi="GHEA Grapalat" w:cs="GHEA Grapalat"/>
          <w:i/>
        </w:rPr>
        <w:br w:type="page"/>
      </w:r>
    </w:p>
    <w:p w14:paraId="415E0E48" w14:textId="77777777" w:rsidR="004E191A" w:rsidRDefault="004E191A" w:rsidP="004E191A">
      <w:pPr>
        <w:numPr>
          <w:ilvl w:val="0"/>
          <w:numId w:val="4"/>
        </w:numPr>
        <w:spacing w:line="256" w:lineRule="auto"/>
        <w:rPr>
          <w:rFonts w:ascii="GHEA Grapalat" w:eastAsia="GHEA Grapalat" w:hAnsi="GHEA Grapalat" w:cs="GHEA Grapalat"/>
          <w:b/>
        </w:rPr>
      </w:pPr>
      <w:proofErr w:type="spellStart"/>
      <w:r>
        <w:rPr>
          <w:rFonts w:ascii="GHEA Grapalat" w:eastAsia="GHEA Grapalat" w:hAnsi="GHEA Grapalat" w:cs="GHEA Grapalat"/>
          <w:b/>
        </w:rPr>
        <w:lastRenderedPageBreak/>
        <w:t>Լրացուցիչ</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նշումներ</w:t>
      </w:r>
      <w:proofErr w:type="spellEnd"/>
    </w:p>
    <w:p w14:paraId="5056B80C" w14:textId="77777777" w:rsidR="004E191A" w:rsidRDefault="004E191A" w:rsidP="004E191A">
      <w:pPr>
        <w:rPr>
          <w:rFonts w:ascii="GHEA Grapalat" w:eastAsia="GHEA Grapalat" w:hAnsi="GHEA Grapalat" w:cs="GHEA Grapalat"/>
          <w:b/>
        </w:rPr>
      </w:pPr>
    </w:p>
    <w:tbl>
      <w:tblPr>
        <w:tblStyle w:val="TableGrid"/>
        <w:tblW w:w="0" w:type="auto"/>
        <w:tblInd w:w="0" w:type="dxa"/>
        <w:tblLayout w:type="fixed"/>
        <w:tblLook w:val="04A0" w:firstRow="1" w:lastRow="0" w:firstColumn="1" w:lastColumn="0" w:noHBand="0" w:noVBand="1"/>
      </w:tblPr>
      <w:tblGrid>
        <w:gridCol w:w="9016"/>
      </w:tblGrid>
      <w:tr w:rsidR="004E191A" w14:paraId="7E5817EE" w14:textId="77777777" w:rsidTr="004E191A">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29DF80AC" w14:textId="77777777" w:rsidR="004E191A" w:rsidRDefault="004E191A">
            <w:pPr>
              <w:spacing w:before="240" w:after="160" w:line="256" w:lineRule="auto"/>
              <w:rPr>
                <w:rFonts w:ascii="GHEA Grapalat" w:eastAsia="GHEA Grapalat" w:hAnsi="GHEA Grapalat" w:cs="GHEA Grapalat"/>
                <w:i/>
              </w:rPr>
            </w:pPr>
            <w:proofErr w:type="spellStart"/>
            <w:r>
              <w:rPr>
                <w:rFonts w:ascii="GHEA Grapalat" w:eastAsia="GHEA Grapalat" w:hAnsi="GHEA Grapalat" w:cs="GHEA Grapalat"/>
                <w:i/>
              </w:rPr>
              <w:t>Լրացուցիչ</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տեղեկություններ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հավելյալ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պարզաբանումներ</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որոնք</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առնչվում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հայտարարագրում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լրացված</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կամ</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լրացման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ենթակա</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տվյալներին</w:t>
            </w:r>
            <w:proofErr w:type="spellEnd"/>
          </w:p>
        </w:tc>
      </w:tr>
      <w:tr w:rsidR="004E191A" w14:paraId="1701E171" w14:textId="77777777" w:rsidTr="004E191A">
        <w:trPr>
          <w:trHeight w:val="10187"/>
        </w:trPr>
        <w:tc>
          <w:tcPr>
            <w:tcW w:w="9016" w:type="dxa"/>
            <w:tcBorders>
              <w:top w:val="single" w:sz="4" w:space="0" w:color="auto"/>
              <w:left w:val="single" w:sz="4" w:space="0" w:color="auto"/>
              <w:bottom w:val="single" w:sz="4" w:space="0" w:color="auto"/>
              <w:right w:val="single" w:sz="4" w:space="0" w:color="auto"/>
            </w:tcBorders>
          </w:tcPr>
          <w:p w14:paraId="149AF050" w14:textId="77777777" w:rsidR="004E191A" w:rsidRDefault="004E191A">
            <w:pPr>
              <w:rPr>
                <w:rFonts w:ascii="GHEA Grapalat" w:eastAsia="GHEA Grapalat" w:hAnsi="GHEA Grapalat" w:cs="GHEA Grapalat"/>
                <w:b/>
              </w:rPr>
            </w:pPr>
          </w:p>
        </w:tc>
      </w:tr>
    </w:tbl>
    <w:p w14:paraId="3E325E41" w14:textId="77777777" w:rsidR="004E191A" w:rsidRDefault="004E191A" w:rsidP="004E191A">
      <w:pPr>
        <w:rPr>
          <w:rFonts w:ascii="GHEA Grapalat" w:eastAsia="GHEA Grapalat" w:hAnsi="GHEA Grapalat" w:cs="GHEA Grapalat"/>
          <w:b/>
        </w:rPr>
      </w:pPr>
    </w:p>
    <w:p w14:paraId="2D56B1EA" w14:textId="77777777" w:rsidR="004E191A" w:rsidRDefault="004E191A" w:rsidP="00E26669">
      <w:pPr>
        <w:pStyle w:val="NormalWeb"/>
      </w:pPr>
    </w:p>
    <w:p w14:paraId="71F430BA" w14:textId="77777777" w:rsidR="004E191A" w:rsidRDefault="004E191A" w:rsidP="00E26669">
      <w:pPr>
        <w:pStyle w:val="NormalWeb"/>
      </w:pPr>
    </w:p>
    <w:p w14:paraId="3FFE3DCA" w14:textId="77777777" w:rsidR="004E191A" w:rsidRDefault="004E191A" w:rsidP="00E26669">
      <w:pPr>
        <w:pStyle w:val="NormalWeb"/>
      </w:pPr>
    </w:p>
    <w:p w14:paraId="17954FB8" w14:textId="77777777" w:rsidR="004E191A" w:rsidRDefault="004E191A" w:rsidP="00E26669">
      <w:pPr>
        <w:pStyle w:val="NormalWeb"/>
      </w:pPr>
    </w:p>
    <w:p w14:paraId="561FF772" w14:textId="77777777" w:rsidR="004E191A" w:rsidRDefault="004E191A" w:rsidP="00E26669">
      <w:pPr>
        <w:pStyle w:val="NormalWeb"/>
      </w:pPr>
    </w:p>
    <w:p w14:paraId="2364B3B2" w14:textId="77777777" w:rsidR="004E191A" w:rsidRDefault="004E191A" w:rsidP="00E26669">
      <w:pPr>
        <w:pStyle w:val="NormalWeb"/>
      </w:pPr>
    </w:p>
    <w:p w14:paraId="694E80FD" w14:textId="77777777" w:rsidR="004E191A" w:rsidRDefault="004E191A" w:rsidP="00E26669">
      <w:pPr>
        <w:pStyle w:val="NormalWeb"/>
      </w:pPr>
    </w:p>
    <w:p w14:paraId="03B75523" w14:textId="77777777" w:rsidR="004E191A" w:rsidRDefault="004E191A" w:rsidP="00E26669">
      <w:pPr>
        <w:pStyle w:val="NormalWeb"/>
      </w:pPr>
    </w:p>
    <w:p w14:paraId="2B49D06B" w14:textId="77777777" w:rsidR="004E191A" w:rsidRDefault="004E191A" w:rsidP="00E26669">
      <w:pPr>
        <w:pStyle w:val="NormalWeb"/>
      </w:pPr>
    </w:p>
    <w:p w14:paraId="49CD7542" w14:textId="77777777" w:rsidR="004E191A" w:rsidRDefault="004E191A" w:rsidP="004E191A">
      <w:pPr>
        <w:spacing w:line="360" w:lineRule="auto"/>
        <w:jc w:val="center"/>
        <w:rPr>
          <w:rFonts w:ascii="GHEA Grapalat" w:eastAsia="GHEA Grapalat" w:hAnsi="GHEA Grapalat" w:cs="GHEA Grapalat"/>
          <w:b/>
        </w:rPr>
      </w:pPr>
    </w:p>
    <w:p w14:paraId="6A183D64" w14:textId="77777777" w:rsidR="004E191A" w:rsidRDefault="004E191A" w:rsidP="004E191A">
      <w:pPr>
        <w:spacing w:line="360" w:lineRule="auto"/>
        <w:jc w:val="center"/>
        <w:rPr>
          <w:rFonts w:ascii="GHEA Grapalat" w:eastAsia="GHEA Grapalat" w:hAnsi="GHEA Grapalat" w:cs="GHEA Grapalat"/>
          <w:b/>
        </w:rPr>
      </w:pPr>
    </w:p>
    <w:p w14:paraId="3EF80C0E" w14:textId="77777777" w:rsidR="004E191A" w:rsidRDefault="004E191A" w:rsidP="004E191A">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CF3500C" w14:textId="77777777" w:rsidR="004E191A" w:rsidRDefault="004E191A" w:rsidP="004E191A">
      <w:pPr>
        <w:spacing w:line="360" w:lineRule="auto"/>
        <w:ind w:left="567"/>
        <w:jc w:val="center"/>
        <w:rPr>
          <w:rFonts w:ascii="GHEA Grapalat" w:eastAsia="GHEA Grapalat" w:hAnsi="GHEA Grapalat" w:cs="GHEA Grapalat"/>
        </w:rPr>
      </w:pPr>
    </w:p>
    <w:p w14:paraId="2D52C9D5"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այսուհետ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5C15B25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4766A14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r>
        <w:rPr>
          <w:rFonts w:ascii="GHEA Grapalat" w:eastAsia="GHEA Grapalat" w:hAnsi="GHEA Grapalat" w:cs="GHEA Grapalat"/>
          <w:lang w:val="hy-AM"/>
        </w:rPr>
        <w:t xml:space="preserve">սույն ընթացակարգի </w:t>
      </w:r>
      <w:proofErr w:type="spellStart"/>
      <w:r>
        <w:rPr>
          <w:rFonts w:ascii="GHEA Grapalat" w:eastAsia="GHEA Grapalat" w:hAnsi="GHEA Grapalat" w:cs="GHEA Grapalat"/>
        </w:rPr>
        <w:t>հայտում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փաստաթղթերը</w:t>
      </w:r>
      <w:proofErr w:type="spellEnd"/>
      <w:r>
        <w:rPr>
          <w:rFonts w:ascii="GHEA Grapalat" w:eastAsia="GHEA Grapalat" w:hAnsi="GHEA Grapalat" w:cs="GHEA Grapalat"/>
        </w:rPr>
        <w:t>.</w:t>
      </w:r>
    </w:p>
    <w:p w14:paraId="4745B7B9"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58A5FE03" w14:textId="77777777" w:rsidR="004E191A" w:rsidRDefault="004E191A" w:rsidP="004E191A">
      <w:pPr>
        <w:spacing w:line="276" w:lineRule="auto"/>
        <w:ind w:firstLine="567"/>
        <w:jc w:val="both"/>
        <w:rPr>
          <w:rFonts w:ascii="GHEA Grapalat" w:eastAsia="GHEA Grapalat" w:hAnsi="GHEA Grapalat" w:cs="GHEA Grapalat"/>
        </w:rPr>
      </w:pPr>
    </w:p>
    <w:p w14:paraId="730E8F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Հայաստանի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արդարադատության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նախարարի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համարժեք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ցանկում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0ABEBB2"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E7DD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w:t>
      </w:r>
    </w:p>
    <w:p w14:paraId="2C9B7167"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25A4206" w14:textId="77777777" w:rsidR="004E191A" w:rsidRDefault="004E191A" w:rsidP="004E191A">
      <w:pPr>
        <w:spacing w:line="360" w:lineRule="auto"/>
        <w:ind w:firstLine="567"/>
        <w:jc w:val="both"/>
        <w:rPr>
          <w:rFonts w:ascii="GHEA Grapalat" w:eastAsia="GHEA Grapalat" w:hAnsi="GHEA Grapalat" w:cs="GHEA Grapalat"/>
        </w:rPr>
      </w:pPr>
    </w:p>
    <w:p w14:paraId="3BA3D691"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որևէ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անգամ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76B523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B3DE42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606622F3" w14:textId="77777777" w:rsidR="004E191A" w:rsidRDefault="004E191A" w:rsidP="004E191A">
      <w:pPr>
        <w:spacing w:line="360" w:lineRule="auto"/>
        <w:ind w:left="1789" w:firstLine="567"/>
        <w:jc w:val="both"/>
        <w:rPr>
          <w:rFonts w:ascii="GHEA Grapalat" w:eastAsia="GHEA Grapalat" w:hAnsi="GHEA Grapalat" w:cs="GHEA Grapalat"/>
        </w:rPr>
      </w:pPr>
    </w:p>
    <w:p w14:paraId="4957B7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45226AFD"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Pr>
          <w:rFonts w:ascii="GHEA Grapalat" w:eastAsia="GHEA Grapalat" w:hAnsi="GHEA Grapalat" w:cs="GHEA Grapalat"/>
        </w:rPr>
        <w:t>.</w:t>
      </w:r>
    </w:p>
    <w:p w14:paraId="546F3D9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4A9A5685"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DF5FA8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00997241"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«Փողերի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9C0CD3B"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20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148E0AF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284712A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49A3C1B0"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bookmarkStart w:id="9" w:name="_heading=h.gjdgxs"/>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Pr>
          <w:rFonts w:ascii="Cambria Math" w:eastAsia="Cambria Math" w:hAnsi="Cambria Math" w:cs="Cambria Math"/>
        </w:rPr>
        <w:t>․</w:t>
      </w:r>
      <w:r>
        <w:rPr>
          <w:rFonts w:ascii="GHEA Grapalat" w:eastAsia="GHEA Grapalat" w:hAnsi="GHEA Grapalat" w:cs="GHEA Grapalat"/>
        </w:rPr>
        <w:t xml:space="preserve">5-րդ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2A4A486E"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ձայնի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փայերի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կերպով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10 և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7EC96AB1"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Pr>
          <w:rFonts w:ascii="GHEA Grapalat" w:eastAsia="GHEA Grapalat" w:hAnsi="GHEA Grapalat" w:cs="GHEA Grapalat"/>
        </w:rPr>
        <w:t>.</w:t>
      </w:r>
    </w:p>
    <w:p w14:paraId="100EF420"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Pr>
          <w:rFonts w:ascii="GHEA Grapalat" w:eastAsia="GHEA Grapalat" w:hAnsi="GHEA Grapalat" w:cs="GHEA Grapalat"/>
        </w:rPr>
        <w:t>.</w:t>
      </w:r>
    </w:p>
    <w:p w14:paraId="28B831CA"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Pr>
          <w:rFonts w:ascii="GHEA Grapalat" w:eastAsia="GHEA Grapalat" w:hAnsi="GHEA Grapalat" w:cs="GHEA Grapalat"/>
        </w:rPr>
        <w:t>.</w:t>
      </w:r>
    </w:p>
    <w:p w14:paraId="3D5AD4C5" w14:textId="77777777" w:rsidR="004E191A" w:rsidRDefault="004E191A" w:rsidP="004E191A">
      <w:pP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w:t>
      </w:r>
    </w:p>
    <w:p w14:paraId="60A160DB"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w:t>
      </w:r>
    </w:p>
    <w:p w14:paraId="2A0DA2DA"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682D513F" w14:textId="77777777" w:rsidR="004E191A" w:rsidRDefault="004E191A" w:rsidP="004E191A">
      <w:pPr>
        <w:spacing w:line="360" w:lineRule="auto"/>
        <w:ind w:left="1789" w:firstLine="567"/>
        <w:jc w:val="both"/>
        <w:rPr>
          <w:rFonts w:ascii="GHEA Grapalat" w:eastAsia="GHEA Grapalat" w:hAnsi="GHEA Grapalat" w:cs="GHEA Grapalat"/>
        </w:rPr>
      </w:pPr>
    </w:p>
    <w:p w14:paraId="2D92C5BD"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2B8B40E"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w:t>
      </w:r>
    </w:p>
    <w:p w14:paraId="32E07978"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68A0B826" w14:textId="77777777" w:rsidR="004E191A" w:rsidRDefault="004E191A" w:rsidP="004E191A">
      <w:pPr>
        <w:numPr>
          <w:ilvl w:val="1"/>
          <w:numId w:val="5"/>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78C5758C" w14:textId="77777777" w:rsidR="004E191A" w:rsidRDefault="004E191A" w:rsidP="004E191A">
      <w:pPr>
        <w:spacing w:line="360" w:lineRule="auto"/>
        <w:ind w:left="1789" w:firstLine="567"/>
        <w:jc w:val="both"/>
        <w:rPr>
          <w:rFonts w:ascii="GHEA Grapalat" w:eastAsia="GHEA Grapalat" w:hAnsi="GHEA Grapalat" w:cs="GHEA Grapalat"/>
        </w:rPr>
      </w:pPr>
    </w:p>
    <w:p w14:paraId="4A3B83B4"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w:t>
      </w:r>
    </w:p>
    <w:p w14:paraId="6838765E" w14:textId="77777777" w:rsidR="004E191A" w:rsidRDefault="004E191A" w:rsidP="004E191A">
      <w:pPr>
        <w:numPr>
          <w:ilvl w:val="0"/>
          <w:numId w:val="5"/>
        </w:numP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ստորագրում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համարակալումը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կատարելը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w:t>
      </w:r>
    </w:p>
    <w:p w14:paraId="5921D627" w14:textId="77777777" w:rsidR="004E191A" w:rsidRDefault="004E191A" w:rsidP="00E26669">
      <w:pPr>
        <w:pStyle w:val="NormalWeb"/>
      </w:pPr>
    </w:p>
    <w:p w14:paraId="0221867D" w14:textId="77777777" w:rsidR="004E191A" w:rsidRDefault="004E191A" w:rsidP="00E26669">
      <w:pPr>
        <w:pStyle w:val="NormalWeb"/>
      </w:pPr>
    </w:p>
    <w:p w14:paraId="5B312799" w14:textId="77777777" w:rsidR="004E191A" w:rsidRDefault="004E191A" w:rsidP="00E26669">
      <w:pPr>
        <w:pStyle w:val="NormalWeb"/>
      </w:pPr>
    </w:p>
    <w:p w14:paraId="07C90FA6" w14:textId="77777777" w:rsidR="004E191A" w:rsidRDefault="004E191A" w:rsidP="00E26669">
      <w:pPr>
        <w:pStyle w:val="NormalWeb"/>
      </w:pPr>
    </w:p>
    <w:p w14:paraId="476A0F79" w14:textId="77777777" w:rsidR="004E191A" w:rsidRDefault="004E191A" w:rsidP="00E26669">
      <w:pPr>
        <w:pStyle w:val="NormalWeb"/>
      </w:pPr>
    </w:p>
    <w:p w14:paraId="4AE06953" w14:textId="77777777" w:rsidR="004E191A" w:rsidRDefault="004E191A" w:rsidP="00E26669">
      <w:pPr>
        <w:pStyle w:val="NormalWeb"/>
      </w:pPr>
    </w:p>
    <w:p w14:paraId="1E358339" w14:textId="77777777" w:rsidR="004E191A" w:rsidRDefault="004E191A" w:rsidP="00E26669">
      <w:pPr>
        <w:pStyle w:val="NormalWeb"/>
      </w:pPr>
    </w:p>
    <w:p w14:paraId="05F7F508" w14:textId="77777777" w:rsidR="004E191A" w:rsidRDefault="004E191A" w:rsidP="00E26669">
      <w:pPr>
        <w:pStyle w:val="NormalWeb"/>
      </w:pPr>
      <w:r>
        <w:t>*</w:t>
      </w:r>
      <w:r>
        <w:rPr>
          <w:lang w:val="af-ZA"/>
        </w:rPr>
        <w:t xml:space="preserve"> </w:t>
      </w: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147FE6C9" w14:textId="77777777" w:rsidR="004E191A" w:rsidRDefault="004E191A" w:rsidP="00E26669">
      <w:pPr>
        <w:pStyle w:val="NormalWeb"/>
      </w:pPr>
      <w:r>
        <w:t>**  1.3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09C56D50" w14:textId="77777777" w:rsidR="004E191A" w:rsidRDefault="004E191A" w:rsidP="00E26669">
      <w:pPr>
        <w:pStyle w:val="NormalWeb"/>
      </w:pPr>
    </w:p>
    <w:p w14:paraId="75FF43B1" w14:textId="77777777" w:rsidR="004E191A" w:rsidRDefault="004E191A" w:rsidP="00E26669">
      <w:pPr>
        <w:pStyle w:val="NormalWeb"/>
      </w:pPr>
    </w:p>
    <w:p w14:paraId="5CD4CEE4" w14:textId="77777777" w:rsidR="004E191A" w:rsidRDefault="004E191A" w:rsidP="00E26669">
      <w:pPr>
        <w:pStyle w:val="NormalWeb"/>
      </w:pPr>
    </w:p>
    <w:p w14:paraId="6B11E8C0" w14:textId="77777777" w:rsidR="004E191A" w:rsidRDefault="004E191A" w:rsidP="00E26669">
      <w:pPr>
        <w:pStyle w:val="NormalWeb"/>
      </w:pPr>
    </w:p>
    <w:p w14:paraId="291B0B7B" w14:textId="77777777" w:rsidR="004E191A" w:rsidRDefault="004E191A" w:rsidP="00E26669">
      <w:pPr>
        <w:pStyle w:val="NormalWeb"/>
      </w:pPr>
    </w:p>
    <w:p w14:paraId="6B1D331A" w14:textId="77777777" w:rsidR="000B3064" w:rsidRDefault="000B3064" w:rsidP="00E26669">
      <w:pPr>
        <w:pStyle w:val="NormalWeb"/>
      </w:pPr>
    </w:p>
    <w:p w14:paraId="28454931" w14:textId="77777777" w:rsidR="000B3064" w:rsidRDefault="000B3064" w:rsidP="00E26669">
      <w:pPr>
        <w:pStyle w:val="NormalWeb"/>
      </w:pPr>
    </w:p>
    <w:p w14:paraId="2D20A259" w14:textId="77777777" w:rsidR="000B3064" w:rsidRDefault="000B3064" w:rsidP="00E26669">
      <w:pPr>
        <w:pStyle w:val="NormalWeb"/>
      </w:pPr>
    </w:p>
    <w:p w14:paraId="0D943FBC" w14:textId="77777777" w:rsidR="004E191A" w:rsidRDefault="004E191A" w:rsidP="00E26669">
      <w:pPr>
        <w:pStyle w:val="NormalWeb"/>
      </w:pPr>
    </w:p>
    <w:p w14:paraId="3034D5CA" w14:textId="77777777" w:rsidR="004E191A" w:rsidRPr="000B3064" w:rsidRDefault="004E191A" w:rsidP="000B3064">
      <w:pPr>
        <w:pStyle w:val="NormalWeb"/>
        <w:jc w:val="right"/>
        <w:rPr>
          <w:rFonts w:cs="Arial"/>
          <w:b/>
          <w:bCs/>
          <w:sz w:val="22"/>
          <w:szCs w:val="22"/>
        </w:rPr>
      </w:pPr>
      <w:r w:rsidRPr="000B3064">
        <w:rPr>
          <w:b/>
          <w:bCs/>
          <w:sz w:val="22"/>
          <w:szCs w:val="22"/>
        </w:rPr>
        <w:t>Հավելված</w:t>
      </w:r>
      <w:r w:rsidRPr="000B3064">
        <w:rPr>
          <w:rFonts w:cs="Arial"/>
          <w:b/>
          <w:bCs/>
          <w:sz w:val="22"/>
          <w:szCs w:val="22"/>
        </w:rPr>
        <w:t xml:space="preserve"> 2</w:t>
      </w:r>
    </w:p>
    <w:p w14:paraId="75FA811E" w14:textId="47DC8996" w:rsidR="004E191A" w:rsidRPr="000B3064" w:rsidRDefault="004E191A" w:rsidP="000B3064">
      <w:pPr>
        <w:pStyle w:val="NormalWeb"/>
        <w:jc w:val="right"/>
        <w:rPr>
          <w:rFonts w:cs="Arial"/>
          <w:b/>
          <w:bCs/>
          <w:sz w:val="22"/>
          <w:szCs w:val="22"/>
        </w:rPr>
      </w:pPr>
      <w:r w:rsidRPr="000B3064">
        <w:rPr>
          <w:b/>
          <w:bCs/>
          <w:sz w:val="22"/>
          <w:szCs w:val="22"/>
        </w:rPr>
        <w:t>«</w:t>
      </w:r>
      <w:r w:rsidR="008B1CD2" w:rsidRPr="000B3064">
        <w:rPr>
          <w:b/>
          <w:bCs/>
          <w:sz w:val="22"/>
          <w:szCs w:val="22"/>
        </w:rPr>
        <w:t>ԵՔ-ԲՄԱՇՁԲ-</w:t>
      </w:r>
      <w:r w:rsidR="00621D6B" w:rsidRPr="000B3064">
        <w:rPr>
          <w:b/>
          <w:bCs/>
          <w:sz w:val="22"/>
          <w:szCs w:val="22"/>
        </w:rPr>
        <w:t>24/29</w:t>
      </w:r>
      <w:r w:rsidRPr="000B3064">
        <w:rPr>
          <w:b/>
          <w:bCs/>
          <w:sz w:val="22"/>
          <w:szCs w:val="22"/>
        </w:rPr>
        <w:t>»*  ծածկագրով</w:t>
      </w:r>
    </w:p>
    <w:p w14:paraId="26385AD4" w14:textId="77777777" w:rsidR="004E191A" w:rsidRPr="000B3064" w:rsidRDefault="004E191A" w:rsidP="000B3064">
      <w:pPr>
        <w:pStyle w:val="NormalWeb"/>
        <w:jc w:val="right"/>
        <w:rPr>
          <w:b/>
          <w:bCs/>
          <w:sz w:val="22"/>
          <w:szCs w:val="22"/>
        </w:rPr>
      </w:pPr>
      <w:r w:rsidRPr="000B3064">
        <w:rPr>
          <w:b/>
          <w:bCs/>
          <w:sz w:val="22"/>
          <w:szCs w:val="22"/>
        </w:rPr>
        <w:t>բաց մրցույթի հրավերի</w:t>
      </w:r>
    </w:p>
    <w:p w14:paraId="5B014577" w14:textId="77777777" w:rsidR="004E191A" w:rsidRDefault="004E191A" w:rsidP="004E191A">
      <w:pPr>
        <w:rPr>
          <w:rFonts w:ascii="GHEA Grapalat" w:hAnsi="GHEA Grapalat"/>
          <w:lang w:val="hy-AM"/>
        </w:rPr>
      </w:pPr>
    </w:p>
    <w:p w14:paraId="5AD2C6E3" w14:textId="77777777" w:rsidR="004E191A" w:rsidRDefault="004E191A" w:rsidP="004E191A">
      <w:pPr>
        <w:ind w:firstLine="567"/>
        <w:jc w:val="center"/>
        <w:rPr>
          <w:rFonts w:ascii="GHEA Grapalat" w:hAnsi="GHEA Grapalat"/>
          <w:sz w:val="20"/>
          <w:lang w:val="hy-AM"/>
        </w:rPr>
      </w:pPr>
    </w:p>
    <w:p w14:paraId="6324D871" w14:textId="77777777" w:rsidR="004E191A" w:rsidRDefault="004E191A" w:rsidP="004E191A">
      <w:pPr>
        <w:ind w:left="-66"/>
        <w:jc w:val="center"/>
        <w:rPr>
          <w:rFonts w:ascii="GHEA Grapalat" w:hAnsi="GHEA Grapalat"/>
          <w:b/>
          <w:sz w:val="20"/>
          <w:lang w:val="hy-AM"/>
        </w:rPr>
      </w:pPr>
      <w:r>
        <w:rPr>
          <w:rFonts w:ascii="GHEA Grapalat" w:hAnsi="GHEA Grapalat"/>
          <w:b/>
          <w:sz w:val="20"/>
          <w:lang w:val="hy-AM"/>
        </w:rPr>
        <w:t>Գ Ն Ա Յ Ի Ն   Ա Ռ Ա Ջ Ա Ր Կ</w:t>
      </w:r>
    </w:p>
    <w:p w14:paraId="1790490F" w14:textId="77777777" w:rsidR="004E191A" w:rsidRDefault="004E191A" w:rsidP="004E191A">
      <w:pPr>
        <w:ind w:firstLine="567"/>
        <w:rPr>
          <w:rFonts w:ascii="GHEA Grapalat" w:hAnsi="GHEA Grapalat"/>
          <w:lang w:val="hy-AM"/>
        </w:rPr>
      </w:pPr>
    </w:p>
    <w:p w14:paraId="154F8E68" w14:textId="2C938272" w:rsidR="004E191A" w:rsidRDefault="004E191A" w:rsidP="004E191A">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8B1CD2">
        <w:rPr>
          <w:rFonts w:ascii="GHEA Grapalat" w:hAnsi="GHEA Grapalat" w:cs="Arial"/>
          <w:sz w:val="20"/>
          <w:szCs w:val="20"/>
          <w:lang w:val="es-ES"/>
        </w:rPr>
        <w:t>ԵՔ-ԲՄԱՇՁԲ-</w:t>
      </w:r>
      <w:r w:rsidR="00621D6B">
        <w:rPr>
          <w:rFonts w:ascii="GHEA Grapalat" w:hAnsi="GHEA Grapalat" w:cs="Arial"/>
          <w:sz w:val="20"/>
          <w:szCs w:val="20"/>
          <w:lang w:val="es-ES"/>
        </w:rPr>
        <w:t>24/29</w:t>
      </w:r>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ծածկագրով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բաց</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մրցույթի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այդ</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թվում</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կնքվելիք</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պայմանագրի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նախագիծը</w:t>
      </w:r>
      <w:proofErr w:type="spellEnd"/>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sz w:val="20"/>
          <w:u w:val="single"/>
          <w:lang w:val="hy-AM"/>
        </w:rPr>
        <w:tab/>
      </w:r>
      <w:r>
        <w:rPr>
          <w:rFonts w:ascii="GHEA Grapalat" w:hAnsi="GHEA Grapalat"/>
          <w:sz w:val="20"/>
          <w:u w:val="single"/>
          <w:lang w:val="hy-AM"/>
        </w:rPr>
        <w:tab/>
        <w:t xml:space="preserve">           </w:t>
      </w:r>
      <w:r>
        <w:rPr>
          <w:rFonts w:ascii="GHEA Grapalat" w:hAnsi="GHEA Grapalat" w:cs="Arial"/>
          <w:sz w:val="20"/>
          <w:szCs w:val="20"/>
          <w:lang w:val="es-ES"/>
        </w:rPr>
        <w:t xml:space="preserve">-ն </w:t>
      </w:r>
      <w:proofErr w:type="spellStart"/>
      <w:r>
        <w:rPr>
          <w:rFonts w:ascii="GHEA Grapalat" w:hAnsi="GHEA Grapalat" w:cs="Arial"/>
          <w:sz w:val="20"/>
          <w:szCs w:val="20"/>
          <w:lang w:val="es-ES"/>
        </w:rPr>
        <w:t>առաջարկում</w:t>
      </w:r>
      <w:proofErr w:type="spellEnd"/>
      <w:r>
        <w:rPr>
          <w:rFonts w:ascii="GHEA Grapalat" w:hAnsi="GHEA Grapalat" w:cs="Arial"/>
          <w:sz w:val="20"/>
          <w:szCs w:val="20"/>
          <w:lang w:val="es-ES"/>
        </w:rPr>
        <w:t xml:space="preserve"> է</w:t>
      </w:r>
      <w:r>
        <w:rPr>
          <w:rFonts w:ascii="GHEA Grapalat" w:hAnsi="GHEA Grapalat" w:cs="Arial"/>
          <w:lang w:val="hy-AM"/>
        </w:rPr>
        <w:t xml:space="preserve">   </w:t>
      </w:r>
    </w:p>
    <w:p w14:paraId="2816E9F9" w14:textId="77777777" w:rsidR="004E191A" w:rsidRDefault="004E191A" w:rsidP="004E191A">
      <w:pPr>
        <w:ind w:firstLine="567"/>
        <w:jc w:val="both"/>
        <w:rPr>
          <w:rFonts w:ascii="GHEA Grapalat" w:hAnsi="GHEA Grapalat" w:cs="Arial"/>
        </w:rPr>
      </w:pPr>
      <w:bookmarkStart w:id="10" w:name="_Hlk23147299"/>
      <w:r>
        <w:rPr>
          <w:rFonts w:ascii="GHEA Grapalat" w:hAnsi="GHEA Grapalat" w:cs="Sylfaen"/>
          <w:vertAlign w:val="superscript"/>
          <w:lang w:val="hy-AM"/>
        </w:rPr>
        <w:t xml:space="preserve">                                                                                     մասնակցի անվանումը</w:t>
      </w:r>
    </w:p>
    <w:bookmarkEnd w:id="10"/>
    <w:p w14:paraId="121AC628" w14:textId="77777777" w:rsidR="004E191A" w:rsidRDefault="004E191A" w:rsidP="004E191A">
      <w:pPr>
        <w:jc w:val="both"/>
        <w:rPr>
          <w:rFonts w:ascii="GHEA Grapalat" w:hAnsi="GHEA Grapalat"/>
          <w:sz w:val="20"/>
          <w:lang w:val="hy-AM"/>
        </w:rPr>
      </w:pPr>
      <w:proofErr w:type="spellStart"/>
      <w:r>
        <w:rPr>
          <w:rFonts w:ascii="GHEA Grapalat" w:hAnsi="GHEA Grapalat" w:cs="Arial"/>
          <w:sz w:val="20"/>
          <w:szCs w:val="20"/>
          <w:lang w:val="es-ES"/>
        </w:rPr>
        <w:t>պայմանագիրը</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կատարել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ներքոհիշյալ</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ընդհանուր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գներով</w:t>
      </w:r>
      <w:proofErr w:type="spellEnd"/>
      <w:r>
        <w:rPr>
          <w:rFonts w:ascii="GHEA Grapalat" w:hAnsi="GHEA Grapalat" w:cs="Arial"/>
          <w:sz w:val="20"/>
          <w:szCs w:val="20"/>
          <w:lang w:val="es-ES"/>
        </w:rPr>
        <w:t>.</w:t>
      </w:r>
    </w:p>
    <w:p w14:paraId="2830B810" w14:textId="77777777" w:rsidR="004E191A" w:rsidRDefault="004E191A" w:rsidP="004E191A">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 xml:space="preserve">ՀՀ </w:t>
      </w:r>
      <w:proofErr w:type="spellStart"/>
      <w:r>
        <w:rPr>
          <w:rFonts w:ascii="GHEA Grapalat" w:hAnsi="GHEA Grapalat"/>
          <w:sz w:val="20"/>
          <w:lang w:val="es-ES"/>
        </w:rPr>
        <w:t>դրամ</w:t>
      </w:r>
      <w:proofErr w:type="spellEnd"/>
    </w:p>
    <w:tbl>
      <w:tblPr>
        <w:tblW w:w="943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6"/>
        <w:gridCol w:w="3257"/>
        <w:gridCol w:w="2209"/>
        <w:gridCol w:w="1417"/>
        <w:gridCol w:w="1416"/>
      </w:tblGrid>
      <w:tr w:rsidR="004E191A" w:rsidRPr="000C4566" w14:paraId="627F9DB7" w14:textId="77777777" w:rsidTr="00BB7865">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14:paraId="7011F4E2"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Չափա</w:t>
            </w:r>
            <w:proofErr w:type="spellEnd"/>
            <w:r>
              <w:rPr>
                <w:rFonts w:ascii="GHEA Grapalat" w:hAnsi="GHEA Grapalat"/>
                <w:b/>
                <w:bCs/>
                <w:sz w:val="16"/>
                <w:szCs w:val="18"/>
                <w:lang w:val="es-ES"/>
              </w:rPr>
              <w:t>-</w:t>
            </w:r>
          </w:p>
          <w:p w14:paraId="7BEC6F58" w14:textId="77777777" w:rsidR="004E191A" w:rsidRDefault="004E191A">
            <w:pPr>
              <w:jc w:val="center"/>
              <w:rPr>
                <w:rFonts w:ascii="GHEA Grapalat" w:hAnsi="GHEA Grapalat"/>
                <w:b/>
                <w:bCs/>
                <w:sz w:val="16"/>
                <w:lang w:val="es-ES"/>
              </w:rPr>
            </w:pPr>
            <w:proofErr w:type="spellStart"/>
            <w:r>
              <w:rPr>
                <w:rFonts w:ascii="GHEA Grapalat" w:hAnsi="GHEA Grapalat"/>
                <w:b/>
                <w:bCs/>
                <w:sz w:val="16"/>
                <w:szCs w:val="18"/>
                <w:lang w:val="es-ES"/>
              </w:rPr>
              <w:t>բաժինների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համարները</w:t>
            </w:r>
            <w:proofErr w:type="spellEnd"/>
          </w:p>
        </w:tc>
        <w:tc>
          <w:tcPr>
            <w:tcW w:w="3257" w:type="dxa"/>
            <w:tcBorders>
              <w:top w:val="single" w:sz="4" w:space="0" w:color="auto"/>
              <w:left w:val="single" w:sz="4" w:space="0" w:color="auto"/>
              <w:bottom w:val="nil"/>
              <w:right w:val="single" w:sz="4" w:space="0" w:color="auto"/>
            </w:tcBorders>
            <w:vAlign w:val="center"/>
            <w:hideMark/>
          </w:tcPr>
          <w:p w14:paraId="38787CE1"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Աշխատանքի</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անվանումը</w:t>
            </w:r>
            <w:proofErr w:type="spellEnd"/>
          </w:p>
        </w:tc>
        <w:tc>
          <w:tcPr>
            <w:tcW w:w="2209" w:type="dxa"/>
            <w:tcBorders>
              <w:top w:val="single" w:sz="4" w:space="0" w:color="auto"/>
              <w:left w:val="single" w:sz="4" w:space="0" w:color="auto"/>
              <w:bottom w:val="nil"/>
              <w:right w:val="single" w:sz="4" w:space="0" w:color="auto"/>
            </w:tcBorders>
            <w:vAlign w:val="center"/>
            <w:hideMark/>
          </w:tcPr>
          <w:p w14:paraId="015B8B99" w14:textId="77777777" w:rsidR="004E191A" w:rsidRDefault="004E191A">
            <w:pPr>
              <w:jc w:val="center"/>
              <w:rPr>
                <w:rFonts w:ascii="GHEA Grapalat" w:hAnsi="GHEA Grapalat"/>
                <w:b/>
                <w:bCs/>
                <w:sz w:val="16"/>
                <w:szCs w:val="18"/>
                <w:lang w:val="hy-AM"/>
              </w:rPr>
            </w:pPr>
            <w:proofErr w:type="spellStart"/>
            <w:r>
              <w:rPr>
                <w:rFonts w:ascii="GHEA Grapalat" w:hAnsi="GHEA Grapalat"/>
                <w:b/>
                <w:bCs/>
                <w:sz w:val="16"/>
                <w:szCs w:val="18"/>
                <w:lang w:val="es-ES"/>
              </w:rPr>
              <w:t>Արժեք</w:t>
            </w:r>
            <w:proofErr w:type="spellEnd"/>
            <w:r>
              <w:rPr>
                <w:rFonts w:ascii="GHEA Grapalat" w:hAnsi="GHEA Grapalat"/>
                <w:b/>
                <w:bCs/>
                <w:sz w:val="16"/>
                <w:szCs w:val="18"/>
                <w:lang w:val="es-ES"/>
              </w:rPr>
              <w:t xml:space="preserve"> </w:t>
            </w:r>
          </w:p>
          <w:p w14:paraId="3007277A"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Cs/>
                <w:sz w:val="16"/>
                <w:szCs w:val="18"/>
                <w:lang w:val="es-ES"/>
              </w:rPr>
              <w:t>ինքնարժեքի</w:t>
            </w:r>
            <w:proofErr w:type="spellEnd"/>
            <w:r>
              <w:rPr>
                <w:rFonts w:ascii="GHEA Grapalat" w:hAnsi="GHEA Grapalat"/>
                <w:bCs/>
                <w:sz w:val="16"/>
                <w:szCs w:val="18"/>
                <w:lang w:val="es-ES"/>
              </w:rPr>
              <w:t xml:space="preserve"> և </w:t>
            </w:r>
            <w:proofErr w:type="spellStart"/>
            <w:r>
              <w:rPr>
                <w:rFonts w:ascii="GHEA Grapalat" w:hAnsi="GHEA Grapalat"/>
                <w:bCs/>
                <w:sz w:val="16"/>
                <w:szCs w:val="18"/>
                <w:lang w:val="es-ES"/>
              </w:rPr>
              <w:t>կանխատեսվող</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շահույթի</w:t>
            </w:r>
            <w:proofErr w:type="spellEnd"/>
            <w:r>
              <w:rPr>
                <w:rFonts w:ascii="GHEA Grapalat" w:hAnsi="GHEA Grapalat"/>
                <w:bCs/>
                <w:sz w:val="16"/>
                <w:szCs w:val="18"/>
                <w:lang w:val="es-ES"/>
              </w:rPr>
              <w:t xml:space="preserve"> </w:t>
            </w:r>
            <w:proofErr w:type="spellStart"/>
            <w:r>
              <w:rPr>
                <w:rFonts w:ascii="GHEA Grapalat" w:hAnsi="GHEA Grapalat"/>
                <w:bCs/>
                <w:sz w:val="16"/>
                <w:szCs w:val="18"/>
                <w:lang w:val="es-ES"/>
              </w:rPr>
              <w:t>հանրագումարը</w:t>
            </w:r>
            <w:proofErr w:type="spellEnd"/>
            <w:r>
              <w:rPr>
                <w:rFonts w:ascii="GHEA Grapalat" w:hAnsi="GHEA Grapalat"/>
                <w:b/>
                <w:bCs/>
                <w:sz w:val="16"/>
                <w:szCs w:val="18"/>
                <w:lang w:val="es-ES"/>
              </w:rPr>
              <w:t>)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7" w:type="dxa"/>
            <w:tcBorders>
              <w:top w:val="single" w:sz="4" w:space="0" w:color="auto"/>
              <w:left w:val="single" w:sz="4" w:space="0" w:color="auto"/>
              <w:bottom w:val="nil"/>
              <w:right w:val="single" w:sz="4" w:space="0" w:color="auto"/>
            </w:tcBorders>
            <w:vAlign w:val="center"/>
            <w:hideMark/>
          </w:tcPr>
          <w:p w14:paraId="1D824452"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ԱԱՀ**</w:t>
            </w:r>
          </w:p>
          <w:p w14:paraId="2983CA54"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c>
          <w:tcPr>
            <w:tcW w:w="1416" w:type="dxa"/>
            <w:tcBorders>
              <w:top w:val="single" w:sz="4" w:space="0" w:color="auto"/>
              <w:left w:val="single" w:sz="4" w:space="0" w:color="auto"/>
              <w:bottom w:val="nil"/>
              <w:right w:val="single" w:sz="4" w:space="0" w:color="auto"/>
            </w:tcBorders>
            <w:vAlign w:val="center"/>
            <w:hideMark/>
          </w:tcPr>
          <w:p w14:paraId="3FF5D41E" w14:textId="77777777" w:rsidR="004E191A" w:rsidRDefault="004E191A">
            <w:pPr>
              <w:jc w:val="center"/>
              <w:rPr>
                <w:rFonts w:ascii="GHEA Grapalat" w:hAnsi="GHEA Grapalat"/>
                <w:b/>
                <w:bCs/>
                <w:sz w:val="16"/>
                <w:szCs w:val="18"/>
                <w:lang w:val="es-ES"/>
              </w:rPr>
            </w:pPr>
            <w:proofErr w:type="spellStart"/>
            <w:r>
              <w:rPr>
                <w:rFonts w:ascii="GHEA Grapalat" w:hAnsi="GHEA Grapalat"/>
                <w:b/>
                <w:bCs/>
                <w:sz w:val="16"/>
                <w:szCs w:val="18"/>
                <w:lang w:val="es-ES"/>
              </w:rPr>
              <w:t>Ընդհանուր</w:t>
            </w:r>
            <w:proofErr w:type="spellEnd"/>
            <w:r>
              <w:rPr>
                <w:rFonts w:ascii="GHEA Grapalat" w:hAnsi="GHEA Grapalat"/>
                <w:b/>
                <w:bCs/>
                <w:sz w:val="16"/>
                <w:szCs w:val="18"/>
                <w:lang w:val="es-ES"/>
              </w:rPr>
              <w:t xml:space="preserve"> </w:t>
            </w:r>
            <w:proofErr w:type="spellStart"/>
            <w:r>
              <w:rPr>
                <w:rFonts w:ascii="GHEA Grapalat" w:hAnsi="GHEA Grapalat"/>
                <w:b/>
                <w:bCs/>
                <w:sz w:val="16"/>
                <w:szCs w:val="18"/>
                <w:lang w:val="es-ES"/>
              </w:rPr>
              <w:t>գինը</w:t>
            </w:r>
            <w:proofErr w:type="spellEnd"/>
          </w:p>
          <w:p w14:paraId="54D74BB1" w14:textId="77777777" w:rsidR="004E191A" w:rsidRDefault="004E191A">
            <w:pPr>
              <w:jc w:val="center"/>
              <w:rPr>
                <w:rFonts w:ascii="GHEA Grapalat" w:hAnsi="GHEA Grapalat"/>
                <w:b/>
                <w:bCs/>
                <w:sz w:val="16"/>
                <w:szCs w:val="18"/>
                <w:lang w:val="es-ES"/>
              </w:rPr>
            </w:pPr>
            <w:r>
              <w:rPr>
                <w:rFonts w:ascii="GHEA Grapalat" w:hAnsi="GHEA Grapalat"/>
                <w:b/>
                <w:bCs/>
                <w:sz w:val="16"/>
                <w:szCs w:val="18"/>
                <w:lang w:val="es-ES"/>
              </w:rPr>
              <w:t xml:space="preserve"> /</w:t>
            </w:r>
            <w:proofErr w:type="spellStart"/>
            <w:r>
              <w:rPr>
                <w:rFonts w:ascii="GHEA Grapalat" w:hAnsi="GHEA Grapalat"/>
                <w:b/>
                <w:bCs/>
                <w:sz w:val="16"/>
                <w:szCs w:val="18"/>
                <w:lang w:val="es-ES"/>
              </w:rPr>
              <w:t>տառերով</w:t>
            </w:r>
            <w:proofErr w:type="spellEnd"/>
            <w:r>
              <w:rPr>
                <w:rFonts w:ascii="GHEA Grapalat" w:hAnsi="GHEA Grapalat"/>
                <w:b/>
                <w:bCs/>
                <w:sz w:val="16"/>
                <w:szCs w:val="18"/>
                <w:lang w:val="es-ES"/>
              </w:rPr>
              <w:t xml:space="preserve"> և </w:t>
            </w:r>
            <w:proofErr w:type="spellStart"/>
            <w:r>
              <w:rPr>
                <w:rFonts w:ascii="GHEA Grapalat" w:hAnsi="GHEA Grapalat"/>
                <w:b/>
                <w:bCs/>
                <w:sz w:val="16"/>
                <w:szCs w:val="18"/>
                <w:lang w:val="es-ES"/>
              </w:rPr>
              <w:t>թվերով</w:t>
            </w:r>
            <w:proofErr w:type="spellEnd"/>
            <w:r>
              <w:rPr>
                <w:rFonts w:ascii="GHEA Grapalat" w:hAnsi="GHEA Grapalat"/>
                <w:b/>
                <w:bCs/>
                <w:sz w:val="16"/>
                <w:szCs w:val="18"/>
                <w:lang w:val="es-ES"/>
              </w:rPr>
              <w:t>/</w:t>
            </w:r>
          </w:p>
        </w:tc>
      </w:tr>
      <w:tr w:rsidR="004E191A" w14:paraId="36C08FD4" w14:textId="77777777" w:rsidTr="00BB7865">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4D25C35" w14:textId="77777777" w:rsidR="004E191A" w:rsidRDefault="004E191A">
            <w:pPr>
              <w:jc w:val="center"/>
              <w:rPr>
                <w:rFonts w:ascii="GHEA Grapalat" w:hAnsi="GHEA Grapalat"/>
                <w:b/>
                <w:i/>
                <w:sz w:val="16"/>
                <w:lang w:val="es-ES"/>
              </w:rPr>
            </w:pPr>
            <w:r>
              <w:rPr>
                <w:rFonts w:ascii="GHEA Grapalat" w:hAnsi="GHEA Grapalat"/>
                <w:b/>
                <w:i/>
                <w:sz w:val="16"/>
                <w:lang w:val="es-ES"/>
              </w:rPr>
              <w:t>1</w:t>
            </w:r>
          </w:p>
        </w:tc>
        <w:tc>
          <w:tcPr>
            <w:tcW w:w="3257" w:type="dxa"/>
            <w:tcBorders>
              <w:top w:val="single" w:sz="4" w:space="0" w:color="auto"/>
              <w:left w:val="single" w:sz="4" w:space="0" w:color="auto"/>
              <w:bottom w:val="single" w:sz="4" w:space="0" w:color="auto"/>
              <w:right w:val="single" w:sz="4" w:space="0" w:color="auto"/>
            </w:tcBorders>
            <w:shd w:val="clear" w:color="auto" w:fill="99CCFF"/>
            <w:hideMark/>
          </w:tcPr>
          <w:p w14:paraId="25283838" w14:textId="77777777" w:rsidR="004E191A" w:rsidRDefault="004E191A">
            <w:pPr>
              <w:jc w:val="center"/>
              <w:rPr>
                <w:rFonts w:ascii="GHEA Grapalat" w:hAnsi="GHEA Grapalat"/>
                <w:b/>
                <w:i/>
                <w:sz w:val="16"/>
                <w:lang w:val="es-ES"/>
              </w:rPr>
            </w:pPr>
            <w:r>
              <w:rPr>
                <w:rFonts w:ascii="GHEA Grapalat" w:hAnsi="GHEA Grapalat"/>
                <w:b/>
                <w:i/>
                <w:sz w:val="16"/>
                <w:lang w:val="es-ES"/>
              </w:rPr>
              <w:t>2</w:t>
            </w:r>
          </w:p>
        </w:tc>
        <w:tc>
          <w:tcPr>
            <w:tcW w:w="2209" w:type="dxa"/>
            <w:tcBorders>
              <w:top w:val="single" w:sz="4" w:space="0" w:color="auto"/>
              <w:left w:val="single" w:sz="4" w:space="0" w:color="auto"/>
              <w:bottom w:val="single" w:sz="4" w:space="0" w:color="auto"/>
              <w:right w:val="single" w:sz="4" w:space="0" w:color="auto"/>
            </w:tcBorders>
            <w:shd w:val="clear" w:color="auto" w:fill="99CCFF"/>
            <w:hideMark/>
          </w:tcPr>
          <w:p w14:paraId="13018374" w14:textId="77777777" w:rsidR="004E191A" w:rsidRDefault="004E191A">
            <w:pPr>
              <w:jc w:val="center"/>
              <w:rPr>
                <w:rFonts w:ascii="GHEA Grapalat" w:hAnsi="GHEA Grapalat"/>
                <w:i/>
                <w:sz w:val="16"/>
                <w:lang w:val="es-ES"/>
              </w:rPr>
            </w:pPr>
            <w:r>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hideMark/>
          </w:tcPr>
          <w:p w14:paraId="3C1CBB14" w14:textId="77777777" w:rsidR="004E191A" w:rsidRDefault="004E191A">
            <w:pPr>
              <w:jc w:val="center"/>
              <w:rPr>
                <w:rFonts w:ascii="GHEA Grapalat" w:hAnsi="GHEA Grapalat"/>
                <w:i/>
                <w:sz w:val="16"/>
                <w:lang w:val="es-ES"/>
              </w:rPr>
            </w:pPr>
            <w:r>
              <w:rPr>
                <w:rFonts w:ascii="GHEA Grapalat" w:hAnsi="GHEA Grapalat"/>
                <w:b/>
                <w:i/>
                <w:sz w:val="16"/>
                <w:lang w:val="es-ES"/>
              </w:rPr>
              <w:t>4</w:t>
            </w:r>
          </w:p>
        </w:tc>
        <w:tc>
          <w:tcPr>
            <w:tcW w:w="1416" w:type="dxa"/>
            <w:tcBorders>
              <w:top w:val="single" w:sz="4" w:space="0" w:color="auto"/>
              <w:left w:val="single" w:sz="4" w:space="0" w:color="auto"/>
              <w:bottom w:val="single" w:sz="4" w:space="0" w:color="auto"/>
              <w:right w:val="single" w:sz="4" w:space="0" w:color="auto"/>
            </w:tcBorders>
            <w:shd w:val="clear" w:color="auto" w:fill="99CCFF"/>
            <w:hideMark/>
          </w:tcPr>
          <w:p w14:paraId="3541C21D" w14:textId="77777777" w:rsidR="004E191A" w:rsidRDefault="004E191A">
            <w:pPr>
              <w:jc w:val="center"/>
              <w:rPr>
                <w:rFonts w:ascii="GHEA Grapalat" w:hAnsi="GHEA Grapalat"/>
                <w:i/>
                <w:sz w:val="16"/>
                <w:lang w:val="es-ES"/>
              </w:rPr>
            </w:pPr>
            <w:r>
              <w:rPr>
                <w:rFonts w:ascii="GHEA Grapalat" w:hAnsi="GHEA Grapalat"/>
                <w:b/>
                <w:i/>
                <w:sz w:val="16"/>
                <w:lang w:val="es-ES"/>
              </w:rPr>
              <w:t>5=3+4</w:t>
            </w:r>
          </w:p>
        </w:tc>
      </w:tr>
      <w:tr w:rsidR="004E191A" w:rsidRPr="000C4566" w14:paraId="5EF64CA9" w14:textId="77777777" w:rsidTr="00BB7865">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14:paraId="145A81D3" w14:textId="77777777" w:rsidR="004E191A" w:rsidRDefault="004E191A">
            <w:pPr>
              <w:jc w:val="center"/>
              <w:rPr>
                <w:rFonts w:ascii="GHEA Grapalat" w:hAnsi="GHEA Grapalat"/>
                <w:b/>
                <w:bCs/>
                <w:sz w:val="18"/>
                <w:lang w:val="es-ES"/>
              </w:rPr>
            </w:pPr>
            <w:r>
              <w:rPr>
                <w:rFonts w:ascii="GHEA Grapalat" w:hAnsi="GHEA Grapalat"/>
                <w:b/>
                <w:bCs/>
                <w:sz w:val="18"/>
                <w:lang w:val="es-ES"/>
              </w:rPr>
              <w:t>1</w:t>
            </w:r>
          </w:p>
        </w:tc>
        <w:tc>
          <w:tcPr>
            <w:tcW w:w="3257" w:type="dxa"/>
            <w:tcBorders>
              <w:top w:val="single" w:sz="4" w:space="0" w:color="auto"/>
              <w:left w:val="single" w:sz="4" w:space="0" w:color="auto"/>
              <w:bottom w:val="single" w:sz="4" w:space="0" w:color="auto"/>
              <w:right w:val="single" w:sz="4" w:space="0" w:color="auto"/>
            </w:tcBorders>
            <w:vAlign w:val="center"/>
            <w:hideMark/>
          </w:tcPr>
          <w:p w14:paraId="6F332BE7" w14:textId="3A188991" w:rsidR="004E191A" w:rsidRPr="00BB7865" w:rsidRDefault="007F795B">
            <w:pPr>
              <w:rPr>
                <w:rFonts w:ascii="GHEA Grapalat" w:hAnsi="GHEA Grapalat"/>
                <w:sz w:val="18"/>
                <w:szCs w:val="18"/>
                <w:lang w:val="es-ES"/>
              </w:rPr>
            </w:pPr>
            <w:r w:rsidRPr="00621D6B">
              <w:rPr>
                <w:rFonts w:ascii="GHEA Grapalat" w:hAnsi="GHEA Grapalat"/>
                <w:sz w:val="20"/>
                <w:lang w:val="af-ZA"/>
              </w:rPr>
              <w:t>Երևան քաղաքի Նոր Նորք վարչական շրջանի Ջրվեժ, Բանավան 5 շենքի հարակից տարածքի բարեկարգման աշխատանքներ</w:t>
            </w:r>
          </w:p>
        </w:tc>
        <w:tc>
          <w:tcPr>
            <w:tcW w:w="2209" w:type="dxa"/>
            <w:tcBorders>
              <w:top w:val="single" w:sz="4" w:space="0" w:color="auto"/>
              <w:left w:val="single" w:sz="4" w:space="0" w:color="auto"/>
              <w:bottom w:val="single" w:sz="4" w:space="0" w:color="auto"/>
              <w:right w:val="single" w:sz="4" w:space="0" w:color="auto"/>
            </w:tcBorders>
          </w:tcPr>
          <w:p w14:paraId="19283C39" w14:textId="77777777" w:rsidR="004E191A" w:rsidRDefault="004E191A">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379B2190" w14:textId="77777777" w:rsidR="004E191A" w:rsidRDefault="004E191A">
            <w:pPr>
              <w:jc w:val="center"/>
              <w:rPr>
                <w:rFonts w:ascii="GHEA Grapalat" w:hAnsi="GHEA Grapalat"/>
                <w:lang w:val="es-ES"/>
              </w:rPr>
            </w:pPr>
          </w:p>
        </w:tc>
        <w:tc>
          <w:tcPr>
            <w:tcW w:w="1416" w:type="dxa"/>
            <w:tcBorders>
              <w:top w:val="single" w:sz="4" w:space="0" w:color="auto"/>
              <w:left w:val="single" w:sz="4" w:space="0" w:color="auto"/>
              <w:bottom w:val="single" w:sz="4" w:space="0" w:color="auto"/>
              <w:right w:val="single" w:sz="4" w:space="0" w:color="auto"/>
            </w:tcBorders>
          </w:tcPr>
          <w:p w14:paraId="55635665" w14:textId="77777777" w:rsidR="004E191A" w:rsidRDefault="004E191A">
            <w:pPr>
              <w:jc w:val="center"/>
              <w:rPr>
                <w:rFonts w:ascii="GHEA Grapalat" w:hAnsi="GHEA Grapalat"/>
                <w:lang w:val="es-ES"/>
              </w:rPr>
            </w:pPr>
          </w:p>
        </w:tc>
      </w:tr>
    </w:tbl>
    <w:p w14:paraId="23A456F6" w14:textId="77777777" w:rsidR="004E191A" w:rsidRDefault="004E191A" w:rsidP="004E191A">
      <w:pPr>
        <w:rPr>
          <w:rFonts w:ascii="GHEA Grapalat" w:hAnsi="GHEA Grapalat"/>
          <w:sz w:val="18"/>
          <w:szCs w:val="18"/>
          <w:lang w:val="es-ES"/>
        </w:rPr>
      </w:pPr>
    </w:p>
    <w:p w14:paraId="72A8F14F" w14:textId="77777777" w:rsidR="004E191A" w:rsidRDefault="004E191A" w:rsidP="004E191A">
      <w:pPr>
        <w:rPr>
          <w:rFonts w:ascii="GHEA Grapalat" w:hAnsi="GHEA Grapalat"/>
          <w:sz w:val="18"/>
          <w:szCs w:val="18"/>
          <w:lang w:val="es-ES"/>
        </w:rPr>
      </w:pPr>
    </w:p>
    <w:p w14:paraId="563E4AA6" w14:textId="77777777" w:rsidR="004E191A" w:rsidRDefault="004E191A" w:rsidP="004E191A">
      <w:pPr>
        <w:rPr>
          <w:rFonts w:ascii="GHEA Grapalat" w:hAnsi="GHEA Grapalat"/>
          <w:sz w:val="18"/>
          <w:szCs w:val="18"/>
          <w:lang w:val="hy-AM"/>
        </w:rPr>
      </w:pPr>
    </w:p>
    <w:p w14:paraId="2EC2B253" w14:textId="77777777" w:rsidR="004E191A" w:rsidRDefault="004E191A" w:rsidP="004E191A">
      <w:pPr>
        <w:ind w:left="720" w:firstLine="720"/>
        <w:jc w:val="both"/>
        <w:rPr>
          <w:rFonts w:ascii="GHEA Grapalat" w:hAnsi="GHEA Grapalat"/>
          <w:sz w:val="20"/>
          <w:lang w:val="hy-AM"/>
        </w:rPr>
      </w:pPr>
      <w:r w:rsidRPr="00C45E14">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sidRPr="00C45E14">
        <w:rPr>
          <w:rFonts w:ascii="GHEA Grapalat" w:hAnsi="GHEA Grapalat"/>
          <w:sz w:val="20"/>
          <w:lang w:val="es-ES"/>
        </w:rPr>
        <w:t xml:space="preserve">       </w:t>
      </w:r>
      <w:r>
        <w:rPr>
          <w:rFonts w:ascii="GHEA Grapalat" w:hAnsi="GHEA Grapalat"/>
          <w:sz w:val="20"/>
          <w:lang w:val="hy-AM"/>
        </w:rPr>
        <w:t xml:space="preserve">_____________ </w:t>
      </w:r>
    </w:p>
    <w:p w14:paraId="7E3FE2D4" w14:textId="77777777" w:rsidR="004E191A" w:rsidRDefault="004E191A" w:rsidP="004E191A">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73EDE68F" w14:textId="77777777" w:rsidR="004E191A" w:rsidRDefault="004E191A" w:rsidP="004E191A">
      <w:pPr>
        <w:jc w:val="right"/>
        <w:rPr>
          <w:rFonts w:ascii="GHEA Grapalat" w:hAnsi="GHEA Grapalat"/>
          <w:sz w:val="20"/>
          <w:lang w:val="hy-AM"/>
        </w:rPr>
      </w:pPr>
      <w:r>
        <w:rPr>
          <w:rFonts w:ascii="GHEA Grapalat" w:hAnsi="GHEA Grapalat"/>
          <w:sz w:val="20"/>
          <w:lang w:val="hy-AM"/>
        </w:rPr>
        <w:t xml:space="preserve">    </w:t>
      </w:r>
    </w:p>
    <w:p w14:paraId="08B2EC6C" w14:textId="77777777" w:rsidR="004E191A" w:rsidRDefault="004E191A" w:rsidP="004E191A">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r>
      <w:r>
        <w:rPr>
          <w:rFonts w:ascii="GHEA Grapalat" w:hAnsi="GHEA Grapalat"/>
          <w:sz w:val="20"/>
          <w:lang w:val="hy-AM"/>
        </w:rPr>
        <w:tab/>
        <w:t xml:space="preserve"> </w:t>
      </w:r>
    </w:p>
    <w:p w14:paraId="53249113" w14:textId="77777777" w:rsidR="004E191A" w:rsidRDefault="004E191A" w:rsidP="004E191A">
      <w:pPr>
        <w:jc w:val="right"/>
        <w:rPr>
          <w:rFonts w:ascii="GHEA Grapalat" w:hAnsi="GHEA Grapalat"/>
          <w:sz w:val="20"/>
          <w:lang w:val="hy-AM"/>
        </w:rPr>
      </w:pPr>
    </w:p>
    <w:p w14:paraId="3CDE5554" w14:textId="77777777" w:rsidR="004E191A" w:rsidRDefault="004E191A" w:rsidP="004E191A">
      <w:pPr>
        <w:rPr>
          <w:rFonts w:ascii="GHEA Grapalat" w:hAnsi="GHEA Grapalat" w:cs="Sylfaen"/>
          <w:i/>
          <w:sz w:val="16"/>
          <w:szCs w:val="16"/>
          <w:lang w:val="hy-AM" w:eastAsia="ru-RU"/>
        </w:rPr>
      </w:pPr>
    </w:p>
    <w:p w14:paraId="387C3FAC" w14:textId="77777777" w:rsidR="004E191A" w:rsidRDefault="004E191A" w:rsidP="004E191A">
      <w:pPr>
        <w:rPr>
          <w:rFonts w:ascii="GHEA Grapalat" w:hAnsi="GHEA Grapalat" w:cs="Sylfaen"/>
          <w:i/>
          <w:sz w:val="16"/>
          <w:szCs w:val="16"/>
          <w:lang w:val="hy-AM" w:eastAsia="ru-RU"/>
        </w:rPr>
      </w:pPr>
    </w:p>
    <w:p w14:paraId="11A38041" w14:textId="77777777" w:rsidR="004E191A" w:rsidRDefault="004E191A" w:rsidP="004E191A">
      <w:pPr>
        <w:rPr>
          <w:rFonts w:ascii="GHEA Grapalat" w:hAnsi="GHEA Grapalat" w:cs="Sylfaen"/>
          <w:i/>
          <w:sz w:val="16"/>
          <w:szCs w:val="16"/>
          <w:lang w:val="hy-AM" w:eastAsia="ru-RU"/>
        </w:rPr>
      </w:pPr>
    </w:p>
    <w:p w14:paraId="487BFE20" w14:textId="77777777" w:rsidR="004E191A" w:rsidRDefault="004E191A" w:rsidP="00E26669">
      <w:pPr>
        <w:pStyle w:val="NormalWeb"/>
        <w:rPr>
          <w:lang w:val="af-ZA"/>
        </w:rPr>
      </w:pPr>
      <w:r>
        <w:t>*</w:t>
      </w:r>
      <w:r>
        <w:rPr>
          <w:lang w:val="af-ZA"/>
        </w:rPr>
        <w:t xml:space="preserve"> </w:t>
      </w: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57D0FA86" w14:textId="77777777" w:rsidR="004E191A" w:rsidRDefault="004E191A" w:rsidP="004E191A">
      <w:pPr>
        <w:ind w:right="309"/>
        <w:jc w:val="both"/>
        <w:rPr>
          <w:rFonts w:ascii="GHEA Grapalat" w:hAnsi="GHEA Grapalat"/>
          <w:bCs/>
          <w:i/>
          <w:iCs/>
          <w:sz w:val="20"/>
          <w:lang w:val="es-ES"/>
        </w:rPr>
      </w:pPr>
      <w:r>
        <w:rPr>
          <w:rFonts w:ascii="GHEA Grapalat" w:hAnsi="GHEA Grapalat"/>
          <w:bCs/>
          <w:i/>
          <w:sz w:val="18"/>
          <w:szCs w:val="18"/>
          <w:lang w:val="es-ES"/>
        </w:rPr>
        <w:t>**</w:t>
      </w:r>
      <w:proofErr w:type="spellStart"/>
      <w:r>
        <w:rPr>
          <w:rFonts w:ascii="GHEA Grapalat" w:hAnsi="GHEA Grapalat"/>
          <w:i/>
          <w:sz w:val="16"/>
          <w:szCs w:val="16"/>
        </w:rPr>
        <w:t>եթե</w:t>
      </w:r>
      <w:proofErr w:type="spellEnd"/>
      <w:r>
        <w:rPr>
          <w:rFonts w:ascii="GHEA Grapalat" w:hAnsi="GHEA Grapalat"/>
          <w:i/>
          <w:sz w:val="16"/>
          <w:szCs w:val="16"/>
          <w:lang w:val="af-ZA"/>
        </w:rPr>
        <w:t xml:space="preserve"> </w:t>
      </w:r>
      <w:proofErr w:type="spellStart"/>
      <w:r>
        <w:rPr>
          <w:rFonts w:ascii="GHEA Grapalat" w:hAnsi="GHEA Grapalat"/>
          <w:i/>
          <w:sz w:val="16"/>
          <w:szCs w:val="16"/>
        </w:rPr>
        <w:t>մասնակիցն</w:t>
      </w:r>
      <w:proofErr w:type="spellEnd"/>
      <w:r>
        <w:rPr>
          <w:rFonts w:ascii="GHEA Grapalat" w:hAnsi="GHEA Grapalat"/>
          <w:i/>
          <w:sz w:val="16"/>
          <w:szCs w:val="16"/>
          <w:lang w:val="af-ZA"/>
        </w:rPr>
        <w:t xml:space="preserve"> </w:t>
      </w:r>
      <w:proofErr w:type="spellStart"/>
      <w:r>
        <w:rPr>
          <w:rFonts w:ascii="GHEA Grapalat" w:hAnsi="GHEA Grapalat"/>
          <w:i/>
          <w:sz w:val="16"/>
          <w:szCs w:val="16"/>
        </w:rPr>
        <w:t>ավելացված</w:t>
      </w:r>
      <w:proofErr w:type="spellEnd"/>
      <w:r>
        <w:rPr>
          <w:rFonts w:ascii="GHEA Grapalat" w:hAnsi="GHEA Grapalat"/>
          <w:i/>
          <w:sz w:val="16"/>
          <w:szCs w:val="16"/>
          <w:lang w:val="af-ZA"/>
        </w:rPr>
        <w:t xml:space="preserve"> </w:t>
      </w:r>
      <w:proofErr w:type="spellStart"/>
      <w:r>
        <w:rPr>
          <w:rFonts w:ascii="GHEA Grapalat" w:hAnsi="GHEA Grapalat"/>
          <w:i/>
          <w:sz w:val="16"/>
          <w:szCs w:val="16"/>
        </w:rPr>
        <w:t>արժեքի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հարկ</w:t>
      </w:r>
      <w:proofErr w:type="spellEnd"/>
      <w:r>
        <w:rPr>
          <w:rFonts w:ascii="GHEA Grapalat" w:hAnsi="GHEA Grapalat"/>
          <w:i/>
          <w:sz w:val="16"/>
          <w:szCs w:val="16"/>
          <w:lang w:val="af-ZA"/>
        </w:rPr>
        <w:t xml:space="preserve"> </w:t>
      </w:r>
      <w:proofErr w:type="spellStart"/>
      <w:r>
        <w:rPr>
          <w:rFonts w:ascii="GHEA Grapalat" w:hAnsi="GHEA Grapalat"/>
          <w:i/>
          <w:sz w:val="16"/>
          <w:szCs w:val="16"/>
        </w:rPr>
        <w:t>վճարող</w:t>
      </w:r>
      <w:proofErr w:type="spellEnd"/>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proofErr w:type="spellStart"/>
      <w:r>
        <w:rPr>
          <w:rFonts w:ascii="GHEA Grapalat" w:hAnsi="GHEA Grapalat"/>
          <w:i/>
          <w:sz w:val="16"/>
          <w:szCs w:val="16"/>
        </w:rPr>
        <w:t>ապա</w:t>
      </w:r>
      <w:proofErr w:type="spellEnd"/>
      <w:r>
        <w:rPr>
          <w:rFonts w:ascii="GHEA Grapalat" w:hAnsi="GHEA Grapalat"/>
          <w:i/>
          <w:sz w:val="16"/>
          <w:szCs w:val="16"/>
          <w:lang w:val="af-ZA"/>
        </w:rPr>
        <w:t xml:space="preserve"> </w:t>
      </w:r>
      <w:proofErr w:type="spellStart"/>
      <w:r>
        <w:rPr>
          <w:rFonts w:ascii="GHEA Grapalat" w:hAnsi="GHEA Grapalat"/>
          <w:i/>
          <w:sz w:val="16"/>
          <w:szCs w:val="16"/>
        </w:rPr>
        <w:t>տվյալ</w:t>
      </w:r>
      <w:proofErr w:type="spellEnd"/>
      <w:r>
        <w:rPr>
          <w:rFonts w:ascii="GHEA Grapalat" w:hAnsi="GHEA Grapalat"/>
          <w:i/>
          <w:sz w:val="16"/>
          <w:szCs w:val="16"/>
          <w:lang w:val="af-ZA"/>
        </w:rPr>
        <w:t xml:space="preserve"> </w:t>
      </w:r>
      <w:proofErr w:type="spellStart"/>
      <w:r>
        <w:rPr>
          <w:rFonts w:ascii="GHEA Grapalat" w:hAnsi="GHEA Grapalat"/>
          <w:i/>
          <w:sz w:val="16"/>
          <w:szCs w:val="16"/>
        </w:rPr>
        <w:t>պայմանագրի</w:t>
      </w:r>
      <w:proofErr w:type="spellEnd"/>
      <w:r>
        <w:rPr>
          <w:rFonts w:ascii="GHEA Grapalat" w:hAnsi="GHEA Grapalat"/>
          <w:i/>
          <w:sz w:val="16"/>
          <w:szCs w:val="16"/>
          <w:lang w:val="af-ZA"/>
        </w:rPr>
        <w:t xml:space="preserve"> </w:t>
      </w:r>
      <w:proofErr w:type="spellStart"/>
      <w:r>
        <w:rPr>
          <w:rFonts w:ascii="GHEA Grapalat" w:hAnsi="GHEA Grapalat"/>
          <w:i/>
          <w:sz w:val="16"/>
          <w:szCs w:val="16"/>
        </w:rPr>
        <w:t>գծով</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Հայաստանի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Հանրապետության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պետական</w:t>
      </w:r>
      <w:proofErr w:type="spellEnd"/>
      <w:r>
        <w:rPr>
          <w:rFonts w:ascii="GHEA Grapalat" w:hAnsi="GHEA Grapalat"/>
          <w:i/>
          <w:sz w:val="16"/>
          <w:szCs w:val="16"/>
          <w:lang w:val="af-ZA"/>
        </w:rPr>
        <w:t xml:space="preserve"> </w:t>
      </w:r>
      <w:proofErr w:type="spellStart"/>
      <w:r>
        <w:rPr>
          <w:rFonts w:ascii="GHEA Grapalat" w:hAnsi="GHEA Grapalat"/>
          <w:i/>
          <w:sz w:val="16"/>
          <w:szCs w:val="16"/>
        </w:rPr>
        <w:t>բյուջե</w:t>
      </w:r>
      <w:proofErr w:type="spellEnd"/>
      <w:r>
        <w:rPr>
          <w:rFonts w:ascii="GHEA Grapalat" w:hAnsi="GHEA Grapalat"/>
          <w:i/>
          <w:sz w:val="16"/>
          <w:szCs w:val="16"/>
          <w:lang w:val="af-ZA"/>
        </w:rPr>
        <w:t xml:space="preserve"> </w:t>
      </w:r>
      <w:proofErr w:type="spellStart"/>
      <w:r>
        <w:rPr>
          <w:rFonts w:ascii="GHEA Grapalat" w:hAnsi="GHEA Grapalat"/>
          <w:i/>
          <w:sz w:val="16"/>
          <w:szCs w:val="16"/>
        </w:rPr>
        <w:t>վճարվելիք</w:t>
      </w:r>
      <w:proofErr w:type="spellEnd"/>
      <w:r>
        <w:rPr>
          <w:rFonts w:ascii="GHEA Grapalat" w:hAnsi="GHEA Grapalat"/>
          <w:i/>
          <w:sz w:val="16"/>
          <w:szCs w:val="16"/>
          <w:lang w:val="af-ZA"/>
        </w:rPr>
        <w:t xml:space="preserve"> </w:t>
      </w:r>
      <w:proofErr w:type="spellStart"/>
      <w:r>
        <w:rPr>
          <w:rFonts w:ascii="GHEA Grapalat" w:hAnsi="GHEA Grapalat"/>
          <w:i/>
          <w:sz w:val="16"/>
          <w:szCs w:val="16"/>
        </w:rPr>
        <w:t>ավելացված</w:t>
      </w:r>
      <w:proofErr w:type="spellEnd"/>
      <w:r>
        <w:rPr>
          <w:rFonts w:ascii="GHEA Grapalat" w:hAnsi="GHEA Grapalat"/>
          <w:i/>
          <w:sz w:val="16"/>
          <w:szCs w:val="16"/>
          <w:lang w:val="af-ZA"/>
        </w:rPr>
        <w:t xml:space="preserve"> </w:t>
      </w:r>
      <w:proofErr w:type="spellStart"/>
      <w:r>
        <w:rPr>
          <w:rFonts w:ascii="GHEA Grapalat" w:hAnsi="GHEA Grapalat"/>
          <w:i/>
          <w:sz w:val="16"/>
          <w:szCs w:val="16"/>
        </w:rPr>
        <w:t>արժեքի</w:t>
      </w:r>
      <w:proofErr w:type="spellEnd"/>
      <w:r>
        <w:rPr>
          <w:rFonts w:ascii="GHEA Grapalat" w:hAnsi="GHEA Grapalat"/>
          <w:i/>
          <w:sz w:val="16"/>
          <w:szCs w:val="16"/>
          <w:lang w:val="af-ZA"/>
        </w:rPr>
        <w:t xml:space="preserve"> </w:t>
      </w:r>
      <w:proofErr w:type="spellStart"/>
      <w:r>
        <w:rPr>
          <w:rFonts w:ascii="GHEA Grapalat" w:hAnsi="GHEA Grapalat"/>
          <w:i/>
          <w:sz w:val="16"/>
          <w:szCs w:val="16"/>
        </w:rPr>
        <w:t>հարկի</w:t>
      </w:r>
      <w:proofErr w:type="spellEnd"/>
      <w:r>
        <w:rPr>
          <w:rFonts w:ascii="GHEA Grapalat" w:hAnsi="GHEA Grapalat"/>
          <w:i/>
          <w:sz w:val="16"/>
          <w:szCs w:val="16"/>
          <w:lang w:val="af-ZA"/>
        </w:rPr>
        <w:t xml:space="preserve"> </w:t>
      </w:r>
      <w:proofErr w:type="spellStart"/>
      <w:r>
        <w:rPr>
          <w:rFonts w:ascii="GHEA Grapalat" w:hAnsi="GHEA Grapalat"/>
          <w:i/>
          <w:sz w:val="16"/>
          <w:szCs w:val="16"/>
        </w:rPr>
        <w:t>գումարը</w:t>
      </w:r>
      <w:proofErr w:type="spellEnd"/>
      <w:r>
        <w:rPr>
          <w:rFonts w:ascii="GHEA Grapalat" w:hAnsi="GHEA Grapalat"/>
          <w:i/>
          <w:sz w:val="16"/>
          <w:szCs w:val="16"/>
          <w:lang w:val="af-ZA"/>
        </w:rPr>
        <w:t xml:space="preserve"> </w:t>
      </w:r>
      <w:proofErr w:type="spellStart"/>
      <w:r>
        <w:rPr>
          <w:rFonts w:ascii="GHEA Grapalat" w:hAnsi="GHEA Grapalat"/>
          <w:i/>
          <w:sz w:val="16"/>
          <w:szCs w:val="16"/>
        </w:rPr>
        <w:t>նշվում</w:t>
      </w:r>
      <w:proofErr w:type="spellEnd"/>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4-</w:t>
      </w:r>
      <w:proofErr w:type="spellStart"/>
      <w:r>
        <w:rPr>
          <w:rFonts w:ascii="GHEA Grapalat" w:hAnsi="GHEA Grapalat"/>
          <w:i/>
          <w:sz w:val="16"/>
          <w:szCs w:val="16"/>
        </w:rPr>
        <w:t>րդ</w:t>
      </w:r>
      <w:proofErr w:type="spellEnd"/>
      <w:r>
        <w:rPr>
          <w:rFonts w:ascii="GHEA Grapalat" w:hAnsi="GHEA Grapalat"/>
          <w:i/>
          <w:sz w:val="16"/>
          <w:szCs w:val="16"/>
          <w:lang w:val="af-ZA"/>
        </w:rPr>
        <w:t xml:space="preserve"> </w:t>
      </w:r>
      <w:proofErr w:type="spellStart"/>
      <w:r>
        <w:rPr>
          <w:rFonts w:ascii="GHEA Grapalat" w:hAnsi="GHEA Grapalat"/>
          <w:i/>
          <w:sz w:val="16"/>
          <w:szCs w:val="16"/>
        </w:rPr>
        <w:t>սյունակում</w:t>
      </w:r>
      <w:proofErr w:type="spellEnd"/>
      <w:r>
        <w:rPr>
          <w:rFonts w:ascii="GHEA Grapalat" w:hAnsi="GHEA Grapalat"/>
          <w:i/>
          <w:sz w:val="16"/>
          <w:szCs w:val="16"/>
        </w:rPr>
        <w:t>։</w:t>
      </w:r>
    </w:p>
    <w:p w14:paraId="0727CBE9" w14:textId="77777777" w:rsidR="004E191A" w:rsidRDefault="004E191A" w:rsidP="00E26669">
      <w:pPr>
        <w:pStyle w:val="NormalWeb"/>
      </w:pPr>
    </w:p>
    <w:p w14:paraId="1CC66C55" w14:textId="77777777" w:rsidR="004E191A" w:rsidRDefault="004E191A" w:rsidP="00E26669">
      <w:pPr>
        <w:pStyle w:val="NormalWeb"/>
      </w:pPr>
    </w:p>
    <w:p w14:paraId="0336C5AF" w14:textId="77777777" w:rsidR="004E191A" w:rsidRDefault="004E191A" w:rsidP="00E26669">
      <w:pPr>
        <w:pStyle w:val="NormalWeb"/>
      </w:pPr>
    </w:p>
    <w:p w14:paraId="674A8504" w14:textId="77777777" w:rsidR="004E191A" w:rsidRDefault="004E191A" w:rsidP="00E26669">
      <w:pPr>
        <w:pStyle w:val="NormalWeb"/>
      </w:pPr>
    </w:p>
    <w:p w14:paraId="30DDDE5F" w14:textId="77777777" w:rsidR="004E191A" w:rsidRDefault="004E191A" w:rsidP="00E26669">
      <w:pPr>
        <w:pStyle w:val="NormalWeb"/>
      </w:pPr>
    </w:p>
    <w:p w14:paraId="4AA8ACEA" w14:textId="77777777" w:rsidR="004E191A" w:rsidRDefault="004E191A" w:rsidP="00E26669">
      <w:pPr>
        <w:pStyle w:val="NormalWeb"/>
      </w:pPr>
    </w:p>
    <w:p w14:paraId="43FE7502" w14:textId="77777777" w:rsidR="004E191A" w:rsidRDefault="004E191A" w:rsidP="00E26669">
      <w:pPr>
        <w:pStyle w:val="NormalWeb"/>
      </w:pPr>
    </w:p>
    <w:p w14:paraId="13DBAC10" w14:textId="77777777" w:rsidR="004E191A" w:rsidRDefault="004E191A" w:rsidP="00E26669">
      <w:pPr>
        <w:pStyle w:val="NormalWeb"/>
      </w:pPr>
    </w:p>
    <w:p w14:paraId="6D64AF96" w14:textId="77777777" w:rsidR="004E191A" w:rsidRDefault="004E191A" w:rsidP="00E26669">
      <w:pPr>
        <w:pStyle w:val="NormalWeb"/>
      </w:pPr>
    </w:p>
    <w:p w14:paraId="4AB0FC29" w14:textId="77777777" w:rsidR="004E191A" w:rsidRDefault="004E191A" w:rsidP="004E191A">
      <w:pPr>
        <w:rPr>
          <w:rFonts w:ascii="GHEA Grapalat" w:hAnsi="GHEA Grapalat" w:cs="Sylfaen"/>
          <w:b/>
          <w:sz w:val="20"/>
          <w:szCs w:val="20"/>
          <w:lang w:val="hy-AM"/>
        </w:rPr>
      </w:pPr>
      <w:r>
        <w:rPr>
          <w:rFonts w:ascii="GHEA Grapalat" w:hAnsi="GHEA Grapalat" w:cs="Sylfaen"/>
          <w:b/>
          <w:lang w:val="hy-AM"/>
        </w:rPr>
        <w:br w:type="page"/>
      </w:r>
    </w:p>
    <w:p w14:paraId="02C695AD" w14:textId="77777777" w:rsidR="004E191A" w:rsidRPr="00D042DF" w:rsidRDefault="004E191A" w:rsidP="00D042DF">
      <w:pPr>
        <w:pStyle w:val="NormalWeb"/>
        <w:jc w:val="right"/>
        <w:rPr>
          <w:rFonts w:cs="Arial"/>
          <w:b/>
          <w:bCs/>
          <w:sz w:val="20"/>
          <w:szCs w:val="20"/>
        </w:rPr>
      </w:pPr>
      <w:r w:rsidRPr="00D042DF">
        <w:rPr>
          <w:b/>
          <w:bCs/>
          <w:sz w:val="20"/>
          <w:szCs w:val="20"/>
        </w:rPr>
        <w:lastRenderedPageBreak/>
        <w:t>Հավելված</w:t>
      </w:r>
      <w:r w:rsidRPr="00D042DF">
        <w:rPr>
          <w:rFonts w:cs="Arial"/>
          <w:b/>
          <w:bCs/>
          <w:sz w:val="20"/>
          <w:szCs w:val="20"/>
        </w:rPr>
        <w:t xml:space="preserve"> 3</w:t>
      </w:r>
    </w:p>
    <w:p w14:paraId="1768CD17" w14:textId="485015E9" w:rsidR="004E191A" w:rsidRPr="00D042DF" w:rsidRDefault="004E191A" w:rsidP="00D042DF">
      <w:pPr>
        <w:pStyle w:val="NormalWeb"/>
        <w:jc w:val="right"/>
        <w:rPr>
          <w:rFonts w:cs="Arial"/>
          <w:b/>
          <w:bCs/>
          <w:sz w:val="20"/>
          <w:szCs w:val="20"/>
        </w:rPr>
      </w:pPr>
      <w:r w:rsidRPr="00D042DF">
        <w:rPr>
          <w:b/>
          <w:bCs/>
          <w:sz w:val="20"/>
          <w:szCs w:val="20"/>
        </w:rPr>
        <w:t>«</w:t>
      </w:r>
      <w:r w:rsidR="008B1CD2" w:rsidRPr="00D042DF">
        <w:rPr>
          <w:b/>
          <w:bCs/>
          <w:sz w:val="20"/>
          <w:szCs w:val="20"/>
        </w:rPr>
        <w:t>ԵՔ-ԲՄԱՇՁԲ-</w:t>
      </w:r>
      <w:r w:rsidR="00621D6B" w:rsidRPr="00D042DF">
        <w:rPr>
          <w:b/>
          <w:bCs/>
          <w:sz w:val="20"/>
          <w:szCs w:val="20"/>
        </w:rPr>
        <w:t>24/29</w:t>
      </w:r>
      <w:r w:rsidRPr="00D042DF">
        <w:rPr>
          <w:b/>
          <w:bCs/>
          <w:sz w:val="20"/>
          <w:szCs w:val="20"/>
        </w:rPr>
        <w:t>»</w:t>
      </w:r>
      <w:r w:rsidRPr="00D042DF">
        <w:rPr>
          <w:b/>
          <w:bCs/>
          <w:sz w:val="20"/>
          <w:szCs w:val="20"/>
          <w:lang w:val="es-ES"/>
        </w:rPr>
        <w:t>*</w:t>
      </w:r>
      <w:r w:rsidRPr="00D042DF">
        <w:rPr>
          <w:b/>
          <w:bCs/>
          <w:sz w:val="20"/>
          <w:szCs w:val="20"/>
        </w:rPr>
        <w:t xml:space="preserve">  ծածկագրով</w:t>
      </w:r>
    </w:p>
    <w:p w14:paraId="2A90AA86" w14:textId="77777777" w:rsidR="004E191A" w:rsidRPr="00D042DF" w:rsidRDefault="004E191A" w:rsidP="00D042DF">
      <w:pPr>
        <w:pStyle w:val="NormalWeb"/>
        <w:jc w:val="right"/>
        <w:rPr>
          <w:b/>
          <w:bCs/>
          <w:sz w:val="20"/>
          <w:szCs w:val="20"/>
        </w:rPr>
      </w:pPr>
      <w:r w:rsidRPr="00D042DF">
        <w:rPr>
          <w:b/>
          <w:bCs/>
          <w:sz w:val="20"/>
          <w:szCs w:val="20"/>
        </w:rPr>
        <w:t>բաց</w:t>
      </w:r>
      <w:r w:rsidRPr="00D042DF">
        <w:rPr>
          <w:rFonts w:cs="Arial"/>
          <w:b/>
          <w:bCs/>
          <w:sz w:val="20"/>
          <w:szCs w:val="20"/>
        </w:rPr>
        <w:t xml:space="preserve"> մրցույթի </w:t>
      </w:r>
      <w:r w:rsidRPr="00D042DF">
        <w:rPr>
          <w:b/>
          <w:bCs/>
          <w:sz w:val="20"/>
          <w:szCs w:val="20"/>
        </w:rPr>
        <w:t>հրավերի</w:t>
      </w:r>
    </w:p>
    <w:p w14:paraId="0AEAA5E2" w14:textId="77777777" w:rsidR="004E191A" w:rsidRDefault="004E191A" w:rsidP="00E26669">
      <w:pPr>
        <w:pStyle w:val="NormalWeb"/>
      </w:pPr>
    </w:p>
    <w:p w14:paraId="66EA825A" w14:textId="77777777" w:rsidR="004E191A" w:rsidRDefault="004E191A" w:rsidP="00E26669">
      <w:pPr>
        <w:pStyle w:val="NormalWeb"/>
        <w:rPr>
          <w:rStyle w:val="Strong"/>
        </w:rPr>
      </w:pPr>
      <w:r>
        <w:rPr>
          <w:rStyle w:val="Strong"/>
        </w:rPr>
        <w:t>ԵՐԱՇԽԻՔ N __________</w:t>
      </w:r>
    </w:p>
    <w:p w14:paraId="4D9799D3" w14:textId="77777777" w:rsidR="004E191A" w:rsidRDefault="004E191A" w:rsidP="00E26669">
      <w:pPr>
        <w:pStyle w:val="NormalWeb"/>
        <w:rPr>
          <w:rStyle w:val="Strong"/>
          <w:rFonts w:ascii="Times New Roman" w:hAnsi="Times New Roman"/>
        </w:rPr>
      </w:pPr>
    </w:p>
    <w:p w14:paraId="4BF51968" w14:textId="77777777" w:rsidR="004E191A" w:rsidRDefault="004E191A" w:rsidP="00E26669">
      <w:pPr>
        <w:pStyle w:val="NormalWeb"/>
        <w:rPr>
          <w:rStyle w:val="Strong"/>
          <w:b w:val="0"/>
          <w:bCs w:val="0"/>
          <w:u w:val="single"/>
        </w:rPr>
      </w:pPr>
      <w:r>
        <w:rPr>
          <w:rStyle w:val="Strong"/>
        </w:rPr>
        <w:tab/>
        <w:t xml:space="preserve">1.Սույն երաշխիքը , ինչպես նաև սույն երաշխիքի բնօրինակից արտատպված (սկանավորված) տարբերակը (այսուհետ՝ երաշխիք) հանդիսանում են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14DC77E3" w14:textId="77777777" w:rsidR="004E191A" w:rsidRDefault="004E191A" w:rsidP="00E26669">
      <w:pPr>
        <w:pStyle w:val="NormalWeb"/>
        <w:rPr>
          <w:rStyle w:val="Strong"/>
          <w:rFonts w:ascii="Times New Roman" w:hAnsi="Times New Roman"/>
        </w:rPr>
      </w:pPr>
      <w:r>
        <w:rPr>
          <w:vertAlign w:val="superscript"/>
        </w:rPr>
        <w:t xml:space="preserve">          պատվիրատուի անվանումը</w:t>
      </w:r>
    </w:p>
    <w:p w14:paraId="68EFEF6B" w14:textId="77777777" w:rsidR="004E191A" w:rsidRDefault="004E191A" w:rsidP="00E26669">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57C0BF4D" w14:textId="77777777" w:rsidR="004E191A" w:rsidRDefault="004E191A" w:rsidP="00E26669">
      <w:pPr>
        <w:pStyle w:val="NormalWeb"/>
        <w:rPr>
          <w:rStyle w:val="Strong"/>
          <w:b w:val="0"/>
          <w:bCs w:val="0"/>
        </w:rPr>
      </w:pPr>
      <w:r>
        <w:rPr>
          <w:rStyle w:val="Strong"/>
        </w:rPr>
        <w:t xml:space="preserve">գնման ընթացակարգին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պրինցիպալ) մասնակցելուց </w:t>
      </w:r>
    </w:p>
    <w:p w14:paraId="1877C83D" w14:textId="77777777" w:rsidR="004E191A" w:rsidRDefault="004E191A" w:rsidP="00E26669">
      <w:pPr>
        <w:pStyle w:val="NormalWeb"/>
        <w:rPr>
          <w:rStyle w:val="Strong"/>
          <w:b w:val="0"/>
          <w:bCs w:val="0"/>
        </w:rPr>
      </w:pPr>
      <w:r>
        <w:rPr>
          <w:vertAlign w:val="superscript"/>
        </w:rPr>
        <w:t>մասնակցի անվանումը</w:t>
      </w:r>
    </w:p>
    <w:p w14:paraId="464988C7" w14:textId="77777777" w:rsidR="004E191A" w:rsidRDefault="004E191A" w:rsidP="00E26669">
      <w:pPr>
        <w:pStyle w:val="NormalWeb"/>
        <w:rPr>
          <w:rStyle w:val="Strong"/>
          <w:b w:val="0"/>
          <w:bCs w:val="0"/>
        </w:rPr>
      </w:pPr>
      <w:r>
        <w:rPr>
          <w:rStyle w:val="Strong"/>
        </w:rPr>
        <w:t xml:space="preserve">բխող՝ նույն ծածկագրով հրավերով սահմանված պարտավորությունների (այսուհետ՝ երաշխավորված պարտավորություններ) կատարման ապահովում: </w:t>
      </w:r>
    </w:p>
    <w:p w14:paraId="0E11121D" w14:textId="2C35B6D1" w:rsidR="004E191A" w:rsidRDefault="00F50AB8" w:rsidP="00E26669">
      <w:pPr>
        <w:pStyle w:val="NormalWeb"/>
        <w:rPr>
          <w:rStyle w:val="Strong"/>
          <w:b w:val="0"/>
          <w:bCs w:val="0"/>
        </w:rPr>
      </w:pPr>
      <w:r>
        <w:rPr>
          <w:rStyle w:val="Strong"/>
        </w:rPr>
        <w:t xml:space="preserve">             </w:t>
      </w:r>
      <w:r w:rsidR="004E191A">
        <w:rPr>
          <w:rStyle w:val="Strong"/>
        </w:rPr>
        <w:t xml:space="preserve">2. Երաշխիքով </w:t>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u w:val="single"/>
        </w:rPr>
        <w:tab/>
      </w:r>
      <w:r w:rsidR="004E191A">
        <w:rPr>
          <w:rStyle w:val="Strong"/>
        </w:rPr>
        <w:t xml:space="preserve"> (այսուհետ՝ երաշխիք տվող </w:t>
      </w:r>
    </w:p>
    <w:p w14:paraId="3FF09184" w14:textId="77777777" w:rsidR="004E191A" w:rsidRDefault="004E191A" w:rsidP="00E26669">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0B0B4A86" w14:textId="77777777" w:rsidR="004E191A" w:rsidRDefault="004E191A" w:rsidP="00E26669">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4B36BACA" w14:textId="77777777" w:rsidR="004E191A" w:rsidRDefault="004E191A" w:rsidP="00E26669">
      <w:pPr>
        <w:pStyle w:val="NormalWeb"/>
        <w:rPr>
          <w:rStyle w:val="Strong"/>
          <w:b w:val="0"/>
          <w:bCs w:val="0"/>
          <w:u w:val="single"/>
        </w:rPr>
      </w:pPr>
      <w:r>
        <w:rPr>
          <w:vertAlign w:val="superscript"/>
        </w:rPr>
        <w:t xml:space="preserve">  գումարը թվերով և տառերով</w:t>
      </w:r>
    </w:p>
    <w:p w14:paraId="0DA8B57F" w14:textId="30CFD53F" w:rsidR="004E191A" w:rsidRDefault="004E191A" w:rsidP="00E26669">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F50AB8" w:rsidRPr="0016373D">
        <w:rPr>
          <w:rFonts w:cs="Arial"/>
        </w:rPr>
        <w:t>900015211429</w:t>
      </w:r>
      <w:r>
        <w:rPr>
          <w:rStyle w:val="Strong"/>
        </w:rPr>
        <w:t xml:space="preserve"> հաշվեհամարին փոխանցման միջոցով:</w:t>
      </w:r>
    </w:p>
    <w:p w14:paraId="7E535B64" w14:textId="01A57ABF" w:rsidR="004E191A" w:rsidRDefault="00F50AB8" w:rsidP="00E26669">
      <w:pPr>
        <w:pStyle w:val="NormalWeb"/>
      </w:pPr>
      <w:r>
        <w:t xml:space="preserve">       </w:t>
      </w:r>
      <w:r w:rsidR="004E191A">
        <w:t>3. Սույն երաշխիքն անհետկանչելի է:</w:t>
      </w:r>
    </w:p>
    <w:p w14:paraId="5EE61545" w14:textId="77777777" w:rsidR="004E191A" w:rsidRDefault="004E191A" w:rsidP="00E26669">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79448D" w14:textId="77777777" w:rsidR="00F50AB8" w:rsidRDefault="00F50AB8" w:rsidP="00E26669">
      <w:pPr>
        <w:pStyle w:val="NormalWeb"/>
      </w:pPr>
      <w:r>
        <w:t xml:space="preserve">  </w:t>
      </w:r>
      <w:r w:rsidR="004E191A">
        <w:t xml:space="preserve">5. Երաշխիքը գործում է թողարկման պահից և ուժի մեջ է բենեֆիցիարի կողմից </w:t>
      </w:r>
      <w:r w:rsidR="004E191A">
        <w:rPr>
          <w:u w:val="single"/>
        </w:rPr>
        <w:tab/>
      </w:r>
      <w:r w:rsidR="004E191A">
        <w:rPr>
          <w:u w:val="single"/>
        </w:rPr>
        <w:tab/>
      </w:r>
      <w:r w:rsidR="004E191A">
        <w:rPr>
          <w:u w:val="single"/>
        </w:rPr>
        <w:tab/>
      </w:r>
      <w:r w:rsidR="004E191A">
        <w:rPr>
          <w:u w:val="single"/>
        </w:rPr>
        <w:tab/>
      </w:r>
      <w:r w:rsidR="004E191A">
        <w:rPr>
          <w:u w:val="single"/>
        </w:rPr>
        <w:tab/>
      </w:r>
      <w:r w:rsidR="004E191A">
        <w:rPr>
          <w:u w:val="single"/>
        </w:rPr>
        <w:tab/>
      </w:r>
      <w:r w:rsidR="004E191A">
        <w:t xml:space="preserve"> ծածկագրով </w:t>
      </w:r>
    </w:p>
    <w:p w14:paraId="7133A84F" w14:textId="66E17603" w:rsidR="004E191A" w:rsidRDefault="004E191A" w:rsidP="00E26669">
      <w:pPr>
        <w:pStyle w:val="NormalWeb"/>
        <w:rPr>
          <w:vertAlign w:val="superscript"/>
        </w:rPr>
      </w:pPr>
      <w:r>
        <w:rPr>
          <w:vertAlign w:val="superscript"/>
        </w:rPr>
        <w:t xml:space="preserve">ընթացակարգի ծածկագիրը </w:t>
      </w:r>
    </w:p>
    <w:p w14:paraId="51CE32FD" w14:textId="7B6D40F7" w:rsidR="004E191A" w:rsidRDefault="004E191A" w:rsidP="00E26669">
      <w:pPr>
        <w:pStyle w:val="NormalWeb"/>
        <w:rPr>
          <w:rFonts w:eastAsia="Calibri"/>
        </w:rPr>
      </w:pPr>
      <w:r>
        <w:t xml:space="preserve">կազմակերպված գնման ընթացակագին մասնակցելու նպատակով պրինցիպալի կողմից հայտերի ներկայացման վերջնաժամկետը լրանալու օրվանից հաշված </w:t>
      </w:r>
      <w:r w:rsidRPr="00435E31">
        <w:rPr>
          <w:b/>
          <w:bCs/>
        </w:rPr>
        <w:t>իննսուն աշխատանքային օր</w:t>
      </w:r>
      <w:r>
        <w:t>:</w:t>
      </w:r>
      <w:r>
        <w:rPr>
          <w:vertAlign w:val="superscript"/>
        </w:rPr>
        <w:t>**</w:t>
      </w:r>
      <w: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eastAsia="Calibri"/>
        </w:rPr>
        <w:t xml:space="preserve">գնահատող հանձնաժողովի </w:t>
      </w:r>
      <w:r>
        <w:t xml:space="preserve">քարտուղարի՝ </w:t>
      </w:r>
      <w:r w:rsidR="00F50AB8" w:rsidRPr="00435E31">
        <w:rPr>
          <w:b/>
          <w:bCs/>
        </w:rPr>
        <w:t>gor.muradyan@yerevan.am</w:t>
      </w:r>
      <w:r>
        <w:t xml:space="preserve"> էլեկտրոնային փոստի հասցեին։     </w:t>
      </w:r>
    </w:p>
    <w:p w14:paraId="6E86E98D" w14:textId="2CC28F66" w:rsidR="004E191A" w:rsidRDefault="00F50AB8" w:rsidP="00E26669">
      <w:pPr>
        <w:pStyle w:val="NormalWeb"/>
      </w:pPr>
      <w:r w:rsidRPr="00F50AB8">
        <w:t xml:space="preserve">    </w:t>
      </w:r>
      <w:r w:rsidR="004E191A">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և երաշխիքը:</w:t>
      </w:r>
    </w:p>
    <w:p w14:paraId="48BAB7AA" w14:textId="138B8271" w:rsidR="004E191A" w:rsidRDefault="00F50AB8" w:rsidP="00E26669">
      <w:pPr>
        <w:pStyle w:val="NormalWeb"/>
      </w:pPr>
      <w:r w:rsidRPr="00F50AB8">
        <w:t xml:space="preserve">    </w:t>
      </w:r>
      <w:r w:rsidR="004E191A">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E24CEE6" w14:textId="777247E0" w:rsidR="004E191A" w:rsidRDefault="00F50AB8" w:rsidP="00E26669">
      <w:pPr>
        <w:pStyle w:val="NormalWeb"/>
      </w:pPr>
      <w:r w:rsidRPr="00F50AB8">
        <w:t xml:space="preserve">    </w:t>
      </w:r>
      <w:r w:rsidR="004E191A">
        <w:t>8. Երաշխիք տվող անձը մերժում է բենեֆիցիարի պահանջը, եթե`</w:t>
      </w:r>
    </w:p>
    <w:p w14:paraId="252214BD" w14:textId="77777777" w:rsidR="004E191A" w:rsidRDefault="004E191A" w:rsidP="00E26669">
      <w:pPr>
        <w:pStyle w:val="NormalWeb"/>
      </w:pPr>
      <w:r>
        <w:t>1) պահանջը կամ կից փաստաթղթերը չեն համապատասխանում սույն երաշխիքի պայմաններին.</w:t>
      </w:r>
    </w:p>
    <w:p w14:paraId="27825F91" w14:textId="77777777" w:rsidR="004E191A" w:rsidRDefault="004E191A" w:rsidP="00E26669">
      <w:pPr>
        <w:pStyle w:val="NormalWeb"/>
      </w:pPr>
      <w:r>
        <w:t>2) պահանջը ներկայացվել է երաշխիքով սահմանված ժամկետի ավարտից հետո:</w:t>
      </w:r>
    </w:p>
    <w:p w14:paraId="4F990D66" w14:textId="245F07A6" w:rsidR="004E191A" w:rsidRDefault="00F50AB8" w:rsidP="00E26669">
      <w:pPr>
        <w:pStyle w:val="NormalWeb"/>
      </w:pPr>
      <w:r w:rsidRPr="00F50AB8">
        <w:t xml:space="preserve">    </w:t>
      </w:r>
      <w:r w:rsidR="004E191A">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DA3E616" w14:textId="6548580D" w:rsidR="004E191A" w:rsidRDefault="00F50AB8" w:rsidP="00E26669">
      <w:pPr>
        <w:pStyle w:val="NormalWeb"/>
      </w:pPr>
      <w:r w:rsidRPr="00F50AB8">
        <w:t xml:space="preserve">    </w:t>
      </w:r>
      <w:r w:rsidR="004E191A">
        <w:t>10. Սույն երաշխիքի նկատմամբ կիրառվում են Հայաստանի Հանրապետության քաղաքացիական օրենսգրքի համապատասխան դրույթները:</w:t>
      </w:r>
    </w:p>
    <w:p w14:paraId="53BEA046" w14:textId="32C6148B" w:rsidR="004E191A" w:rsidRDefault="00F50AB8" w:rsidP="00E26669">
      <w:pPr>
        <w:pStyle w:val="NormalWeb"/>
      </w:pPr>
      <w:r w:rsidRPr="00F50AB8">
        <w:t xml:space="preserve">    </w:t>
      </w:r>
      <w:r w:rsidR="004E191A">
        <w:t>11. Սույն երաշխիքի կապակցությամբ ծագող վեճերը ենթակա են լուծման Հայաստանի Հանրապետության օրենսդրությամբ սահմանված կարգով:</w:t>
      </w:r>
    </w:p>
    <w:p w14:paraId="531785CE" w14:textId="77777777" w:rsidR="004E191A" w:rsidRDefault="004E191A" w:rsidP="00E26669">
      <w:pPr>
        <w:pStyle w:val="NormalWeb"/>
      </w:pPr>
    </w:p>
    <w:p w14:paraId="48750AA6" w14:textId="77777777" w:rsidR="004E191A" w:rsidRDefault="004E191A" w:rsidP="00E26669">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4D2661D6" w14:textId="77777777" w:rsidR="004E191A" w:rsidRDefault="004E191A" w:rsidP="00E26669">
      <w:pPr>
        <w:pStyle w:val="NormalWeb"/>
      </w:pPr>
    </w:p>
    <w:p w14:paraId="54843F49" w14:textId="77777777" w:rsidR="004E191A" w:rsidRDefault="004E191A" w:rsidP="00E26669">
      <w:pPr>
        <w:pStyle w:val="NormalWeb"/>
      </w:pPr>
    </w:p>
    <w:p w14:paraId="707CA69D" w14:textId="77777777" w:rsidR="004E191A" w:rsidRDefault="004E191A" w:rsidP="00E26669">
      <w:pPr>
        <w:pStyle w:val="NormalWeb"/>
      </w:pPr>
      <w:r>
        <w:tab/>
      </w:r>
      <w:r>
        <w:tab/>
      </w:r>
      <w:r>
        <w:tab/>
      </w:r>
      <w:r>
        <w:tab/>
      </w:r>
      <w:r>
        <w:tab/>
      </w:r>
      <w:r>
        <w:tab/>
      </w:r>
      <w:r>
        <w:tab/>
      </w:r>
      <w:r>
        <w:tab/>
      </w:r>
      <w:r>
        <w:tab/>
      </w:r>
    </w:p>
    <w:p w14:paraId="7910BFBB" w14:textId="77777777" w:rsidR="004E191A" w:rsidRDefault="004E191A" w:rsidP="00E26669">
      <w:pPr>
        <w:pStyle w:val="NormalWeb"/>
        <w:rPr>
          <w:vertAlign w:val="superscript"/>
        </w:rPr>
      </w:pPr>
      <w:r>
        <w:rPr>
          <w:vertAlign w:val="superscript"/>
        </w:rPr>
        <w:t xml:space="preserve">                                                        ամիսը, ամսաթիվը, տարեթիվը</w:t>
      </w:r>
    </w:p>
    <w:p w14:paraId="12985BF4" w14:textId="77777777" w:rsidR="004E191A" w:rsidRDefault="004E191A" w:rsidP="00E26669">
      <w:pPr>
        <w:pStyle w:val="NormalWeb"/>
        <w:rPr>
          <w:vertAlign w:val="superscript"/>
        </w:rPr>
      </w:pPr>
    </w:p>
    <w:p w14:paraId="7A0C4C38" w14:textId="77777777" w:rsidR="004E191A" w:rsidRDefault="004E191A" w:rsidP="00E26669">
      <w:pPr>
        <w:pStyle w:val="NormalWeb"/>
      </w:pPr>
      <w:r>
        <w:t xml:space="preserve">         *լրացվում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44D50378" w14:textId="238548EA" w:rsidR="004E191A" w:rsidRDefault="004F28C0" w:rsidP="00E26669">
      <w:pPr>
        <w:pStyle w:val="NormalWeb"/>
        <w:rPr>
          <w:rFonts w:cs="Arial"/>
          <w:b/>
        </w:rPr>
      </w:pPr>
      <w:r w:rsidRPr="004F28C0">
        <w:rPr>
          <w:vertAlign w:val="superscript"/>
        </w:rPr>
        <w:t xml:space="preserve">              </w:t>
      </w:r>
      <w:r w:rsidR="004E191A">
        <w:rPr>
          <w:vertAlign w:val="superscript"/>
        </w:rPr>
        <w:t>**</w:t>
      </w:r>
      <w:r w:rsidR="004E191A">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3AF2E7A3" w14:textId="77777777" w:rsidR="004E191A" w:rsidRDefault="004E191A" w:rsidP="00E26669">
      <w:pPr>
        <w:pStyle w:val="NormalWeb"/>
        <w:rPr>
          <w:vertAlign w:val="superscript"/>
        </w:rPr>
      </w:pPr>
    </w:p>
    <w:p w14:paraId="13AD3847" w14:textId="77777777" w:rsidR="004E191A" w:rsidRDefault="004E191A" w:rsidP="00E26669">
      <w:pPr>
        <w:pStyle w:val="NormalWeb"/>
      </w:pPr>
    </w:p>
    <w:p w14:paraId="7754AA05" w14:textId="77777777" w:rsidR="004E191A" w:rsidRDefault="004E191A" w:rsidP="00E26669">
      <w:pPr>
        <w:pStyle w:val="NormalWeb"/>
      </w:pPr>
    </w:p>
    <w:p w14:paraId="060B84CB" w14:textId="77777777" w:rsidR="004E191A" w:rsidRPr="00646589" w:rsidRDefault="004E191A" w:rsidP="00646589">
      <w:pPr>
        <w:pStyle w:val="NormalWeb"/>
        <w:jc w:val="right"/>
        <w:rPr>
          <w:rFonts w:cs="Arial"/>
          <w:b/>
          <w:bCs/>
        </w:rPr>
      </w:pPr>
      <w:r>
        <w:br w:type="page"/>
      </w:r>
      <w:r w:rsidRPr="00646589">
        <w:rPr>
          <w:b/>
          <w:bCs/>
        </w:rPr>
        <w:lastRenderedPageBreak/>
        <w:t>Հավելված</w:t>
      </w:r>
      <w:r w:rsidRPr="00646589">
        <w:rPr>
          <w:rFonts w:cs="Arial"/>
          <w:b/>
          <w:bCs/>
        </w:rPr>
        <w:t xml:space="preserve"> 4</w:t>
      </w:r>
    </w:p>
    <w:p w14:paraId="02F226B5" w14:textId="237A5D27" w:rsidR="004E191A" w:rsidRPr="00646589" w:rsidRDefault="004E191A" w:rsidP="00646589">
      <w:pPr>
        <w:pStyle w:val="NormalWeb"/>
        <w:jc w:val="right"/>
        <w:rPr>
          <w:rFonts w:cs="Arial"/>
          <w:b/>
          <w:bCs/>
        </w:rPr>
      </w:pPr>
      <w:r w:rsidRPr="00646589">
        <w:rPr>
          <w:b/>
          <w:bCs/>
        </w:rPr>
        <w:t>«</w:t>
      </w:r>
      <w:r w:rsidR="008B1CD2" w:rsidRPr="00646589">
        <w:rPr>
          <w:b/>
          <w:bCs/>
        </w:rPr>
        <w:t>ԵՔ-ԲՄԱՇՁԲ-</w:t>
      </w:r>
      <w:r w:rsidR="00621D6B" w:rsidRPr="00646589">
        <w:rPr>
          <w:b/>
          <w:bCs/>
        </w:rPr>
        <w:t>24/29</w:t>
      </w:r>
      <w:r w:rsidRPr="00646589">
        <w:rPr>
          <w:b/>
          <w:bCs/>
        </w:rPr>
        <w:t>»</w:t>
      </w:r>
      <w:r w:rsidRPr="00646589">
        <w:rPr>
          <w:b/>
          <w:bCs/>
          <w:lang w:val="es-ES"/>
        </w:rPr>
        <w:t>*</w:t>
      </w:r>
      <w:r w:rsidRPr="00646589">
        <w:rPr>
          <w:b/>
          <w:bCs/>
        </w:rPr>
        <w:t xml:space="preserve">  ծածկագրով</w:t>
      </w:r>
    </w:p>
    <w:p w14:paraId="1EC3A1C2" w14:textId="77777777" w:rsidR="004E191A" w:rsidRPr="00646589" w:rsidRDefault="004E191A" w:rsidP="00646589">
      <w:pPr>
        <w:pStyle w:val="NormalWeb"/>
        <w:jc w:val="right"/>
        <w:rPr>
          <w:b/>
          <w:bCs/>
        </w:rPr>
      </w:pPr>
      <w:r w:rsidRPr="00646589">
        <w:rPr>
          <w:b/>
          <w:bCs/>
        </w:rPr>
        <w:t>բաց</w:t>
      </w:r>
      <w:r w:rsidRPr="00646589">
        <w:rPr>
          <w:rFonts w:cs="Arial"/>
          <w:b/>
          <w:bCs/>
        </w:rPr>
        <w:t xml:space="preserve"> մրցույթի </w:t>
      </w:r>
      <w:r w:rsidRPr="00646589">
        <w:rPr>
          <w:b/>
          <w:bCs/>
        </w:rPr>
        <w:t>հրավերի</w:t>
      </w:r>
    </w:p>
    <w:p w14:paraId="52214534" w14:textId="77777777" w:rsidR="004E191A" w:rsidRDefault="004E191A" w:rsidP="00646589">
      <w:pPr>
        <w:pStyle w:val="NormalWeb"/>
        <w:jc w:val="center"/>
        <w:rPr>
          <w:rStyle w:val="Strong"/>
        </w:rPr>
      </w:pPr>
      <w:r>
        <w:rPr>
          <w:rStyle w:val="Strong"/>
        </w:rPr>
        <w:t>ԵՐԱՇԽԻՔ N __________</w:t>
      </w:r>
    </w:p>
    <w:p w14:paraId="6168AF6F" w14:textId="77777777" w:rsidR="004E191A" w:rsidRDefault="004E191A" w:rsidP="00646589">
      <w:pPr>
        <w:pStyle w:val="NormalWeb"/>
        <w:jc w:val="center"/>
        <w:rPr>
          <w:rStyle w:val="Strong"/>
        </w:rPr>
      </w:pPr>
      <w:r>
        <w:rPr>
          <w:rStyle w:val="Strong"/>
        </w:rPr>
        <w:t>(որակավորման ապահովում)</w:t>
      </w:r>
    </w:p>
    <w:p w14:paraId="081F2379" w14:textId="77777777" w:rsidR="004E191A" w:rsidRDefault="004E191A" w:rsidP="00E26669">
      <w:pPr>
        <w:pStyle w:val="NormalWeb"/>
        <w:rPr>
          <w:rStyle w:val="Strong"/>
          <w:rFonts w:ascii="Times New Roman" w:hAnsi="Times New Roman"/>
        </w:rPr>
      </w:pPr>
    </w:p>
    <w:p w14:paraId="2DA08CE2" w14:textId="77777777" w:rsidR="004E191A" w:rsidRDefault="004E191A" w:rsidP="00E26669">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03498F39" w14:textId="77777777" w:rsidR="004E191A" w:rsidRDefault="004E191A" w:rsidP="00E26669">
      <w:pPr>
        <w:pStyle w:val="NormalWeb"/>
        <w:rPr>
          <w:rStyle w:val="Strong"/>
          <w:rFonts w:ascii="Times New Roman" w:hAnsi="Times New Roman"/>
        </w:rPr>
      </w:pPr>
      <w:r>
        <w:rPr>
          <w:vertAlign w:val="superscript"/>
        </w:rPr>
        <w:t xml:space="preserve">          պատվիրատուի անվանումը</w:t>
      </w:r>
    </w:p>
    <w:p w14:paraId="38083E5F" w14:textId="77777777" w:rsidR="004E191A" w:rsidRDefault="004E191A" w:rsidP="00E26669">
      <w:pPr>
        <w:pStyle w:val="NormalWeb"/>
        <w:rPr>
          <w:vertAlign w:val="superscript"/>
        </w:rPr>
      </w:pPr>
      <w:r>
        <w:rPr>
          <w:rStyle w:val="Strong"/>
        </w:rPr>
        <w:t xml:space="preserve">(այսուհետ՝ բենեֆիցիար) կողմից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ծածկագրով կազմակերպված</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ընթացակարգի ծածկագիրը </w:t>
      </w:r>
    </w:p>
    <w:p w14:paraId="2F4D92FD" w14:textId="77777777" w:rsidR="004E191A" w:rsidRDefault="004E191A" w:rsidP="00E26669">
      <w:pPr>
        <w:pStyle w:val="NormalWeb"/>
        <w:rPr>
          <w:rStyle w:val="Strong"/>
          <w:b w:val="0"/>
          <w:bCs w:val="0"/>
        </w:rPr>
      </w:pPr>
      <w:r>
        <w:rPr>
          <w:rStyle w:val="Strong"/>
        </w:rPr>
        <w:t xml:space="preserve"> գնման ընթացակարգի արդյունքում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w:t>
      </w:r>
    </w:p>
    <w:p w14:paraId="4E0CC189" w14:textId="77777777" w:rsidR="004E191A" w:rsidRDefault="004E191A" w:rsidP="00E26669">
      <w:pPr>
        <w:pStyle w:val="NormalWeb"/>
        <w:rPr>
          <w:rFonts w:ascii="Times New Roman" w:hAnsi="Times New Roman"/>
          <w:vertAlign w:val="superscript"/>
        </w:rPr>
      </w:pP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rStyle w:val="Strong"/>
        </w:rPr>
        <w:tab/>
      </w:r>
      <w:r>
        <w:rPr>
          <w:vertAlign w:val="superscript"/>
        </w:rPr>
        <w:t>ընտրված մասնակցի անվանումը</w:t>
      </w:r>
    </w:p>
    <w:p w14:paraId="5A698580" w14:textId="77777777" w:rsidR="004E191A" w:rsidRDefault="004E191A" w:rsidP="00E26669">
      <w:pPr>
        <w:pStyle w:val="NormalWeb"/>
        <w:rPr>
          <w:rStyle w:val="Strong"/>
          <w:b w:val="0"/>
          <w:bCs w:val="0"/>
        </w:rPr>
      </w:pPr>
      <w:r>
        <w:rPr>
          <w:rStyle w:val="Strong"/>
        </w:rPr>
        <w:t>(այսուհետ՝ պրինցիպալ) կողմից կնքվելիք N</w:t>
      </w:r>
      <w:r>
        <w:rPr>
          <w:rStyle w:val="Strong"/>
          <w:u w:val="single"/>
        </w:rPr>
        <w:tab/>
      </w:r>
      <w:r>
        <w:rPr>
          <w:rStyle w:val="Strong"/>
          <w:u w:val="single"/>
        </w:rPr>
        <w:tab/>
      </w:r>
      <w:r>
        <w:rPr>
          <w:rStyle w:val="Strong"/>
          <w:u w:val="single"/>
        </w:rPr>
        <w:tab/>
      </w:r>
      <w:r>
        <w:rPr>
          <w:rStyle w:val="Strong"/>
          <w:u w:val="single"/>
        </w:rPr>
        <w:tab/>
        <w:t xml:space="preserve">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ab/>
      </w:r>
      <w:r>
        <w:rPr>
          <w:rStyle w:val="Strong"/>
        </w:rPr>
        <w:tab/>
      </w:r>
      <w:r>
        <w:rPr>
          <w:rStyle w:val="Strong"/>
        </w:rPr>
        <w:tab/>
      </w:r>
      <w:r>
        <w:rPr>
          <w:rStyle w:val="Strong"/>
        </w:rPr>
        <w:tab/>
      </w:r>
      <w:r>
        <w:rPr>
          <w:rStyle w:val="Strong"/>
        </w:rPr>
        <w:tab/>
        <w:t xml:space="preserve">  </w:t>
      </w:r>
      <w:r>
        <w:rPr>
          <w:rStyle w:val="Strong"/>
        </w:rPr>
        <w:tab/>
        <w:t xml:space="preserve"> </w:t>
      </w:r>
      <w:r>
        <w:rPr>
          <w:rStyle w:val="Strong"/>
        </w:rPr>
        <w:tab/>
        <w:t xml:space="preserve">            </w:t>
      </w:r>
      <w:r>
        <w:rPr>
          <w:vertAlign w:val="superscript"/>
        </w:rPr>
        <w:t>կնքվելիք պայմանագրի համարը</w:t>
      </w:r>
    </w:p>
    <w:p w14:paraId="1D336C73" w14:textId="77777777" w:rsidR="004E191A" w:rsidRDefault="004E191A" w:rsidP="00E26669">
      <w:pPr>
        <w:pStyle w:val="NormalWeb"/>
        <w:rPr>
          <w:rStyle w:val="Strong"/>
          <w:b w:val="0"/>
          <w:bCs w:val="0"/>
        </w:rPr>
      </w:pPr>
      <w:r>
        <w:rPr>
          <w:rStyle w:val="Strong"/>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58D42F4C" w14:textId="77777777" w:rsidR="004E191A" w:rsidRDefault="004E191A" w:rsidP="00E26669">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5F27674D" w14:textId="77777777" w:rsidR="004E191A" w:rsidRDefault="004E191A" w:rsidP="00E26669">
      <w:pPr>
        <w:pStyle w:val="NormalWeb"/>
        <w:rPr>
          <w:rStyle w:val="Strong"/>
          <w:b w:val="0"/>
          <w:bCs w:val="0"/>
        </w:rPr>
      </w:pPr>
      <w:r>
        <w:rPr>
          <w:rStyle w:val="Strong"/>
        </w:rPr>
        <w:tab/>
      </w:r>
      <w:r>
        <w:rPr>
          <w:rStyle w:val="Strong"/>
        </w:rPr>
        <w:tab/>
        <w:t xml:space="preserve"> </w:t>
      </w:r>
      <w:r>
        <w:rPr>
          <w:vertAlign w:val="superscript"/>
        </w:rPr>
        <w:t>երաշխիքը տվող բանկի  անվանումը</w:t>
      </w:r>
    </w:p>
    <w:p w14:paraId="05B2D602" w14:textId="77777777" w:rsidR="004E191A" w:rsidRDefault="004E191A" w:rsidP="00E26669">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t xml:space="preserve">  </w:t>
      </w:r>
    </w:p>
    <w:p w14:paraId="38C8C6D2" w14:textId="77777777" w:rsidR="004E191A" w:rsidRDefault="004E191A" w:rsidP="00E26669">
      <w:pPr>
        <w:pStyle w:val="NormalWeb"/>
        <w:rPr>
          <w:rStyle w:val="Strong"/>
          <w:b w:val="0"/>
          <w:bCs w:val="0"/>
          <w:u w:val="single"/>
        </w:rPr>
      </w:pPr>
      <w:r>
        <w:rPr>
          <w:vertAlign w:val="superscript"/>
        </w:rPr>
        <w:t xml:space="preserve">     գումարը թվերով և տառերով</w:t>
      </w:r>
    </w:p>
    <w:p w14:paraId="098033B2" w14:textId="20AAA28F" w:rsidR="004E191A" w:rsidRDefault="004E191A" w:rsidP="00E26669">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4F28C0" w:rsidRPr="0016373D">
        <w:rPr>
          <w:rFonts w:cs="Arial"/>
        </w:rPr>
        <w:t>900015211429</w:t>
      </w:r>
      <w:r>
        <w:rPr>
          <w:rStyle w:val="Strong"/>
        </w:rPr>
        <w:t xml:space="preserve"> հաշվեհամարին փոխանցման միջոցով:</w:t>
      </w:r>
    </w:p>
    <w:p w14:paraId="76D599EE" w14:textId="77777777" w:rsidR="004E191A" w:rsidRDefault="004E191A" w:rsidP="00E26669">
      <w:pPr>
        <w:pStyle w:val="NormalWeb"/>
      </w:pPr>
      <w:r>
        <w:t>3. Սույն երաշխիքն անհետկանչելի է:</w:t>
      </w:r>
    </w:p>
    <w:p w14:paraId="7B7F4295" w14:textId="77777777" w:rsidR="004E191A" w:rsidRDefault="004E191A" w:rsidP="00E26669">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C2A4989" w14:textId="77777777" w:rsidR="004E191A" w:rsidRDefault="004E191A" w:rsidP="00E26669">
      <w:pPr>
        <w:pStyle w:val="NormalWeb"/>
      </w:pPr>
      <w:r>
        <w:t xml:space="preserve">5. Երաշխիքը գործում է թողարկման պահից և ուժի մեջ է բենեֆիցիարի և պրինցիպալի միջև N </w:t>
      </w:r>
      <w:r>
        <w:rPr>
          <w:u w:val="single"/>
        </w:rPr>
        <w:tab/>
      </w:r>
      <w:r>
        <w:rPr>
          <w:u w:val="single"/>
        </w:rPr>
        <w:tab/>
      </w:r>
      <w:r>
        <w:rPr>
          <w:u w:val="single"/>
        </w:rPr>
        <w:tab/>
      </w:r>
      <w:r>
        <w:rPr>
          <w:u w:val="single"/>
        </w:rPr>
        <w:tab/>
      </w:r>
      <w:r>
        <w:rPr>
          <w:u w:val="single"/>
        </w:rPr>
        <w:tab/>
      </w:r>
    </w:p>
    <w:p w14:paraId="5D53ECE7" w14:textId="77777777" w:rsidR="004E191A" w:rsidRDefault="004E191A" w:rsidP="00E26669">
      <w:pPr>
        <w:pStyle w:val="NormalWeb"/>
        <w:rPr>
          <w:vertAlign w:val="superscript"/>
        </w:rPr>
      </w:pPr>
      <w:r>
        <w:rPr>
          <w:vertAlign w:val="superscript"/>
        </w:rPr>
        <w:t xml:space="preserve">                         կնքվելիք պայմանագրի համարը </w:t>
      </w:r>
    </w:p>
    <w:p w14:paraId="77B4357A" w14:textId="77777777" w:rsidR="004E191A" w:rsidRDefault="004E191A" w:rsidP="00E26669">
      <w:pPr>
        <w:pStyle w:val="NormalWeb"/>
        <w:rPr>
          <w:u w:val="single"/>
        </w:rPr>
      </w:pPr>
      <w:r>
        <w:t>ծածկագրով կնքվելիք պայմանագիրն ուժի մեջ մտնելու օրվանից մինչև</w:t>
      </w:r>
      <w:r>
        <w:rPr>
          <w:u w:val="single"/>
        </w:rPr>
        <w:tab/>
      </w:r>
      <w:r>
        <w:rPr>
          <w:u w:val="single"/>
        </w:rPr>
        <w:tab/>
      </w:r>
      <w:r>
        <w:rPr>
          <w:u w:val="single"/>
        </w:rPr>
        <w:tab/>
      </w:r>
      <w:r>
        <w:rPr>
          <w:u w:val="single"/>
        </w:rPr>
        <w:tab/>
      </w:r>
      <w:r>
        <w:rPr>
          <w:u w:val="single"/>
        </w:rPr>
        <w:tab/>
      </w:r>
    </w:p>
    <w:p w14:paraId="5774882C" w14:textId="77777777" w:rsidR="004E191A" w:rsidRDefault="004E191A" w:rsidP="00E26669">
      <w:pPr>
        <w:pStyle w:val="NormalWeb"/>
        <w:rPr>
          <w:u w:val="single"/>
        </w:rPr>
      </w:pPr>
      <w:r>
        <w:rPr>
          <w:vertAlign w:val="superscript"/>
        </w:rPr>
        <w:t xml:space="preserve">                                                                                                                                                             կնքվելիք պայմանագրով նախատեսված </w:t>
      </w:r>
    </w:p>
    <w:p w14:paraId="2C98EDC1" w14:textId="77777777" w:rsidR="004E191A" w:rsidRDefault="004E191A" w:rsidP="00E26669">
      <w:pPr>
        <w:pStyle w:val="NormalWeb"/>
        <w:rPr>
          <w:vertAlign w:val="superscript"/>
        </w:rPr>
      </w:pPr>
      <w:r>
        <w:tab/>
      </w:r>
      <w:r>
        <w:tab/>
      </w:r>
      <w:r>
        <w:tab/>
      </w:r>
      <w:r>
        <w:tab/>
      </w:r>
      <w:r>
        <w:tab/>
      </w:r>
      <w:r>
        <w:tab/>
      </w:r>
      <w:r>
        <w:tab/>
      </w:r>
      <w:r>
        <w:tab/>
      </w:r>
      <w:r>
        <w:tab/>
      </w:r>
    </w:p>
    <w:p w14:paraId="01E5E2ED" w14:textId="77777777" w:rsidR="004E191A" w:rsidRDefault="004E191A" w:rsidP="00E26669">
      <w:pPr>
        <w:pStyle w:val="NormalWeb"/>
        <w:rPr>
          <w:u w:val="single"/>
        </w:rPr>
      </w:pPr>
      <w:r>
        <w:rPr>
          <w:vertAlign w:val="superscript"/>
        </w:rPr>
        <w:t xml:space="preserve"> աշխատանքի կատարման վերջնաժամկետը  </w:t>
      </w:r>
    </w:p>
    <w:p w14:paraId="57C1E830" w14:textId="412F8FAF" w:rsidR="004E191A" w:rsidRDefault="004E191A" w:rsidP="00E26669">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r w:rsidR="00000000">
        <w:fldChar w:fldCharType="begin"/>
      </w:r>
      <w:r w:rsidR="00000000">
        <w:instrText>HYPERLINK "mailto:gor.muradyan@yerevan.am"</w:instrText>
      </w:r>
      <w:r w:rsidR="00000000">
        <w:fldChar w:fldCharType="separate"/>
      </w:r>
      <w:r w:rsidR="004F28C0" w:rsidRPr="00FF2B6A">
        <w:rPr>
          <w:rStyle w:val="Hyperlink"/>
        </w:rPr>
        <w:t>gor.muradyan@yerevan.am</w:t>
      </w:r>
      <w:r w:rsidR="00000000">
        <w:rPr>
          <w:rStyle w:val="Hyperlink"/>
        </w:rPr>
        <w:fldChar w:fldCharType="end"/>
      </w:r>
      <w:r>
        <w:rPr>
          <w:color w:val="000000"/>
        </w:rPr>
        <w:t xml:space="preserve"> էլեկտրոնային փոստի </w:t>
      </w:r>
      <w:r>
        <w:t xml:space="preserve">հասցեին։     </w:t>
      </w:r>
    </w:p>
    <w:p w14:paraId="44F56EB3" w14:textId="77777777" w:rsidR="004E191A" w:rsidRDefault="004E191A" w:rsidP="00E26669">
      <w:pPr>
        <w:pStyle w:val="NormalWeb"/>
      </w:pPr>
      <w:r>
        <w:t>6. Բենեֆիցիարը պահանջը ներկայացնում է երաշխիք տվող անձին գրավոր ձևով: Պահանջին կից ներկայացվում են հետևյալ փաստաթղթերը՝</w:t>
      </w:r>
    </w:p>
    <w:p w14:paraId="16A4AD22" w14:textId="77777777" w:rsidR="004E191A" w:rsidRDefault="004E191A" w:rsidP="00E26669">
      <w:pPr>
        <w:pStyle w:val="NormalWeb"/>
      </w:pPr>
      <w:r>
        <w:t xml:space="preserve">1) N </w:t>
      </w:r>
      <w:r>
        <w:rPr>
          <w:u w:val="single"/>
        </w:rPr>
        <w:tab/>
      </w:r>
      <w:r>
        <w:rPr>
          <w:u w:val="single"/>
        </w:rPr>
        <w:tab/>
      </w:r>
      <w:r>
        <w:rPr>
          <w:u w:val="single"/>
        </w:rPr>
        <w:tab/>
      </w:r>
      <w:r>
        <w:rPr>
          <w:u w:val="single"/>
        </w:rPr>
        <w:tab/>
      </w:r>
      <w:r>
        <w:rPr>
          <w:u w:val="single"/>
        </w:rPr>
        <w:tab/>
      </w:r>
      <w:r>
        <w:t xml:space="preserve"> ծածկագրով կնքված պայմանագրի, ներառյալ նաև դրանում </w:t>
      </w:r>
    </w:p>
    <w:p w14:paraId="4692BE9A" w14:textId="77777777" w:rsidR="004E191A" w:rsidRDefault="004E191A" w:rsidP="00E26669">
      <w:pPr>
        <w:pStyle w:val="NormalWeb"/>
        <w:rPr>
          <w:vertAlign w:val="superscript"/>
        </w:rPr>
      </w:pPr>
      <w:r>
        <w:rPr>
          <w:vertAlign w:val="superscript"/>
        </w:rPr>
        <w:t xml:space="preserve">                          կնքվելիք պայմանագրի համարը</w:t>
      </w:r>
    </w:p>
    <w:p w14:paraId="06A6FE34" w14:textId="77777777" w:rsidR="004E191A" w:rsidRDefault="004E191A" w:rsidP="00E26669">
      <w:pPr>
        <w:pStyle w:val="NormalWeb"/>
      </w:pPr>
      <w:r>
        <w:t>կատարված փոփոխությունների, լրացուցիչ համաձայնագրերի պատճենները.</w:t>
      </w:r>
    </w:p>
    <w:p w14:paraId="4F72C5B7" w14:textId="77777777" w:rsidR="004E191A" w:rsidRDefault="004E191A" w:rsidP="00E26669">
      <w:pPr>
        <w:pStyle w:val="NormalWeb"/>
      </w:pPr>
      <w:r>
        <w:t xml:space="preserve">2) բենեֆիցիարի կողմից պայմանագիրը միակողմանի լուծելու մասին </w:t>
      </w:r>
      <w:r w:rsidR="00000000">
        <w:fldChar w:fldCharType="begin"/>
      </w:r>
      <w:r w:rsidR="00000000">
        <w:instrText>HYPERLINK "http://www.procurement.am"</w:instrText>
      </w:r>
      <w:r w:rsidR="00000000">
        <w:fldChar w:fldCharType="separate"/>
      </w:r>
      <w:r>
        <w:rPr>
          <w:rStyle w:val="Hyperlink"/>
        </w:rPr>
        <w:t>www.procurement.am</w:t>
      </w:r>
      <w:r w:rsidR="00000000">
        <w:rPr>
          <w:rStyle w:val="Hyperlink"/>
        </w:rPr>
        <w:fldChar w:fldCharType="end"/>
      </w:r>
      <w:r>
        <w:t xml:space="preserve"> հասցեով գործող տեղեկագրում հրապարակած ծանուցումը:</w:t>
      </w:r>
    </w:p>
    <w:p w14:paraId="0117D97F" w14:textId="77777777" w:rsidR="004E191A" w:rsidRDefault="004E191A" w:rsidP="00E26669">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FF92B7" w14:textId="77777777" w:rsidR="004E191A" w:rsidRDefault="004E191A" w:rsidP="00E26669">
      <w:pPr>
        <w:pStyle w:val="NormalWeb"/>
      </w:pPr>
      <w:r>
        <w:t>8. Երաշխիք տվող անձը մերժում է բենեֆիցիարի պահանջը, եթե`</w:t>
      </w:r>
    </w:p>
    <w:p w14:paraId="09AC2517" w14:textId="77777777" w:rsidR="004E191A" w:rsidRDefault="004E191A" w:rsidP="00E26669">
      <w:pPr>
        <w:pStyle w:val="NormalWeb"/>
      </w:pPr>
      <w:r>
        <w:t>1) պահանջը կամ կից փաստաթղթերը չեն համապատասխանում սույն երաշխիքի պայմաններին.</w:t>
      </w:r>
    </w:p>
    <w:p w14:paraId="2C17A196" w14:textId="77777777" w:rsidR="004E191A" w:rsidRDefault="004E191A" w:rsidP="00E26669">
      <w:pPr>
        <w:pStyle w:val="NormalWeb"/>
      </w:pPr>
      <w:r>
        <w:t>2) պահանջը ներկայացվել է երաշխիքով սահմանված ժամկետի ավարտից հետո:</w:t>
      </w:r>
    </w:p>
    <w:p w14:paraId="219EB87F" w14:textId="77777777" w:rsidR="004E191A" w:rsidRDefault="004E191A" w:rsidP="00E26669">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118966C" w14:textId="77777777" w:rsidR="004E191A" w:rsidRDefault="004E191A" w:rsidP="00E26669">
      <w:pPr>
        <w:pStyle w:val="NormalWeb"/>
      </w:pPr>
      <w:r>
        <w:t>10. Սույն երաշխիքի նկատմամբ կիրառվում են Հայաստանի Հանրապետության քաղաքացիական օրենսգրքի համապատասխան դրույթները:</w:t>
      </w:r>
    </w:p>
    <w:p w14:paraId="074F8ADC" w14:textId="77777777" w:rsidR="004E191A" w:rsidRDefault="004E191A" w:rsidP="00E26669">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118EDF02" w14:textId="77777777" w:rsidR="004E191A" w:rsidRDefault="004E191A" w:rsidP="00E26669">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310E1556" w14:textId="77777777" w:rsidR="004E191A" w:rsidRDefault="004E191A" w:rsidP="00E26669">
      <w:pPr>
        <w:pStyle w:val="NormalWeb"/>
      </w:pPr>
      <w:r>
        <w:tab/>
      </w:r>
      <w:r>
        <w:tab/>
      </w:r>
      <w:r>
        <w:tab/>
      </w:r>
      <w:r>
        <w:tab/>
      </w:r>
      <w:r>
        <w:tab/>
      </w:r>
      <w:r>
        <w:tab/>
      </w:r>
      <w:r>
        <w:tab/>
      </w:r>
      <w:r>
        <w:tab/>
      </w:r>
      <w:r>
        <w:tab/>
      </w:r>
    </w:p>
    <w:p w14:paraId="04555445" w14:textId="77777777" w:rsidR="004E191A" w:rsidRDefault="004E191A" w:rsidP="00E26669">
      <w:pPr>
        <w:pStyle w:val="NormalWeb"/>
        <w:rPr>
          <w:vertAlign w:val="superscript"/>
        </w:rPr>
      </w:pPr>
      <w:r>
        <w:rPr>
          <w:vertAlign w:val="superscript"/>
        </w:rPr>
        <w:t xml:space="preserve">                                                        ամիսը, ամսաթիվը, տարեթիվը</w:t>
      </w:r>
    </w:p>
    <w:p w14:paraId="588E8E3E" w14:textId="77777777" w:rsidR="004E191A" w:rsidRDefault="004E191A" w:rsidP="00E26669">
      <w:pPr>
        <w:pStyle w:val="NormalWeb"/>
      </w:pPr>
    </w:p>
    <w:p w14:paraId="6FF3BCAF" w14:textId="77777777" w:rsidR="004E191A" w:rsidRDefault="004E191A" w:rsidP="00E26669">
      <w:pPr>
        <w:pStyle w:val="NormalWeb"/>
      </w:pPr>
    </w:p>
    <w:p w14:paraId="749A6F72" w14:textId="77777777" w:rsidR="004E191A" w:rsidRDefault="004E191A" w:rsidP="00E26669">
      <w:pPr>
        <w:pStyle w:val="NormalWeb"/>
      </w:pPr>
    </w:p>
    <w:p w14:paraId="63B25B94" w14:textId="77777777" w:rsidR="004E191A" w:rsidRDefault="004E191A" w:rsidP="00E26669">
      <w:pPr>
        <w:pStyle w:val="NormalWeb"/>
      </w:pPr>
    </w:p>
    <w:p w14:paraId="4C701DA6" w14:textId="77777777" w:rsidR="004E191A" w:rsidRDefault="004E191A" w:rsidP="00E26669">
      <w:pPr>
        <w:pStyle w:val="NormalWeb"/>
      </w:pPr>
    </w:p>
    <w:p w14:paraId="042E3DD4" w14:textId="77777777" w:rsidR="004E191A" w:rsidRDefault="004E191A" w:rsidP="00E26669">
      <w:pPr>
        <w:pStyle w:val="NormalWeb"/>
      </w:pPr>
    </w:p>
    <w:p w14:paraId="7D069D4B" w14:textId="77777777" w:rsidR="004E191A" w:rsidRDefault="004E191A" w:rsidP="00E26669">
      <w:pPr>
        <w:pStyle w:val="NormalWeb"/>
      </w:pPr>
    </w:p>
    <w:p w14:paraId="01CD37B1" w14:textId="77777777" w:rsidR="004E191A" w:rsidRDefault="004E191A" w:rsidP="00E26669">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38DE3514" w14:textId="5927A9BF" w:rsidR="00C56C5A" w:rsidRDefault="004E191A" w:rsidP="00C56C5A">
      <w:pPr>
        <w:pStyle w:val="NormalWeb"/>
        <w:jc w:val="right"/>
      </w:pPr>
      <w:r>
        <w:br w:type="page"/>
      </w:r>
    </w:p>
    <w:p w14:paraId="3682CFD9" w14:textId="5CC41A6F" w:rsidR="006244F0" w:rsidRDefault="006244F0" w:rsidP="00E26669">
      <w:pPr>
        <w:pStyle w:val="NormalWeb"/>
      </w:pPr>
      <w:r>
        <w:lastRenderedPageBreak/>
        <w:t xml:space="preserve"> </w:t>
      </w:r>
    </w:p>
    <w:p w14:paraId="5C497EF1" w14:textId="38C282AA" w:rsidR="004E191A" w:rsidRPr="00D17635" w:rsidRDefault="004E191A" w:rsidP="00D17635">
      <w:pPr>
        <w:pStyle w:val="NormalWeb"/>
        <w:jc w:val="right"/>
        <w:rPr>
          <w:rFonts w:cs="Arial"/>
          <w:b/>
          <w:bCs/>
          <w:sz w:val="20"/>
          <w:szCs w:val="20"/>
        </w:rPr>
      </w:pPr>
      <w:r w:rsidRPr="00D17635">
        <w:rPr>
          <w:b/>
          <w:bCs/>
          <w:sz w:val="20"/>
          <w:szCs w:val="20"/>
        </w:rPr>
        <w:t>Հավելված</w:t>
      </w:r>
      <w:r w:rsidRPr="00D17635">
        <w:rPr>
          <w:rFonts w:cs="Arial"/>
          <w:b/>
          <w:bCs/>
          <w:sz w:val="20"/>
          <w:szCs w:val="20"/>
        </w:rPr>
        <w:t xml:space="preserve"> 5</w:t>
      </w:r>
    </w:p>
    <w:p w14:paraId="0A97C842" w14:textId="4E42FEBB" w:rsidR="004E191A" w:rsidRPr="00D17635" w:rsidRDefault="004E191A" w:rsidP="00D17635">
      <w:pPr>
        <w:pStyle w:val="NormalWeb"/>
        <w:jc w:val="right"/>
        <w:rPr>
          <w:rFonts w:cs="Arial"/>
          <w:b/>
          <w:bCs/>
          <w:sz w:val="20"/>
          <w:szCs w:val="20"/>
        </w:rPr>
      </w:pPr>
      <w:r w:rsidRPr="00D17635">
        <w:rPr>
          <w:b/>
          <w:bCs/>
          <w:sz w:val="20"/>
          <w:szCs w:val="20"/>
        </w:rPr>
        <w:t>«</w:t>
      </w:r>
      <w:r w:rsidR="008B1CD2" w:rsidRPr="00D17635">
        <w:rPr>
          <w:b/>
          <w:bCs/>
          <w:sz w:val="20"/>
          <w:szCs w:val="20"/>
        </w:rPr>
        <w:t>ԵՔ-ԲՄԱՇՁԲ-</w:t>
      </w:r>
      <w:r w:rsidR="00621D6B" w:rsidRPr="00D17635">
        <w:rPr>
          <w:b/>
          <w:bCs/>
          <w:sz w:val="20"/>
          <w:szCs w:val="20"/>
        </w:rPr>
        <w:t>24/29</w:t>
      </w:r>
      <w:r w:rsidRPr="00D17635">
        <w:rPr>
          <w:b/>
          <w:bCs/>
          <w:sz w:val="20"/>
          <w:szCs w:val="20"/>
        </w:rPr>
        <w:t>»</w:t>
      </w:r>
      <w:r w:rsidRPr="00D17635">
        <w:rPr>
          <w:b/>
          <w:bCs/>
          <w:sz w:val="20"/>
          <w:szCs w:val="20"/>
          <w:lang w:val="es-ES"/>
        </w:rPr>
        <w:t>*</w:t>
      </w:r>
      <w:r w:rsidRPr="00D17635">
        <w:rPr>
          <w:b/>
          <w:bCs/>
          <w:sz w:val="20"/>
          <w:szCs w:val="20"/>
        </w:rPr>
        <w:t xml:space="preserve">  ծածկագրով</w:t>
      </w:r>
    </w:p>
    <w:p w14:paraId="7BEA443F" w14:textId="77777777" w:rsidR="004E191A" w:rsidRPr="00D17635" w:rsidRDefault="004E191A" w:rsidP="00D17635">
      <w:pPr>
        <w:pStyle w:val="NormalWeb"/>
        <w:jc w:val="right"/>
        <w:rPr>
          <w:b/>
          <w:bCs/>
          <w:sz w:val="20"/>
          <w:szCs w:val="20"/>
        </w:rPr>
      </w:pPr>
      <w:r w:rsidRPr="00D17635">
        <w:rPr>
          <w:b/>
          <w:bCs/>
          <w:sz w:val="20"/>
          <w:szCs w:val="20"/>
        </w:rPr>
        <w:t>բաց</w:t>
      </w:r>
      <w:r w:rsidRPr="00D17635">
        <w:rPr>
          <w:rFonts w:cs="Arial"/>
          <w:b/>
          <w:bCs/>
          <w:sz w:val="20"/>
          <w:szCs w:val="20"/>
        </w:rPr>
        <w:t xml:space="preserve"> մրցույթի </w:t>
      </w:r>
      <w:r w:rsidRPr="00D17635">
        <w:rPr>
          <w:b/>
          <w:bCs/>
          <w:sz w:val="20"/>
          <w:szCs w:val="20"/>
        </w:rPr>
        <w:t>հրավերի</w:t>
      </w:r>
    </w:p>
    <w:p w14:paraId="65490E89" w14:textId="77777777" w:rsidR="004E191A" w:rsidRDefault="004E191A" w:rsidP="00E26669">
      <w:pPr>
        <w:pStyle w:val="NormalWeb"/>
      </w:pPr>
    </w:p>
    <w:p w14:paraId="3EBF7C1B" w14:textId="77777777" w:rsidR="004E191A" w:rsidRDefault="004E191A" w:rsidP="00D17635">
      <w:pPr>
        <w:pStyle w:val="NormalWeb"/>
        <w:jc w:val="center"/>
        <w:rPr>
          <w:rStyle w:val="Strong"/>
        </w:rPr>
      </w:pPr>
      <w:r>
        <w:rPr>
          <w:rStyle w:val="Strong"/>
        </w:rPr>
        <w:t>ԵՐԱՇԽԻՔ N __________</w:t>
      </w:r>
    </w:p>
    <w:p w14:paraId="5308E595" w14:textId="4B4BF557" w:rsidR="004E191A" w:rsidRPr="00036665" w:rsidRDefault="004E191A" w:rsidP="00D17635">
      <w:pPr>
        <w:jc w:val="center"/>
        <w:rPr>
          <w:rFonts w:cs="GHEA Grapalat"/>
          <w:lang w:val="hy-AM"/>
        </w:rPr>
      </w:pPr>
      <w:r>
        <w:rPr>
          <w:rFonts w:ascii="GHEA Grapalat" w:hAnsi="GHEA Grapalat" w:cs="GHEA Grapalat"/>
          <w:b/>
          <w:sz w:val="18"/>
          <w:szCs w:val="18"/>
          <w:lang w:val="hy-AM"/>
        </w:rPr>
        <w:t>(պայմանագրի ապահովում)</w:t>
      </w:r>
    </w:p>
    <w:p w14:paraId="175C73CD" w14:textId="77777777" w:rsidR="004E191A" w:rsidRDefault="004E191A" w:rsidP="00E26669">
      <w:pPr>
        <w:pStyle w:val="NormalWeb"/>
        <w:rPr>
          <w:rStyle w:val="Strong"/>
          <w:rFonts w:ascii="Times New Roman" w:hAnsi="Times New Roman"/>
        </w:rPr>
      </w:pPr>
    </w:p>
    <w:p w14:paraId="50D33DD0" w14:textId="77777777" w:rsidR="004E191A" w:rsidRDefault="004E191A" w:rsidP="00E26669">
      <w:pPr>
        <w:pStyle w:val="NormalWeb"/>
        <w:rPr>
          <w:rStyle w:val="Strong"/>
          <w:b w:val="0"/>
          <w:bCs w:val="0"/>
          <w:u w:val="single"/>
        </w:rPr>
      </w:pPr>
      <w:r>
        <w:rPr>
          <w:rStyle w:val="Strong"/>
        </w:rPr>
        <w:tab/>
        <w:t xml:space="preserve">1.Սույն երաշխիքը (այսուհետ՝ երաշխիք) հանդիսանում է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p>
    <w:p w14:paraId="52F73332" w14:textId="77777777" w:rsidR="004E191A" w:rsidRDefault="004E191A" w:rsidP="00E26669">
      <w:pPr>
        <w:pStyle w:val="NormalWeb"/>
        <w:rPr>
          <w:rStyle w:val="Strong"/>
          <w:rFonts w:ascii="Times New Roman" w:hAnsi="Times New Roman"/>
        </w:rPr>
      </w:pPr>
      <w:r>
        <w:rPr>
          <w:vertAlign w:val="superscript"/>
        </w:rPr>
        <w:t xml:space="preserve">          պատվիրատուի անվանումը</w:t>
      </w:r>
    </w:p>
    <w:p w14:paraId="7073EECF" w14:textId="77777777" w:rsidR="004E191A" w:rsidRDefault="004E191A" w:rsidP="00E26669">
      <w:pPr>
        <w:pStyle w:val="NormalWeb"/>
        <w:rPr>
          <w:vertAlign w:val="superscript"/>
        </w:rPr>
      </w:pPr>
      <w:r>
        <w:rPr>
          <w:rStyle w:val="Strong"/>
        </w:rPr>
        <w:t xml:space="preserve">(այսուհետ՝ բենեֆիցիար) և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t xml:space="preserve">  </w:t>
      </w:r>
      <w:r>
        <w:rPr>
          <w:rStyle w:val="Strong"/>
        </w:rPr>
        <w:t xml:space="preserve">(այսուհետ՝ պրինցիպալ)  միջև </w:t>
      </w:r>
      <w:r>
        <w:rPr>
          <w:rFonts w:ascii="Times New Roman" w:hAnsi="Times New Roman"/>
          <w:vertAlign w:val="superscript"/>
        </w:rPr>
        <w:t xml:space="preserve">                       </w:t>
      </w:r>
      <w:r>
        <w:rPr>
          <w:rFonts w:ascii="Times New Roman" w:hAnsi="Times New Roman"/>
          <w:vertAlign w:val="superscript"/>
        </w:rPr>
        <w:tab/>
      </w:r>
      <w:r>
        <w:rPr>
          <w:rFonts w:ascii="Times New Roman" w:hAnsi="Times New Roman"/>
          <w:vertAlign w:val="superscript"/>
        </w:rPr>
        <w:tab/>
      </w:r>
      <w:r>
        <w:rPr>
          <w:rFonts w:ascii="Times New Roman" w:hAnsi="Times New Roman"/>
          <w:vertAlign w:val="superscript"/>
        </w:rPr>
        <w:tab/>
      </w:r>
      <w:r>
        <w:rPr>
          <w:vertAlign w:val="superscript"/>
        </w:rPr>
        <w:t xml:space="preserve">ընտրված մասնակցի անվանումը </w:t>
      </w:r>
    </w:p>
    <w:p w14:paraId="2A9D7FC0" w14:textId="77777777" w:rsidR="004E191A" w:rsidRDefault="004E191A" w:rsidP="00E26669">
      <w:pPr>
        <w:pStyle w:val="NormalWeb"/>
        <w:rPr>
          <w:rStyle w:val="Strong"/>
          <w:b w:val="0"/>
          <w:bCs w:val="0"/>
        </w:rPr>
      </w:pPr>
      <w:r>
        <w:rPr>
          <w:rStyle w:val="Strong"/>
        </w:rPr>
        <w:t xml:space="preserve">կնքվելիք N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պայմանագրից բխող պրինցիպալի </w:t>
      </w:r>
    </w:p>
    <w:p w14:paraId="773AA8A9" w14:textId="77777777" w:rsidR="004E191A" w:rsidRDefault="004E191A" w:rsidP="00E26669">
      <w:pPr>
        <w:pStyle w:val="NormalWeb"/>
        <w:rPr>
          <w:rStyle w:val="Strong"/>
          <w:b w:val="0"/>
          <w:bCs w:val="0"/>
        </w:rPr>
      </w:pPr>
      <w:r>
        <w:rPr>
          <w:rStyle w:val="Strong"/>
        </w:rPr>
        <w:tab/>
      </w:r>
      <w:r>
        <w:rPr>
          <w:rStyle w:val="Strong"/>
        </w:rPr>
        <w:tab/>
      </w:r>
      <w:r>
        <w:rPr>
          <w:rStyle w:val="Strong"/>
        </w:rPr>
        <w:tab/>
      </w:r>
      <w:r>
        <w:rPr>
          <w:rStyle w:val="Strong"/>
        </w:rPr>
        <w:tab/>
      </w:r>
      <w:r>
        <w:rPr>
          <w:vertAlign w:val="superscript"/>
        </w:rPr>
        <w:t>կնքվելիք պայմանագրի համարը</w:t>
      </w:r>
    </w:p>
    <w:p w14:paraId="20655947" w14:textId="77777777" w:rsidR="004E191A" w:rsidRDefault="004E191A" w:rsidP="00E26669">
      <w:pPr>
        <w:pStyle w:val="NormalWeb"/>
        <w:rPr>
          <w:rStyle w:val="Strong"/>
          <w:b w:val="0"/>
          <w:bCs w:val="0"/>
        </w:rPr>
      </w:pPr>
      <w:r>
        <w:rPr>
          <w:rStyle w:val="Strong"/>
        </w:rPr>
        <w:t xml:space="preserve">պարտավորությունների (այսուհետ՝ երաշխավորված պարտավորություններ) կատարման ապահովում: </w:t>
      </w:r>
    </w:p>
    <w:p w14:paraId="6B1EB243" w14:textId="77777777" w:rsidR="004E191A" w:rsidRDefault="004E191A" w:rsidP="00E26669">
      <w:pPr>
        <w:pStyle w:val="NormalWeb"/>
        <w:rPr>
          <w:rStyle w:val="Strong"/>
          <w:b w:val="0"/>
          <w:bCs w:val="0"/>
        </w:rPr>
      </w:pPr>
      <w:r>
        <w:rPr>
          <w:rStyle w:val="Strong"/>
        </w:rPr>
        <w:t xml:space="preserve">2. Երաշխիքով </w:t>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u w:val="single"/>
        </w:rPr>
        <w:tab/>
      </w:r>
      <w:r>
        <w:rPr>
          <w:rStyle w:val="Strong"/>
        </w:rPr>
        <w:t xml:space="preserve"> (այսուհետ՝ երաշխիք տվող </w:t>
      </w:r>
    </w:p>
    <w:p w14:paraId="13A99A65" w14:textId="77777777" w:rsidR="004E191A" w:rsidRDefault="004E191A" w:rsidP="00E26669">
      <w:pPr>
        <w:pStyle w:val="NormalWeb"/>
        <w:rPr>
          <w:rStyle w:val="Strong"/>
          <w:b w:val="0"/>
          <w:bCs w:val="0"/>
        </w:rPr>
      </w:pPr>
      <w:r>
        <w:rPr>
          <w:rStyle w:val="Strong"/>
        </w:rPr>
        <w:tab/>
      </w:r>
      <w:r>
        <w:rPr>
          <w:rStyle w:val="Strong"/>
        </w:rPr>
        <w:tab/>
      </w:r>
      <w:r>
        <w:rPr>
          <w:rStyle w:val="Strong"/>
        </w:rPr>
        <w:tab/>
        <w:t xml:space="preserve">                         </w:t>
      </w:r>
      <w:r>
        <w:rPr>
          <w:vertAlign w:val="superscript"/>
        </w:rPr>
        <w:t>երաշխիքը տվող բանկի անվանումը</w:t>
      </w:r>
    </w:p>
    <w:p w14:paraId="6C94D773" w14:textId="77777777" w:rsidR="004E191A" w:rsidRDefault="004E191A" w:rsidP="00E26669">
      <w:pPr>
        <w:pStyle w:val="NormalWeb"/>
        <w:rPr>
          <w:rStyle w:val="Strong"/>
          <w:b w:val="0"/>
          <w:bCs w:val="0"/>
          <w:u w:val="single"/>
        </w:rPr>
      </w:pPr>
      <w:r>
        <w:rPr>
          <w:rStyle w:val="Strong"/>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Pr>
          <w:rStyle w:val="Strong"/>
          <w:u w:val="single"/>
        </w:rPr>
        <w:tab/>
      </w:r>
      <w:r>
        <w:rPr>
          <w:rStyle w:val="Strong"/>
          <w:u w:val="single"/>
        </w:rPr>
        <w:tab/>
      </w:r>
      <w:r>
        <w:rPr>
          <w:rStyle w:val="Strong"/>
          <w:u w:val="single"/>
        </w:rPr>
        <w:tab/>
      </w:r>
      <w:r>
        <w:rPr>
          <w:rStyle w:val="Strong"/>
          <w:u w:val="single"/>
        </w:rPr>
        <w:tab/>
      </w:r>
    </w:p>
    <w:p w14:paraId="251A50EA" w14:textId="77777777" w:rsidR="004E191A" w:rsidRDefault="004E191A" w:rsidP="00E26669">
      <w:pPr>
        <w:pStyle w:val="NormalWeb"/>
        <w:rPr>
          <w:rStyle w:val="Strong"/>
          <w:b w:val="0"/>
          <w:bCs w:val="0"/>
          <w:u w:val="single"/>
        </w:rPr>
      </w:pPr>
      <w:r>
        <w:rPr>
          <w:vertAlign w:val="superscript"/>
        </w:rPr>
        <w:t xml:space="preserve">   գումարը թվերով և տառերով</w:t>
      </w:r>
    </w:p>
    <w:p w14:paraId="7D9ED77A" w14:textId="7105ABAE" w:rsidR="004E191A" w:rsidRDefault="004E191A" w:rsidP="00E26669">
      <w:pPr>
        <w:pStyle w:val="NormalWeb"/>
        <w:rPr>
          <w:rStyle w:val="Strong"/>
          <w:b w:val="0"/>
          <w:bCs w:val="0"/>
        </w:rPr>
      </w:pPr>
      <w:r>
        <w:rPr>
          <w:rStyle w:val="Strong"/>
        </w:rPr>
        <w:t xml:space="preserve">(այսուհետ՝ երաշխիքի գումար)՝ պահանջն ստանալուց հինգ աշխատանքային օրվա ընթացքում:   Վճարումը  կատարվում է բենեֆիցիարի </w:t>
      </w:r>
      <w:r w:rsidR="006244F0" w:rsidRPr="0016373D">
        <w:rPr>
          <w:rFonts w:cs="Arial"/>
        </w:rPr>
        <w:t>900015211429</w:t>
      </w:r>
      <w:r w:rsidR="006244F0">
        <w:rPr>
          <w:rFonts w:cs="Arial"/>
        </w:rPr>
        <w:t xml:space="preserve"> </w:t>
      </w:r>
      <w:r>
        <w:rPr>
          <w:rStyle w:val="Strong"/>
        </w:rPr>
        <w:t>հաշվեհամարին փոխանցման միջոցով:</w:t>
      </w:r>
    </w:p>
    <w:p w14:paraId="69ED7A02" w14:textId="77777777" w:rsidR="004E191A" w:rsidRDefault="004E191A" w:rsidP="00E26669">
      <w:pPr>
        <w:pStyle w:val="NormalWeb"/>
      </w:pPr>
      <w:r>
        <w:t>3. Սույն երաշխիքն անհետկանչելի է:</w:t>
      </w:r>
    </w:p>
    <w:p w14:paraId="566E89DF" w14:textId="77777777" w:rsidR="004E191A" w:rsidRDefault="004E191A" w:rsidP="00E26669">
      <w:pPr>
        <w:pStyle w:val="NormalWeb"/>
      </w:pPr>
      <w: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9AC2679" w14:textId="77777777" w:rsidR="004E191A" w:rsidRDefault="004E191A" w:rsidP="00E26669">
      <w:pPr>
        <w:pStyle w:val="NormalWeb"/>
      </w:pPr>
      <w:r>
        <w:t xml:space="preserve">5. Երաշխիքը գործում է թողարկման պահից և ուժի մեջ է բենեֆիցիարի և պրիցնիպալի միջև կնքվելիքN </w:t>
      </w:r>
      <w:r>
        <w:rPr>
          <w:u w:val="single"/>
        </w:rPr>
        <w:tab/>
      </w:r>
      <w:r>
        <w:rPr>
          <w:u w:val="single"/>
        </w:rPr>
        <w:tab/>
      </w:r>
      <w:r>
        <w:rPr>
          <w:u w:val="single"/>
        </w:rPr>
        <w:tab/>
      </w:r>
      <w:r>
        <w:rPr>
          <w:u w:val="single"/>
        </w:rPr>
        <w:tab/>
      </w:r>
    </w:p>
    <w:p w14:paraId="0C4CD078" w14:textId="77777777" w:rsidR="004E191A" w:rsidRDefault="004E191A" w:rsidP="00E26669">
      <w:pPr>
        <w:pStyle w:val="NormalWeb"/>
        <w:rPr>
          <w:vertAlign w:val="superscript"/>
        </w:rPr>
      </w:pPr>
      <w:r>
        <w:rPr>
          <w:vertAlign w:val="superscript"/>
        </w:rPr>
        <w:t xml:space="preserve">                                   կնքվելիք պայմանագրի համարը </w:t>
      </w:r>
    </w:p>
    <w:p w14:paraId="79E63D45" w14:textId="77777777" w:rsidR="004E191A" w:rsidRDefault="004E191A" w:rsidP="00E26669">
      <w:pPr>
        <w:pStyle w:val="NormalWeb"/>
        <w:rPr>
          <w:u w:val="single"/>
        </w:rPr>
      </w:pPr>
      <w:r>
        <w:t xml:space="preserve">պայմանագիրն ուժի մեջ մտնելու օրվանից մինչև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vertAlign w:val="superscript"/>
        </w:rPr>
        <w:t>կնքվելիք պայմանագրով նախատեսված աշխատանքի կատարման վերջնաժամկետը, ներառյալ երաշխիքային ժամկետը</w:t>
      </w:r>
    </w:p>
    <w:p w14:paraId="2166AD52" w14:textId="2F295B31" w:rsidR="004E191A" w:rsidRDefault="004E191A" w:rsidP="00E26669">
      <w:pPr>
        <w:pStyle w:val="NormalWeb"/>
      </w:pPr>
      <w: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000000">
        <w:fldChar w:fldCharType="begin"/>
      </w:r>
      <w:r w:rsidR="00000000">
        <w:instrText>HYPERLINK "mailto:gor.muradyan@yerevan.am"</w:instrText>
      </w:r>
      <w:r w:rsidR="00000000">
        <w:fldChar w:fldCharType="separate"/>
      </w:r>
      <w:r w:rsidR="006244F0" w:rsidRPr="00FF2B6A">
        <w:rPr>
          <w:rStyle w:val="Hyperlink"/>
        </w:rPr>
        <w:t>gor.muradyan@yerevan.am</w:t>
      </w:r>
      <w:r w:rsidR="00000000">
        <w:rPr>
          <w:rStyle w:val="Hyperlink"/>
        </w:rPr>
        <w:fldChar w:fldCharType="end"/>
      </w:r>
      <w:r>
        <w:rPr>
          <w:color w:val="000000"/>
        </w:rPr>
        <w:t xml:space="preserve"> </w:t>
      </w:r>
      <w:r>
        <w:t xml:space="preserve">էլեկտրոնային փոստի հասցեին։     </w:t>
      </w:r>
    </w:p>
    <w:p w14:paraId="7B13EB51" w14:textId="77777777" w:rsidR="004E191A" w:rsidRDefault="004E191A" w:rsidP="00E26669">
      <w:pPr>
        <w:pStyle w:val="NormalWeb"/>
      </w:pPr>
      <w:r>
        <w:t>6. Բենեֆիցիարը պահանջը ներկայացնում է երաշխիք տվող անձին գրավոր ձևով: Պահանջին կից ներկայացվում են հետևյալ փաստաթղթերը՝</w:t>
      </w:r>
    </w:p>
    <w:p w14:paraId="46377C09" w14:textId="77777777" w:rsidR="004E191A" w:rsidRDefault="004E191A" w:rsidP="00E26669">
      <w:pPr>
        <w:pStyle w:val="NormalWeb"/>
      </w:pPr>
      <w:r>
        <w:t xml:space="preserve">1) N </w:t>
      </w:r>
      <w:r>
        <w:rPr>
          <w:u w:val="single"/>
        </w:rPr>
        <w:tab/>
      </w:r>
      <w:r>
        <w:rPr>
          <w:u w:val="single"/>
        </w:rPr>
        <w:tab/>
      </w:r>
      <w:r>
        <w:rPr>
          <w:u w:val="single"/>
        </w:rPr>
        <w:tab/>
      </w:r>
      <w:r>
        <w:rPr>
          <w:u w:val="single"/>
        </w:rPr>
        <w:tab/>
      </w:r>
      <w:r>
        <w:rPr>
          <w:u w:val="single"/>
        </w:rPr>
        <w:tab/>
      </w:r>
      <w:r>
        <w:rPr>
          <w:u w:val="single"/>
        </w:rPr>
        <w:tab/>
        <w:t xml:space="preserve">     </w:t>
      </w:r>
      <w:r>
        <w:t xml:space="preserve"> պայմանագրի, ներառյալ նաև դրանում կատարված</w:t>
      </w:r>
    </w:p>
    <w:p w14:paraId="599E379D" w14:textId="77777777" w:rsidR="004E191A" w:rsidRDefault="004E191A" w:rsidP="00E26669">
      <w:pPr>
        <w:pStyle w:val="NormalWeb"/>
        <w:rPr>
          <w:vertAlign w:val="superscript"/>
        </w:rPr>
      </w:pPr>
      <w:r>
        <w:rPr>
          <w:vertAlign w:val="superscript"/>
        </w:rPr>
        <w:t xml:space="preserve">                          կնքվելիք պայմանագրի համարը </w:t>
      </w:r>
    </w:p>
    <w:p w14:paraId="25C873C7" w14:textId="77777777" w:rsidR="004E191A" w:rsidRDefault="004E191A" w:rsidP="00E26669">
      <w:pPr>
        <w:pStyle w:val="NormalWeb"/>
      </w:pPr>
      <w:r>
        <w:t xml:space="preserve"> փոփոխությունների, լրացուցիչ համաձայնագրերի պատճենները.</w:t>
      </w:r>
    </w:p>
    <w:p w14:paraId="160E68CB" w14:textId="77777777" w:rsidR="004E191A" w:rsidRDefault="004E191A" w:rsidP="00E26669">
      <w:pPr>
        <w:pStyle w:val="NormalWeb"/>
      </w:pPr>
      <w:r>
        <w:t xml:space="preserve">2) բենեֆիցիարի կողմից պայմանագիրը միակողմանի լուծելու մասին </w:t>
      </w:r>
      <w:r w:rsidR="00000000">
        <w:fldChar w:fldCharType="begin"/>
      </w:r>
      <w:r w:rsidR="00000000">
        <w:instrText>HYPERLINK "http://www.procurement.am"</w:instrText>
      </w:r>
      <w:r w:rsidR="00000000">
        <w:fldChar w:fldCharType="separate"/>
      </w:r>
      <w:r>
        <w:rPr>
          <w:rStyle w:val="Hyperlink"/>
        </w:rPr>
        <w:t>www.procurement.am</w:t>
      </w:r>
      <w:r w:rsidR="00000000">
        <w:rPr>
          <w:rStyle w:val="Hyperlink"/>
        </w:rPr>
        <w:fldChar w:fldCharType="end"/>
      </w:r>
      <w:r>
        <w:t xml:space="preserve"> հասցեով գործող տեղեկագրում հրապարակած ծանուցումը:</w:t>
      </w:r>
    </w:p>
    <w:p w14:paraId="41D702DF" w14:textId="77777777" w:rsidR="004E191A" w:rsidRDefault="004E191A" w:rsidP="00E26669">
      <w:pPr>
        <w:pStyle w:val="NormalWeb"/>
      </w:pPr>
      <w: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095F7A8" w14:textId="77777777" w:rsidR="004E191A" w:rsidRDefault="004E191A" w:rsidP="00E26669">
      <w:pPr>
        <w:pStyle w:val="NormalWeb"/>
      </w:pPr>
      <w:r>
        <w:t>8. Երաշխիք տվող անձը մերժում է բենեֆիցիարի պահանջը, եթե`</w:t>
      </w:r>
    </w:p>
    <w:p w14:paraId="444ACF48" w14:textId="77777777" w:rsidR="004E191A" w:rsidRDefault="004E191A" w:rsidP="00E26669">
      <w:pPr>
        <w:pStyle w:val="NormalWeb"/>
      </w:pPr>
      <w:r>
        <w:t>1) պահանջը կամ կից փաստաթղթերը չեն համապատասխանում սույն երաշխիքի պայմաններին.</w:t>
      </w:r>
    </w:p>
    <w:p w14:paraId="04FEE2B0" w14:textId="77777777" w:rsidR="004E191A" w:rsidRDefault="004E191A" w:rsidP="00E26669">
      <w:pPr>
        <w:pStyle w:val="NormalWeb"/>
      </w:pPr>
      <w:r>
        <w:t>2) պահանջը ներկայացվել է երաշխիքով սահմանված ժամկետի ավարտից հետո:</w:t>
      </w:r>
    </w:p>
    <w:p w14:paraId="414B3222" w14:textId="77777777" w:rsidR="004E191A" w:rsidRDefault="004E191A" w:rsidP="00E26669">
      <w:pPr>
        <w:pStyle w:val="NormalWeb"/>
      </w:pPr>
      <w: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CCF2507" w14:textId="77777777" w:rsidR="004E191A" w:rsidRDefault="004E191A" w:rsidP="00E26669">
      <w:pPr>
        <w:pStyle w:val="NormalWeb"/>
      </w:pPr>
      <w:r>
        <w:t>10. Սույն երաշխիքի նկատմամբ կիրառվում են Հայաստանի Հանրապետության քաղաքացիական օրենսգրքի համապատասխան դրույթները:</w:t>
      </w:r>
    </w:p>
    <w:p w14:paraId="31CC8637" w14:textId="77777777" w:rsidR="004E191A" w:rsidRDefault="004E191A" w:rsidP="00E26669">
      <w:pPr>
        <w:pStyle w:val="NormalWeb"/>
      </w:pPr>
      <w:r>
        <w:t>11. Սույն երաշխիքի կապակցությամբ ծագող վեճերը ենթակա են լուծման Հայաստանի Հանրապետության օրենսդրությամբ սահմանված կարգով:</w:t>
      </w:r>
    </w:p>
    <w:p w14:paraId="0E45AB73" w14:textId="77777777" w:rsidR="004E191A" w:rsidRDefault="004E191A" w:rsidP="00E26669">
      <w:pPr>
        <w:pStyle w:val="NormalWeb"/>
      </w:pPr>
    </w:p>
    <w:p w14:paraId="21CF087C" w14:textId="77777777" w:rsidR="004E191A" w:rsidRDefault="004E191A" w:rsidP="00E26669">
      <w:pPr>
        <w:pStyle w:val="NormalWeb"/>
        <w:rPr>
          <w:u w:val="single"/>
        </w:rPr>
      </w:pPr>
      <w:r>
        <w:t xml:space="preserve">Գործադիր մարմնի ղեկավար </w:t>
      </w:r>
      <w:r>
        <w:rPr>
          <w:u w:val="single"/>
        </w:rPr>
        <w:tab/>
      </w:r>
      <w:r>
        <w:rPr>
          <w:u w:val="single"/>
        </w:rPr>
        <w:tab/>
      </w:r>
      <w:r>
        <w:rPr>
          <w:u w:val="single"/>
        </w:rPr>
        <w:tab/>
      </w:r>
      <w:r>
        <w:rPr>
          <w:u w:val="single"/>
        </w:rPr>
        <w:tab/>
      </w:r>
    </w:p>
    <w:p w14:paraId="1E854F3F" w14:textId="77777777" w:rsidR="004E191A" w:rsidRDefault="004E191A" w:rsidP="00E26669">
      <w:pPr>
        <w:pStyle w:val="NormalWeb"/>
      </w:pPr>
    </w:p>
    <w:p w14:paraId="7B3DE153" w14:textId="77777777" w:rsidR="004E191A" w:rsidRDefault="004E191A" w:rsidP="00E26669">
      <w:pPr>
        <w:pStyle w:val="NormalWeb"/>
      </w:pPr>
      <w:r>
        <w:tab/>
      </w:r>
      <w:r>
        <w:tab/>
      </w:r>
      <w:r>
        <w:tab/>
      </w:r>
      <w:r>
        <w:tab/>
      </w:r>
      <w:r>
        <w:tab/>
      </w:r>
      <w:r>
        <w:tab/>
      </w:r>
      <w:r>
        <w:tab/>
      </w:r>
      <w:r>
        <w:tab/>
      </w:r>
      <w:r>
        <w:tab/>
      </w:r>
    </w:p>
    <w:p w14:paraId="0FFA2B43" w14:textId="77777777" w:rsidR="004E191A" w:rsidRDefault="004E191A" w:rsidP="00E26669">
      <w:pPr>
        <w:pStyle w:val="NormalWeb"/>
        <w:rPr>
          <w:vertAlign w:val="superscript"/>
        </w:rPr>
      </w:pPr>
      <w:r>
        <w:rPr>
          <w:vertAlign w:val="superscript"/>
        </w:rPr>
        <w:t xml:space="preserve">                                                        ամիսը, ամսաթիվը, տարեթիվը</w:t>
      </w:r>
    </w:p>
    <w:p w14:paraId="0B5A516E" w14:textId="77777777" w:rsidR="004E191A" w:rsidRDefault="004E191A" w:rsidP="00E26669">
      <w:pPr>
        <w:pStyle w:val="NormalWeb"/>
      </w:pPr>
    </w:p>
    <w:p w14:paraId="22F2A342" w14:textId="77777777" w:rsidR="004E191A" w:rsidRDefault="004E191A" w:rsidP="00E26669">
      <w:pPr>
        <w:pStyle w:val="NormalWeb"/>
      </w:pPr>
    </w:p>
    <w:p w14:paraId="516DDA97" w14:textId="77777777" w:rsidR="004E191A" w:rsidRDefault="004E191A" w:rsidP="00E26669">
      <w:pPr>
        <w:pStyle w:val="NormalWeb"/>
      </w:pPr>
      <w:r>
        <w:t>*լրացվում</w:t>
      </w:r>
      <w:r>
        <w:rPr>
          <w:lang w:val="af-ZA"/>
        </w:rPr>
        <w:t xml:space="preserve"> </w:t>
      </w:r>
      <w:r>
        <w:t>է</w:t>
      </w:r>
      <w:r>
        <w:rPr>
          <w:lang w:val="af-ZA"/>
        </w:rPr>
        <w:t xml:space="preserve"> </w:t>
      </w:r>
      <w:r>
        <w:t>հանձնաժողովի</w:t>
      </w:r>
      <w:r>
        <w:rPr>
          <w:lang w:val="af-ZA"/>
        </w:rPr>
        <w:t xml:space="preserve"> </w:t>
      </w:r>
      <w:r>
        <w:t>քարտուղարի</w:t>
      </w:r>
      <w:r>
        <w:rPr>
          <w:lang w:val="af-ZA"/>
        </w:rPr>
        <w:t xml:space="preserve"> </w:t>
      </w:r>
      <w:r>
        <w:t>կողմից</w:t>
      </w:r>
      <w:r>
        <w:rPr>
          <w:lang w:val="af-ZA"/>
        </w:rPr>
        <w:t xml:space="preserve">` </w:t>
      </w:r>
      <w:r>
        <w:t>մինչև</w:t>
      </w:r>
      <w:r>
        <w:rPr>
          <w:lang w:val="af-ZA"/>
        </w:rPr>
        <w:t xml:space="preserve"> </w:t>
      </w:r>
      <w:r>
        <w:t>հրավերը</w:t>
      </w:r>
      <w:r>
        <w:rPr>
          <w:lang w:val="af-ZA"/>
        </w:rPr>
        <w:t xml:space="preserve"> </w:t>
      </w:r>
      <w:r>
        <w:t>տեղեկագրում</w:t>
      </w:r>
      <w:r>
        <w:rPr>
          <w:lang w:val="af-ZA"/>
        </w:rPr>
        <w:t xml:space="preserve"> </w:t>
      </w:r>
      <w:r>
        <w:t>հրապարակելը:</w:t>
      </w:r>
    </w:p>
    <w:p w14:paraId="7E67B4DC" w14:textId="77777777" w:rsidR="004E191A" w:rsidRDefault="004E191A" w:rsidP="00E26669">
      <w:pPr>
        <w:pStyle w:val="NormalWeb"/>
      </w:pPr>
    </w:p>
    <w:p w14:paraId="6B924C3D" w14:textId="77777777" w:rsidR="004E191A" w:rsidRDefault="004E191A" w:rsidP="00E26669">
      <w:pPr>
        <w:pStyle w:val="NormalWeb"/>
      </w:pPr>
    </w:p>
    <w:p w14:paraId="6683A4C9" w14:textId="77777777" w:rsidR="004E191A" w:rsidRDefault="004E191A" w:rsidP="00E26669">
      <w:pPr>
        <w:pStyle w:val="NormalWeb"/>
      </w:pPr>
    </w:p>
    <w:p w14:paraId="6355B11F" w14:textId="77777777" w:rsidR="004E191A" w:rsidRDefault="004E191A" w:rsidP="00E26669">
      <w:pPr>
        <w:pStyle w:val="NormalWeb"/>
      </w:pPr>
    </w:p>
    <w:p w14:paraId="6978E6FF" w14:textId="77777777" w:rsidR="004E191A" w:rsidRDefault="004E191A" w:rsidP="00E26669">
      <w:pPr>
        <w:pStyle w:val="NormalWeb"/>
      </w:pPr>
    </w:p>
    <w:p w14:paraId="5E42C4B0" w14:textId="77777777" w:rsidR="004E191A" w:rsidRDefault="004E191A" w:rsidP="00E26669">
      <w:pPr>
        <w:pStyle w:val="NormalWeb"/>
      </w:pPr>
    </w:p>
    <w:p w14:paraId="42807E09" w14:textId="77777777" w:rsidR="004E191A" w:rsidRDefault="004E191A" w:rsidP="00E26669">
      <w:pPr>
        <w:pStyle w:val="NormalWeb"/>
      </w:pPr>
    </w:p>
    <w:p w14:paraId="567000E6" w14:textId="77777777" w:rsidR="004E191A" w:rsidRDefault="004E191A" w:rsidP="00E26669">
      <w:pPr>
        <w:pStyle w:val="NormalWeb"/>
      </w:pPr>
    </w:p>
    <w:p w14:paraId="21DF6B65" w14:textId="77777777" w:rsidR="004E191A" w:rsidRDefault="004E191A" w:rsidP="00E26669">
      <w:pPr>
        <w:pStyle w:val="NormalWeb"/>
      </w:pPr>
    </w:p>
    <w:p w14:paraId="1327D47D" w14:textId="77777777" w:rsidR="004E191A" w:rsidRDefault="004E191A" w:rsidP="00E26669">
      <w:pPr>
        <w:pStyle w:val="NormalWeb"/>
      </w:pPr>
    </w:p>
    <w:p w14:paraId="7A0F8E3B" w14:textId="77777777" w:rsidR="004E191A" w:rsidRDefault="004E191A" w:rsidP="00E26669">
      <w:pPr>
        <w:pStyle w:val="NormalWeb"/>
      </w:pPr>
    </w:p>
    <w:p w14:paraId="41D070EF" w14:textId="77777777" w:rsidR="004E191A" w:rsidRDefault="004E191A" w:rsidP="00E26669">
      <w:pPr>
        <w:pStyle w:val="NormalWeb"/>
      </w:pPr>
    </w:p>
    <w:p w14:paraId="74895245" w14:textId="77777777" w:rsidR="004E191A" w:rsidRDefault="004E191A" w:rsidP="00E26669">
      <w:pPr>
        <w:pStyle w:val="NormalWeb"/>
      </w:pPr>
    </w:p>
    <w:p w14:paraId="7AF0A010" w14:textId="77777777" w:rsidR="004E191A" w:rsidRDefault="004E191A" w:rsidP="00E26669">
      <w:pPr>
        <w:pStyle w:val="NormalWeb"/>
      </w:pPr>
    </w:p>
    <w:p w14:paraId="5220F67C" w14:textId="77777777" w:rsidR="004E191A" w:rsidRPr="00FB573D" w:rsidRDefault="004E191A" w:rsidP="00FB573D">
      <w:pPr>
        <w:pStyle w:val="NormalWeb"/>
        <w:jc w:val="right"/>
        <w:rPr>
          <w:b/>
          <w:bCs/>
          <w:sz w:val="20"/>
          <w:szCs w:val="20"/>
        </w:rPr>
      </w:pPr>
      <w:r w:rsidRPr="00FB573D">
        <w:rPr>
          <w:b/>
          <w:bCs/>
          <w:sz w:val="20"/>
          <w:szCs w:val="20"/>
        </w:rPr>
        <w:t>Հավելված 7</w:t>
      </w:r>
      <w:r w:rsidRPr="00FB573D">
        <w:rPr>
          <w:rStyle w:val="FootnoteReference"/>
          <w:b/>
          <w:bCs/>
          <w:sz w:val="20"/>
          <w:szCs w:val="20"/>
          <w:lang w:val="en-US"/>
        </w:rPr>
        <w:footnoteReference w:id="14"/>
      </w:r>
    </w:p>
    <w:p w14:paraId="559CD487" w14:textId="750065CE" w:rsidR="004E191A" w:rsidRPr="00FB573D" w:rsidRDefault="004E191A" w:rsidP="00FB573D">
      <w:pPr>
        <w:pStyle w:val="NormalWeb"/>
        <w:jc w:val="right"/>
        <w:rPr>
          <w:b/>
          <w:bCs/>
          <w:sz w:val="20"/>
          <w:szCs w:val="20"/>
        </w:rPr>
      </w:pPr>
      <w:r w:rsidRPr="00FB573D">
        <w:rPr>
          <w:b/>
          <w:bCs/>
          <w:sz w:val="20"/>
          <w:szCs w:val="20"/>
        </w:rPr>
        <w:t>«</w:t>
      </w:r>
      <w:r w:rsidR="008B1CD2" w:rsidRPr="00FB573D">
        <w:rPr>
          <w:b/>
          <w:bCs/>
          <w:sz w:val="20"/>
          <w:szCs w:val="20"/>
        </w:rPr>
        <w:t>ԵՔ-ԲՄԱՇՁԲ-</w:t>
      </w:r>
      <w:r w:rsidR="00621D6B" w:rsidRPr="00FB573D">
        <w:rPr>
          <w:b/>
          <w:bCs/>
          <w:sz w:val="20"/>
          <w:szCs w:val="20"/>
        </w:rPr>
        <w:t>24/29</w:t>
      </w:r>
      <w:r w:rsidRPr="00FB573D">
        <w:rPr>
          <w:b/>
          <w:bCs/>
          <w:sz w:val="20"/>
          <w:szCs w:val="20"/>
        </w:rPr>
        <w:t>»* ծածկագրով</w:t>
      </w:r>
    </w:p>
    <w:p w14:paraId="7C9224F1" w14:textId="77777777" w:rsidR="004E191A" w:rsidRPr="00FB573D" w:rsidRDefault="004E191A" w:rsidP="00FB573D">
      <w:pPr>
        <w:pStyle w:val="NormalWeb"/>
        <w:jc w:val="right"/>
        <w:rPr>
          <w:b/>
          <w:bCs/>
          <w:sz w:val="20"/>
          <w:szCs w:val="20"/>
        </w:rPr>
      </w:pPr>
      <w:r w:rsidRPr="00FB573D">
        <w:rPr>
          <w:b/>
          <w:bCs/>
          <w:sz w:val="20"/>
          <w:szCs w:val="20"/>
        </w:rPr>
        <w:t>բաց մրցույթի հրավերի</w:t>
      </w:r>
    </w:p>
    <w:p w14:paraId="0DA032F5" w14:textId="77777777" w:rsidR="004E191A" w:rsidRDefault="004E191A" w:rsidP="004E191A">
      <w:pPr>
        <w:jc w:val="right"/>
        <w:rPr>
          <w:rFonts w:ascii="GHEA Grapalat" w:hAnsi="GHEA Grapalat"/>
          <w:lang w:val="es-ES"/>
        </w:rPr>
      </w:pPr>
    </w:p>
    <w:p w14:paraId="55CF88CA" w14:textId="77777777" w:rsidR="004E191A" w:rsidRDefault="004E191A" w:rsidP="004E191A">
      <w:pPr>
        <w:tabs>
          <w:tab w:val="left" w:pos="2268"/>
        </w:tabs>
        <w:ind w:left="-284" w:firstLine="284"/>
        <w:jc w:val="right"/>
        <w:rPr>
          <w:rFonts w:ascii="GHEA Grapalat" w:hAnsi="GHEA Grapalat"/>
          <w:lang w:val="es-ES"/>
        </w:rPr>
      </w:pPr>
    </w:p>
    <w:p w14:paraId="15BF9888" w14:textId="6286A2BE" w:rsidR="004E191A" w:rsidRDefault="004E191A" w:rsidP="004E191A">
      <w:pPr>
        <w:ind w:left="-142" w:firstLine="142"/>
        <w:jc w:val="center"/>
        <w:rPr>
          <w:rFonts w:ascii="GHEA Grapalat" w:hAnsi="GHEA Grapalat"/>
          <w:b/>
          <w:sz w:val="20"/>
          <w:szCs w:val="20"/>
          <w:lang w:val="es-ES"/>
        </w:rPr>
      </w:pPr>
      <w:r>
        <w:rPr>
          <w:rFonts w:ascii="GHEA Grapalat" w:hAnsi="GHEA Grapalat" w:cs="Sylfaen"/>
          <w:b/>
          <w:sz w:val="20"/>
          <w:szCs w:val="20"/>
          <w:lang w:val="pt-BR"/>
        </w:rPr>
        <w:t>ԿԱՊԱԼԱՅԻՆ</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ԱՇԽԱՏԱՆՔՆԵՐԻ</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ԿԱՏԱՐՄԱՆ</w:t>
      </w:r>
    </w:p>
    <w:p w14:paraId="724B6980" w14:textId="198D7E51" w:rsidR="004E191A" w:rsidRDefault="004E191A" w:rsidP="004E191A">
      <w:pPr>
        <w:ind w:left="-142" w:firstLine="142"/>
        <w:jc w:val="center"/>
        <w:rPr>
          <w:rFonts w:ascii="GHEA Grapalat" w:hAnsi="GHEA Grapalat" w:cs="Times Armenian"/>
          <w:b/>
          <w:sz w:val="20"/>
          <w:szCs w:val="20"/>
          <w:lang w:val="es-ES"/>
        </w:rPr>
      </w:pPr>
      <w:r>
        <w:rPr>
          <w:rFonts w:ascii="GHEA Grapalat" w:hAnsi="GHEA Grapalat" w:cs="Sylfaen"/>
          <w:b/>
          <w:sz w:val="20"/>
          <w:szCs w:val="20"/>
          <w:lang w:val="pt-BR"/>
        </w:rPr>
        <w:t>ԳՆՄԱՆ</w:t>
      </w:r>
      <w:r>
        <w:rPr>
          <w:rFonts w:ascii="GHEA Grapalat" w:hAnsi="GHEA Grapalat" w:cs="Times Armenian"/>
          <w:b/>
          <w:sz w:val="20"/>
          <w:szCs w:val="20"/>
          <w:lang w:val="es-ES"/>
        </w:rPr>
        <w:t xml:space="preserve">  </w:t>
      </w:r>
      <w:r>
        <w:rPr>
          <w:rFonts w:ascii="GHEA Grapalat" w:hAnsi="GHEA Grapalat" w:cs="Sylfaen"/>
          <w:b/>
          <w:sz w:val="20"/>
          <w:szCs w:val="20"/>
          <w:lang w:val="pt-BR"/>
        </w:rPr>
        <w:t>ՊԱՅՄԱՆԱԳԻՐ</w:t>
      </w:r>
      <w:r>
        <w:rPr>
          <w:rFonts w:ascii="GHEA Grapalat" w:hAnsi="GHEA Grapalat" w:cs="Times Armenian"/>
          <w:b/>
          <w:sz w:val="20"/>
          <w:szCs w:val="20"/>
          <w:lang w:val="es-ES"/>
        </w:rPr>
        <w:t xml:space="preserve">   </w:t>
      </w:r>
    </w:p>
    <w:p w14:paraId="521B5A5F" w14:textId="77777777" w:rsidR="004E191A" w:rsidRDefault="004E191A" w:rsidP="004E191A">
      <w:pPr>
        <w:ind w:left="-142" w:firstLine="142"/>
        <w:jc w:val="center"/>
        <w:rPr>
          <w:rFonts w:ascii="GHEA Grapalat" w:hAnsi="GHEA Grapalat"/>
          <w:b/>
          <w:sz w:val="20"/>
          <w:szCs w:val="20"/>
          <w:u w:val="single"/>
          <w:lang w:val="es-ES"/>
        </w:rPr>
      </w:pPr>
      <w:r>
        <w:rPr>
          <w:rFonts w:ascii="GHEA Grapalat" w:hAnsi="GHEA Grapalat"/>
          <w:b/>
          <w:sz w:val="20"/>
          <w:szCs w:val="20"/>
          <w:lang w:val="hy-AM"/>
        </w:rPr>
        <w:t>N</w:t>
      </w:r>
      <w:r>
        <w:rPr>
          <w:rFonts w:ascii="GHEA Grapalat" w:hAnsi="GHEA Grapalat"/>
          <w:b/>
          <w:sz w:val="20"/>
          <w:szCs w:val="20"/>
          <w:lang w:val="es-ES"/>
        </w:rPr>
        <w:t xml:space="preserve"> </w:t>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p>
    <w:p w14:paraId="7E66C68D" w14:textId="77777777" w:rsidR="004E191A" w:rsidRDefault="004E191A" w:rsidP="004E191A">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ք. </w:t>
      </w:r>
      <w:r>
        <w:rPr>
          <w:rFonts w:ascii="GHEA Grapalat" w:hAnsi="GHEA Grapalat" w:cs="Sylfaen"/>
          <w:sz w:val="20"/>
          <w:u w:val="single"/>
          <w:lang w:val="es-ES"/>
        </w:rPr>
        <w:t xml:space="preserve">           </w:t>
      </w:r>
      <w:r>
        <w:rPr>
          <w:rFonts w:ascii="GHEA Grapalat" w:hAnsi="GHEA Grapalat" w:cs="Sylfaen"/>
          <w:sz w:val="20"/>
          <w:lang w:val="hy-AM"/>
        </w:rPr>
        <w:t xml:space="preserve">                                                                                         </w:t>
      </w:r>
      <w:r>
        <w:rPr>
          <w:rFonts w:ascii="GHEA Grapalat" w:hAnsi="GHEA Grapalat" w:cs="Sylfaen"/>
          <w:sz w:val="20"/>
          <w:lang w:val="es-ES"/>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47DBF979" w14:textId="77777777" w:rsidR="004E191A" w:rsidRDefault="004E191A" w:rsidP="004E191A">
      <w:pPr>
        <w:jc w:val="both"/>
        <w:rPr>
          <w:rFonts w:ascii="GHEA Grapalat" w:hAnsi="GHEA Grapalat"/>
          <w:lang w:val="es-ES"/>
        </w:rPr>
      </w:pPr>
    </w:p>
    <w:p w14:paraId="5CFE604F" w14:textId="77777777" w:rsidR="004E191A" w:rsidRDefault="004E191A" w:rsidP="004E191A">
      <w:pPr>
        <w:jc w:val="both"/>
        <w:rPr>
          <w:rFonts w:ascii="GHEA Grapalat" w:hAnsi="GHEA Grapalat"/>
          <w:lang w:val="es-ES"/>
        </w:rPr>
      </w:pPr>
    </w:p>
    <w:p w14:paraId="25C1B03C"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1292B91A" w14:textId="77777777" w:rsidR="004E191A" w:rsidRDefault="004E191A" w:rsidP="004E191A">
      <w:pPr>
        <w:ind w:firstLine="709"/>
        <w:jc w:val="both"/>
        <w:rPr>
          <w:rFonts w:ascii="GHEA Grapalat" w:hAnsi="GHEA Grapalat"/>
          <w:b/>
          <w:lang w:val="es-ES"/>
        </w:rPr>
      </w:pPr>
    </w:p>
    <w:p w14:paraId="21D3E2FA" w14:textId="47DF5C70" w:rsidR="004E191A" w:rsidRDefault="004E191A" w:rsidP="004E191A">
      <w:pPr>
        <w:ind w:firstLine="720"/>
        <w:jc w:val="both"/>
        <w:rPr>
          <w:rFonts w:ascii="GHEA Grapalat" w:hAnsi="GHEA Grapalat"/>
          <w:b/>
          <w:sz w:val="20"/>
          <w:szCs w:val="20"/>
          <w:lang w:val="es-ES"/>
        </w:rPr>
      </w:pPr>
      <w:r>
        <w:rPr>
          <w:rFonts w:ascii="GHEA Grapalat" w:hAnsi="GHEA Grapalat"/>
          <w:b/>
          <w:sz w:val="20"/>
          <w:szCs w:val="20"/>
          <w:lang w:val="es-ES"/>
        </w:rPr>
        <w:t xml:space="preserve">1. </w:t>
      </w:r>
      <w:r w:rsidR="00C0637C">
        <w:rPr>
          <w:rFonts w:ascii="GHEA Grapalat" w:hAnsi="GHEA Grapalat"/>
          <w:b/>
          <w:sz w:val="20"/>
          <w:szCs w:val="20"/>
          <w:lang w:val="hy-AM"/>
        </w:rPr>
        <w:t xml:space="preserve">  </w:t>
      </w:r>
      <w:r w:rsidR="00850ED7">
        <w:rPr>
          <w:rFonts w:ascii="GHEA Grapalat" w:hAnsi="GHEA Grapalat"/>
          <w:b/>
          <w:sz w:val="20"/>
          <w:szCs w:val="20"/>
          <w:lang w:val="hy-AM"/>
        </w:rPr>
        <w:t xml:space="preserve"> </w:t>
      </w:r>
      <w:r>
        <w:rPr>
          <w:rFonts w:ascii="GHEA Grapalat" w:hAnsi="GHEA Grapalat" w:cs="Sylfaen"/>
          <w:b/>
          <w:sz w:val="20"/>
          <w:szCs w:val="20"/>
          <w:lang w:val="pt-BR"/>
        </w:rPr>
        <w:t>ՊԱՅՄԱՆԱԳՐԻ</w:t>
      </w:r>
      <w:r>
        <w:rPr>
          <w:rFonts w:ascii="GHEA Grapalat" w:hAnsi="GHEA Grapalat" w:cs="Times Armenian"/>
          <w:b/>
          <w:sz w:val="20"/>
          <w:szCs w:val="20"/>
          <w:lang w:val="es-ES"/>
        </w:rPr>
        <w:t xml:space="preserve"> </w:t>
      </w:r>
      <w:r>
        <w:rPr>
          <w:rFonts w:ascii="GHEA Grapalat" w:hAnsi="GHEA Grapalat" w:cs="Sylfaen"/>
          <w:b/>
          <w:sz w:val="20"/>
          <w:szCs w:val="20"/>
          <w:lang w:val="pt-BR"/>
        </w:rPr>
        <w:t>ԱՌԱՐԿԱՆ</w:t>
      </w:r>
    </w:p>
    <w:p w14:paraId="6078AA2F" w14:textId="339C0464" w:rsidR="004E191A" w:rsidRPr="009B05DA" w:rsidRDefault="004E191A" w:rsidP="00C0637C">
      <w:pPr>
        <w:tabs>
          <w:tab w:val="left" w:pos="1080"/>
        </w:tabs>
        <w:ind w:firstLine="720"/>
        <w:jc w:val="both"/>
        <w:rPr>
          <w:rFonts w:ascii="GHEA Grapalat" w:hAnsi="GHEA Grapalat"/>
          <w:color w:val="FF0000"/>
          <w:sz w:val="20"/>
          <w:szCs w:val="20"/>
          <w:lang w:val="hy-AM"/>
        </w:rPr>
      </w:pPr>
      <w:r>
        <w:rPr>
          <w:rFonts w:ascii="GHEA Grapalat" w:hAnsi="GHEA Grapalat"/>
          <w:sz w:val="20"/>
          <w:szCs w:val="20"/>
          <w:lang w:val="es-ES"/>
        </w:rPr>
        <w:t>1.1</w:t>
      </w:r>
      <w:r>
        <w:rPr>
          <w:rFonts w:ascii="GHEA Grapalat" w:hAnsi="GHEA Grapalat"/>
          <w:sz w:val="20"/>
          <w:szCs w:val="20"/>
          <w:lang w:val="es-ES"/>
        </w:rPr>
        <w:tab/>
      </w:r>
      <w:r>
        <w:rPr>
          <w:rFonts w:ascii="GHEA Grapalat" w:hAnsi="GHEA Grapalat" w:cs="Sylfaen"/>
          <w:sz w:val="20"/>
          <w:szCs w:val="20"/>
          <w:lang w:val="pt-BR"/>
        </w:rPr>
        <w:t>Կապալառուն</w:t>
      </w:r>
      <w:r w:rsidRPr="00850ED7">
        <w:rPr>
          <w:rFonts w:ascii="GHEA Grapalat" w:hAnsi="GHEA Grapalat" w:cs="Sylfaen"/>
          <w:sz w:val="20"/>
          <w:szCs w:val="20"/>
          <w:lang w:val="pt-BR"/>
        </w:rPr>
        <w:t xml:space="preserve"> </w:t>
      </w:r>
      <w:r>
        <w:rPr>
          <w:rFonts w:ascii="GHEA Grapalat" w:hAnsi="GHEA Grapalat" w:cs="Sylfaen"/>
          <w:sz w:val="20"/>
          <w:szCs w:val="20"/>
          <w:lang w:val="pt-BR"/>
        </w:rPr>
        <w:t>պարտավորվում</w:t>
      </w:r>
      <w:r w:rsidRPr="00850ED7">
        <w:rPr>
          <w:rFonts w:ascii="GHEA Grapalat" w:hAnsi="GHEA Grapalat" w:cs="Sylfaen"/>
          <w:sz w:val="20"/>
          <w:szCs w:val="20"/>
          <w:lang w:val="pt-BR"/>
        </w:rPr>
        <w:t xml:space="preserve"> </w:t>
      </w:r>
      <w:r>
        <w:rPr>
          <w:rFonts w:ascii="GHEA Grapalat" w:hAnsi="GHEA Grapalat" w:cs="Sylfaen"/>
          <w:sz w:val="20"/>
          <w:szCs w:val="20"/>
          <w:lang w:val="pt-BR"/>
        </w:rPr>
        <w:t>է</w:t>
      </w:r>
      <w:r w:rsidRPr="00850ED7">
        <w:rPr>
          <w:rFonts w:ascii="GHEA Grapalat" w:hAnsi="GHEA Grapalat" w:cs="Sylfaen"/>
          <w:sz w:val="20"/>
          <w:szCs w:val="20"/>
          <w:lang w:val="pt-BR"/>
        </w:rPr>
        <w:t xml:space="preserve"> </w:t>
      </w:r>
      <w:r>
        <w:rPr>
          <w:rFonts w:ascii="GHEA Grapalat" w:hAnsi="GHEA Grapalat" w:cs="Sylfaen"/>
          <w:sz w:val="20"/>
          <w:szCs w:val="20"/>
          <w:lang w:val="pt-BR"/>
        </w:rPr>
        <w:t>սույն</w:t>
      </w:r>
      <w:r w:rsidRPr="00850ED7">
        <w:rPr>
          <w:rFonts w:ascii="GHEA Grapalat" w:hAnsi="GHEA Grapalat" w:cs="Sylfaen"/>
          <w:sz w:val="20"/>
          <w:szCs w:val="20"/>
          <w:lang w:val="pt-BR"/>
        </w:rPr>
        <w:t xml:space="preserve"> </w:t>
      </w:r>
      <w:r>
        <w:rPr>
          <w:rFonts w:ascii="GHEA Grapalat" w:hAnsi="GHEA Grapalat" w:cs="Sylfaen"/>
          <w:sz w:val="20"/>
          <w:szCs w:val="20"/>
          <w:lang w:val="pt-BR"/>
        </w:rPr>
        <w:t>պայմանագրով</w:t>
      </w:r>
      <w:r w:rsidRPr="00850ED7">
        <w:rPr>
          <w:rFonts w:ascii="GHEA Grapalat" w:hAnsi="GHEA Grapalat" w:cs="Sylfaen"/>
          <w:sz w:val="20"/>
          <w:szCs w:val="20"/>
          <w:lang w:val="pt-BR"/>
        </w:rPr>
        <w:t xml:space="preserve">  </w:t>
      </w:r>
      <w:r>
        <w:rPr>
          <w:rFonts w:ascii="GHEA Grapalat" w:hAnsi="GHEA Grapalat" w:cs="Sylfaen"/>
          <w:sz w:val="20"/>
          <w:szCs w:val="20"/>
          <w:lang w:val="pt-BR"/>
        </w:rPr>
        <w:t>սահմանված</w:t>
      </w:r>
      <w:r w:rsidRPr="00850ED7">
        <w:rPr>
          <w:rFonts w:ascii="GHEA Grapalat" w:hAnsi="GHEA Grapalat" w:cs="Sylfaen"/>
          <w:sz w:val="20"/>
          <w:szCs w:val="20"/>
          <w:lang w:val="pt-BR"/>
        </w:rPr>
        <w:t xml:space="preserve"> </w:t>
      </w:r>
      <w:r>
        <w:rPr>
          <w:rFonts w:ascii="GHEA Grapalat" w:hAnsi="GHEA Grapalat" w:cs="Sylfaen"/>
          <w:sz w:val="20"/>
          <w:szCs w:val="20"/>
          <w:lang w:val="pt-BR"/>
        </w:rPr>
        <w:t>կարգով</w:t>
      </w:r>
      <w:r w:rsidRPr="00850ED7">
        <w:rPr>
          <w:rFonts w:ascii="GHEA Grapalat" w:hAnsi="GHEA Grapalat" w:cs="Sylfaen"/>
          <w:sz w:val="20"/>
          <w:szCs w:val="20"/>
          <w:lang w:val="pt-BR"/>
        </w:rPr>
        <w:t xml:space="preserve">, </w:t>
      </w:r>
      <w:r>
        <w:rPr>
          <w:rFonts w:ascii="GHEA Grapalat" w:hAnsi="GHEA Grapalat" w:cs="Sylfaen"/>
          <w:sz w:val="20"/>
          <w:szCs w:val="20"/>
          <w:lang w:val="pt-BR"/>
        </w:rPr>
        <w:t>նախատեսված</w:t>
      </w:r>
      <w:r w:rsidRPr="00850ED7">
        <w:rPr>
          <w:rFonts w:ascii="GHEA Grapalat" w:hAnsi="GHEA Grapalat" w:cs="Sylfaen"/>
          <w:sz w:val="20"/>
          <w:szCs w:val="20"/>
          <w:lang w:val="pt-BR"/>
        </w:rPr>
        <w:t xml:space="preserve"> </w:t>
      </w:r>
      <w:r>
        <w:rPr>
          <w:rFonts w:ascii="GHEA Grapalat" w:hAnsi="GHEA Grapalat" w:cs="Sylfaen"/>
          <w:sz w:val="20"/>
          <w:szCs w:val="20"/>
          <w:lang w:val="pt-BR"/>
        </w:rPr>
        <w:t>ծավալներով</w:t>
      </w:r>
      <w:r w:rsidRPr="00850ED7">
        <w:rPr>
          <w:rFonts w:ascii="GHEA Grapalat" w:hAnsi="GHEA Grapalat" w:cs="Sylfaen"/>
          <w:sz w:val="20"/>
          <w:szCs w:val="20"/>
          <w:lang w:val="pt-BR"/>
        </w:rPr>
        <w:t xml:space="preserve">, </w:t>
      </w:r>
      <w:r>
        <w:rPr>
          <w:rFonts w:ascii="GHEA Grapalat" w:hAnsi="GHEA Grapalat" w:cs="Sylfaen"/>
          <w:sz w:val="20"/>
          <w:szCs w:val="20"/>
          <w:lang w:val="pt-BR"/>
        </w:rPr>
        <w:t>ձևով</w:t>
      </w:r>
      <w:r w:rsidRPr="00850ED7">
        <w:rPr>
          <w:rFonts w:ascii="GHEA Grapalat" w:hAnsi="GHEA Grapalat" w:cs="Sylfaen"/>
          <w:sz w:val="20"/>
          <w:szCs w:val="20"/>
          <w:lang w:val="pt-BR"/>
        </w:rPr>
        <w:t xml:space="preserve"> </w:t>
      </w:r>
      <w:r>
        <w:rPr>
          <w:rFonts w:ascii="GHEA Grapalat" w:hAnsi="GHEA Grapalat" w:cs="Sylfaen"/>
          <w:sz w:val="20"/>
          <w:szCs w:val="20"/>
          <w:lang w:val="pt-BR"/>
        </w:rPr>
        <w:t>և</w:t>
      </w:r>
      <w:r w:rsidRPr="00850ED7">
        <w:rPr>
          <w:rFonts w:ascii="GHEA Grapalat" w:hAnsi="GHEA Grapalat" w:cs="Sylfaen"/>
          <w:sz w:val="20"/>
          <w:szCs w:val="20"/>
          <w:lang w:val="pt-BR"/>
        </w:rPr>
        <w:t xml:space="preserve"> </w:t>
      </w:r>
      <w:r>
        <w:rPr>
          <w:rFonts w:ascii="GHEA Grapalat" w:hAnsi="GHEA Grapalat" w:cs="Sylfaen"/>
          <w:sz w:val="20"/>
          <w:szCs w:val="20"/>
          <w:lang w:val="pt-BR"/>
        </w:rPr>
        <w:t>ժամկետներում</w:t>
      </w:r>
      <w:r w:rsidRPr="00850ED7">
        <w:rPr>
          <w:rFonts w:ascii="GHEA Grapalat" w:hAnsi="GHEA Grapalat" w:cs="Sylfaen"/>
          <w:sz w:val="20"/>
          <w:szCs w:val="20"/>
          <w:lang w:val="pt-BR"/>
        </w:rPr>
        <w:t xml:space="preserve"> </w:t>
      </w:r>
      <w:r>
        <w:rPr>
          <w:rFonts w:ascii="GHEA Grapalat" w:hAnsi="GHEA Grapalat" w:cs="Sylfaen"/>
          <w:sz w:val="20"/>
          <w:szCs w:val="20"/>
          <w:lang w:val="pt-BR"/>
        </w:rPr>
        <w:t>կատարել</w:t>
      </w:r>
      <w:r w:rsidRPr="00850ED7">
        <w:rPr>
          <w:rFonts w:ascii="GHEA Grapalat" w:hAnsi="GHEA Grapalat" w:cs="Sylfaen"/>
          <w:sz w:val="20"/>
          <w:szCs w:val="20"/>
          <w:lang w:val="pt-BR"/>
        </w:rPr>
        <w:t xml:space="preserve"> </w:t>
      </w:r>
      <w:r>
        <w:rPr>
          <w:rFonts w:ascii="GHEA Grapalat" w:hAnsi="GHEA Grapalat" w:cs="Sylfaen"/>
          <w:sz w:val="20"/>
          <w:szCs w:val="20"/>
          <w:lang w:val="pt-BR"/>
        </w:rPr>
        <w:t>սույն</w:t>
      </w:r>
      <w:r w:rsidRPr="00850ED7">
        <w:rPr>
          <w:rFonts w:ascii="GHEA Grapalat" w:hAnsi="GHEA Grapalat" w:cs="Sylfaen"/>
          <w:sz w:val="20"/>
          <w:szCs w:val="20"/>
          <w:lang w:val="pt-BR"/>
        </w:rPr>
        <w:t xml:space="preserve"> </w:t>
      </w:r>
      <w:r>
        <w:rPr>
          <w:rFonts w:ascii="GHEA Grapalat" w:hAnsi="GHEA Grapalat" w:cs="Sylfaen"/>
          <w:sz w:val="20"/>
          <w:szCs w:val="20"/>
          <w:lang w:val="pt-BR"/>
        </w:rPr>
        <w:t>պայմանագրի (այսուհետ` պայմանագիր)</w:t>
      </w:r>
      <w:r w:rsidRPr="00850ED7">
        <w:rPr>
          <w:rFonts w:ascii="GHEA Grapalat" w:hAnsi="GHEA Grapalat" w:cs="Sylfaen"/>
          <w:sz w:val="20"/>
          <w:szCs w:val="20"/>
          <w:lang w:val="pt-BR"/>
        </w:rPr>
        <w:t xml:space="preserve"> N 1 </w:t>
      </w:r>
      <w:r>
        <w:rPr>
          <w:rFonts w:ascii="GHEA Grapalat" w:hAnsi="GHEA Grapalat" w:cs="Sylfaen"/>
          <w:sz w:val="20"/>
          <w:szCs w:val="20"/>
          <w:lang w:val="pt-BR"/>
        </w:rPr>
        <w:t>Հավելվածով</w:t>
      </w:r>
      <w:r w:rsidRPr="00850ED7">
        <w:rPr>
          <w:rFonts w:ascii="GHEA Grapalat" w:hAnsi="GHEA Grapalat" w:cs="Sylfaen"/>
          <w:sz w:val="20"/>
          <w:szCs w:val="20"/>
          <w:lang w:val="pt-BR"/>
        </w:rPr>
        <w:t xml:space="preserve"> </w:t>
      </w:r>
      <w:r>
        <w:rPr>
          <w:rFonts w:ascii="GHEA Grapalat" w:hAnsi="GHEA Grapalat" w:cs="Sylfaen"/>
          <w:sz w:val="20"/>
          <w:szCs w:val="20"/>
          <w:lang w:val="pt-BR"/>
        </w:rPr>
        <w:t>սահմանված</w:t>
      </w:r>
      <w:r w:rsidRPr="00850ED7">
        <w:rPr>
          <w:rFonts w:ascii="GHEA Grapalat" w:hAnsi="GHEA Grapalat" w:cs="Sylfaen"/>
          <w:sz w:val="20"/>
          <w:szCs w:val="20"/>
          <w:lang w:val="pt-BR"/>
        </w:rPr>
        <w:t xml:space="preserve"> </w:t>
      </w:r>
      <w:r>
        <w:rPr>
          <w:rFonts w:ascii="GHEA Grapalat" w:hAnsi="GHEA Grapalat" w:cs="Sylfaen"/>
          <w:sz w:val="20"/>
          <w:szCs w:val="20"/>
          <w:lang w:val="pt-BR"/>
        </w:rPr>
        <w:t>ծավալաթերթ</w:t>
      </w:r>
      <w:r w:rsidRPr="00850ED7">
        <w:rPr>
          <w:rFonts w:ascii="GHEA Grapalat" w:hAnsi="GHEA Grapalat" w:cs="Sylfaen"/>
          <w:sz w:val="20"/>
          <w:szCs w:val="20"/>
          <w:lang w:val="pt-BR"/>
        </w:rPr>
        <w:t>-</w:t>
      </w:r>
      <w:r>
        <w:rPr>
          <w:rFonts w:ascii="GHEA Grapalat" w:hAnsi="GHEA Grapalat" w:cs="Sylfaen"/>
          <w:sz w:val="20"/>
          <w:szCs w:val="20"/>
          <w:lang w:val="pt-BR"/>
        </w:rPr>
        <w:t>նախահաշվով</w:t>
      </w:r>
      <w:r w:rsidRPr="00850ED7">
        <w:rPr>
          <w:rFonts w:ascii="GHEA Grapalat" w:hAnsi="GHEA Grapalat" w:cs="Sylfaen"/>
          <w:sz w:val="20"/>
          <w:szCs w:val="20"/>
          <w:lang w:val="pt-BR"/>
        </w:rPr>
        <w:t xml:space="preserve"> </w:t>
      </w:r>
      <w:r>
        <w:rPr>
          <w:rFonts w:ascii="GHEA Grapalat" w:hAnsi="GHEA Grapalat" w:cs="Sylfaen"/>
          <w:sz w:val="20"/>
          <w:szCs w:val="20"/>
          <w:lang w:val="pt-BR"/>
        </w:rPr>
        <w:t>նախատեսված</w:t>
      </w:r>
      <w:r w:rsidRPr="00850ED7">
        <w:rPr>
          <w:rFonts w:ascii="GHEA Grapalat" w:hAnsi="GHEA Grapalat" w:cs="Sylfaen"/>
          <w:sz w:val="20"/>
          <w:szCs w:val="20"/>
          <w:lang w:val="pt-BR"/>
        </w:rPr>
        <w:t xml:space="preserve"> </w:t>
      </w:r>
      <w:r w:rsidR="00DC1BCF" w:rsidRPr="00DC1BCF">
        <w:rPr>
          <w:rFonts w:ascii="GHEA Grapalat" w:hAnsi="GHEA Grapalat" w:cs="Sylfaen"/>
          <w:sz w:val="20"/>
          <w:szCs w:val="20"/>
          <w:lang w:val="pt-BR"/>
        </w:rPr>
        <w:t>Երևան քաղաքի Նոր Նորք վարչական շրջանի Ջրվեժ, Բանավան 5 շենքի հարակից տարածքի բարեկարգման աշխատանքներ</w:t>
      </w:r>
      <w:r>
        <w:rPr>
          <w:rFonts w:ascii="GHEA Grapalat" w:hAnsi="GHEA Grapalat" w:cs="Sylfaen"/>
          <w:sz w:val="20"/>
          <w:szCs w:val="20"/>
          <w:lang w:val="pt-BR"/>
        </w:rPr>
        <w:t>ը</w:t>
      </w:r>
      <w:r w:rsidRPr="00850ED7">
        <w:rPr>
          <w:rFonts w:ascii="GHEA Grapalat" w:hAnsi="GHEA Grapalat" w:cs="Sylfaen"/>
          <w:sz w:val="20"/>
          <w:szCs w:val="20"/>
          <w:lang w:val="pt-BR"/>
        </w:rPr>
        <w:t xml:space="preserve"> (</w:t>
      </w:r>
      <w:r>
        <w:rPr>
          <w:rFonts w:ascii="GHEA Grapalat" w:hAnsi="GHEA Grapalat" w:cs="Sylfaen"/>
          <w:sz w:val="20"/>
          <w:szCs w:val="20"/>
          <w:lang w:val="pt-BR"/>
        </w:rPr>
        <w:t>այսուհետ</w:t>
      </w:r>
      <w:r w:rsidRPr="00850ED7">
        <w:rPr>
          <w:rFonts w:ascii="GHEA Grapalat" w:hAnsi="GHEA Grapalat" w:cs="Sylfaen"/>
          <w:sz w:val="20"/>
          <w:szCs w:val="20"/>
          <w:lang w:val="pt-BR"/>
        </w:rPr>
        <w:t xml:space="preserve">` </w:t>
      </w:r>
      <w:r>
        <w:rPr>
          <w:rFonts w:ascii="GHEA Grapalat" w:hAnsi="GHEA Grapalat" w:cs="Sylfaen"/>
          <w:sz w:val="20"/>
          <w:szCs w:val="20"/>
          <w:lang w:val="pt-BR"/>
        </w:rPr>
        <w:t>աշխատանք</w:t>
      </w:r>
      <w:r w:rsidRPr="00850ED7">
        <w:rPr>
          <w:rFonts w:ascii="GHEA Grapalat" w:hAnsi="GHEA Grapalat" w:cs="Sylfaen"/>
          <w:sz w:val="20"/>
          <w:szCs w:val="20"/>
          <w:lang w:val="pt-BR"/>
        </w:rPr>
        <w:t xml:space="preserve">), </w:t>
      </w:r>
      <w:r>
        <w:rPr>
          <w:rFonts w:ascii="GHEA Grapalat" w:hAnsi="GHEA Grapalat" w:cs="Sylfaen"/>
          <w:sz w:val="20"/>
          <w:szCs w:val="20"/>
          <w:lang w:val="pt-BR"/>
        </w:rPr>
        <w:t>իսկ</w:t>
      </w:r>
      <w:r w:rsidRPr="00850ED7">
        <w:rPr>
          <w:rFonts w:ascii="GHEA Grapalat" w:hAnsi="GHEA Grapalat" w:cs="Sylfaen"/>
          <w:sz w:val="20"/>
          <w:szCs w:val="20"/>
          <w:lang w:val="pt-BR"/>
        </w:rPr>
        <w:t xml:space="preserve"> </w:t>
      </w:r>
      <w:r>
        <w:rPr>
          <w:rFonts w:ascii="GHEA Grapalat" w:hAnsi="GHEA Grapalat" w:cs="Sylfaen"/>
          <w:sz w:val="20"/>
          <w:szCs w:val="20"/>
          <w:lang w:val="pt-BR"/>
        </w:rPr>
        <w:t>Պատվիրատուն</w:t>
      </w:r>
      <w:r w:rsidRPr="00850ED7">
        <w:rPr>
          <w:rFonts w:ascii="GHEA Grapalat" w:hAnsi="GHEA Grapalat" w:cs="Sylfaen"/>
          <w:sz w:val="20"/>
          <w:szCs w:val="20"/>
          <w:lang w:val="pt-BR"/>
        </w:rPr>
        <w:t xml:space="preserve"> </w:t>
      </w:r>
      <w:r>
        <w:rPr>
          <w:rFonts w:ascii="GHEA Grapalat" w:hAnsi="GHEA Grapalat" w:cs="Sylfaen"/>
          <w:sz w:val="20"/>
          <w:szCs w:val="20"/>
          <w:lang w:val="pt-BR"/>
        </w:rPr>
        <w:t>պարտավորվում</w:t>
      </w:r>
      <w:r w:rsidRPr="00850ED7">
        <w:rPr>
          <w:rFonts w:ascii="GHEA Grapalat" w:hAnsi="GHEA Grapalat" w:cs="Sylfaen"/>
          <w:sz w:val="20"/>
          <w:szCs w:val="20"/>
          <w:lang w:val="pt-BR"/>
        </w:rPr>
        <w:t xml:space="preserve"> </w:t>
      </w:r>
      <w:r>
        <w:rPr>
          <w:rFonts w:ascii="GHEA Grapalat" w:hAnsi="GHEA Grapalat" w:cs="Sylfaen"/>
          <w:sz w:val="20"/>
          <w:szCs w:val="20"/>
          <w:lang w:val="pt-BR"/>
        </w:rPr>
        <w:t>է</w:t>
      </w:r>
      <w:r w:rsidRPr="00850ED7">
        <w:rPr>
          <w:rFonts w:ascii="GHEA Grapalat" w:hAnsi="GHEA Grapalat" w:cs="Sylfaen"/>
          <w:sz w:val="20"/>
          <w:szCs w:val="20"/>
          <w:lang w:val="pt-BR"/>
        </w:rPr>
        <w:t xml:space="preserve"> </w:t>
      </w:r>
      <w:r>
        <w:rPr>
          <w:rFonts w:ascii="GHEA Grapalat" w:hAnsi="GHEA Grapalat" w:cs="Sylfaen"/>
          <w:sz w:val="20"/>
          <w:szCs w:val="20"/>
          <w:lang w:val="pt-BR"/>
        </w:rPr>
        <w:t>ընդունել</w:t>
      </w:r>
      <w:r w:rsidRPr="00850ED7">
        <w:rPr>
          <w:rFonts w:ascii="GHEA Grapalat" w:hAnsi="GHEA Grapalat" w:cs="Sylfaen"/>
          <w:sz w:val="20"/>
          <w:szCs w:val="20"/>
          <w:lang w:val="pt-BR"/>
        </w:rPr>
        <w:t xml:space="preserve"> </w:t>
      </w:r>
      <w:r>
        <w:rPr>
          <w:rFonts w:ascii="GHEA Grapalat" w:hAnsi="GHEA Grapalat" w:cs="Sylfaen"/>
          <w:sz w:val="20"/>
          <w:szCs w:val="20"/>
          <w:lang w:val="pt-BR"/>
        </w:rPr>
        <w:t>կատարված</w:t>
      </w:r>
      <w:r w:rsidRPr="00850ED7">
        <w:rPr>
          <w:rFonts w:ascii="GHEA Grapalat" w:hAnsi="GHEA Grapalat" w:cs="Sylfaen"/>
          <w:sz w:val="20"/>
          <w:szCs w:val="20"/>
          <w:lang w:val="pt-BR"/>
        </w:rPr>
        <w:t xml:space="preserve"> ա</w:t>
      </w:r>
      <w:r>
        <w:rPr>
          <w:rFonts w:ascii="GHEA Grapalat" w:hAnsi="GHEA Grapalat" w:cs="Sylfaen"/>
          <w:sz w:val="20"/>
          <w:szCs w:val="20"/>
          <w:lang w:val="pt-BR"/>
        </w:rPr>
        <w:t>շխատանքը</w:t>
      </w:r>
      <w:r w:rsidRPr="00850ED7">
        <w:rPr>
          <w:rFonts w:ascii="GHEA Grapalat" w:hAnsi="GHEA Grapalat" w:cs="Sylfaen"/>
          <w:sz w:val="20"/>
          <w:szCs w:val="20"/>
          <w:lang w:val="pt-BR"/>
        </w:rPr>
        <w:t xml:space="preserve"> </w:t>
      </w:r>
      <w:r>
        <w:rPr>
          <w:rFonts w:ascii="GHEA Grapalat" w:hAnsi="GHEA Grapalat" w:cs="Sylfaen"/>
          <w:sz w:val="20"/>
          <w:szCs w:val="20"/>
          <w:lang w:val="pt-BR"/>
        </w:rPr>
        <w:t>և</w:t>
      </w:r>
      <w:r w:rsidRPr="00850ED7">
        <w:rPr>
          <w:rFonts w:ascii="GHEA Grapalat" w:hAnsi="GHEA Grapalat" w:cs="Sylfaen"/>
          <w:sz w:val="20"/>
          <w:szCs w:val="20"/>
          <w:lang w:val="pt-BR"/>
        </w:rPr>
        <w:t xml:space="preserve"> </w:t>
      </w:r>
      <w:r>
        <w:rPr>
          <w:rFonts w:ascii="GHEA Grapalat" w:hAnsi="GHEA Grapalat" w:cs="Sylfaen"/>
          <w:sz w:val="20"/>
          <w:szCs w:val="20"/>
          <w:lang w:val="pt-BR"/>
        </w:rPr>
        <w:t>վարձատրել</w:t>
      </w:r>
      <w:r w:rsidRPr="00850ED7">
        <w:rPr>
          <w:rFonts w:ascii="GHEA Grapalat" w:hAnsi="GHEA Grapalat" w:cs="Sylfaen"/>
          <w:sz w:val="20"/>
          <w:szCs w:val="20"/>
          <w:lang w:val="pt-BR"/>
        </w:rPr>
        <w:t xml:space="preserve"> </w:t>
      </w:r>
      <w:r>
        <w:rPr>
          <w:rFonts w:ascii="GHEA Grapalat" w:hAnsi="GHEA Grapalat" w:cs="Sylfaen"/>
          <w:sz w:val="20"/>
          <w:szCs w:val="20"/>
          <w:lang w:val="pt-BR"/>
        </w:rPr>
        <w:t>դրա</w:t>
      </w:r>
      <w:r w:rsidRPr="00850ED7">
        <w:rPr>
          <w:rFonts w:ascii="GHEA Grapalat" w:hAnsi="GHEA Grapalat" w:cs="Sylfaen"/>
          <w:sz w:val="20"/>
          <w:szCs w:val="20"/>
          <w:lang w:val="pt-BR"/>
        </w:rPr>
        <w:t xml:space="preserve"> </w:t>
      </w:r>
      <w:r>
        <w:rPr>
          <w:rFonts w:ascii="GHEA Grapalat" w:hAnsi="GHEA Grapalat" w:cs="Sylfaen"/>
          <w:sz w:val="20"/>
          <w:szCs w:val="20"/>
          <w:lang w:val="pt-BR"/>
        </w:rPr>
        <w:t>համար</w:t>
      </w:r>
      <w:r w:rsidRPr="00850ED7">
        <w:rPr>
          <w:rFonts w:ascii="GHEA Grapalat" w:hAnsi="GHEA Grapalat" w:cs="Sylfaen"/>
          <w:sz w:val="20"/>
          <w:szCs w:val="20"/>
          <w:lang w:val="pt-BR"/>
        </w:rPr>
        <w:t xml:space="preserve">։ Սույն պայմանագրի անբաժանելի մաս է հանդիսանում </w:t>
      </w:r>
      <w:r w:rsidR="00850ED7" w:rsidRPr="00850ED7">
        <w:rPr>
          <w:rFonts w:ascii="GHEA Grapalat" w:hAnsi="GHEA Grapalat" w:cs="Sylfaen"/>
          <w:sz w:val="20"/>
          <w:szCs w:val="20"/>
          <w:lang w:val="pt-BR"/>
        </w:rPr>
        <w:t>«ԵՔ-ԲՄԱՇՁԲ-24/29»</w:t>
      </w:r>
      <w:r w:rsidRPr="00850ED7">
        <w:rPr>
          <w:rFonts w:ascii="GHEA Grapalat" w:hAnsi="GHEA Grapalat" w:cs="Sylfaen"/>
          <w:sz w:val="20"/>
          <w:szCs w:val="20"/>
          <w:lang w:val="pt-BR"/>
        </w:rPr>
        <w:t xml:space="preserve"> ծածկագրով գնման ընթացակարգին մասնակցելու շրջանակում Կապալատուի կողմից հայտով ներկայացված՝ նախագծային փաստաթղթերով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հավաստումը:</w:t>
      </w:r>
    </w:p>
    <w:p w14:paraId="1025C710" w14:textId="77777777" w:rsidR="004E191A" w:rsidRDefault="004E191A" w:rsidP="00781896">
      <w:pPr>
        <w:tabs>
          <w:tab w:val="left" w:pos="1170"/>
        </w:tabs>
        <w:ind w:firstLine="708"/>
        <w:jc w:val="both"/>
        <w:rPr>
          <w:rFonts w:ascii="GHEA Grapalat" w:hAnsi="GHEA Grapalat"/>
          <w:sz w:val="20"/>
          <w:szCs w:val="20"/>
          <w:lang w:val="es-ES"/>
        </w:rPr>
      </w:pPr>
      <w:r>
        <w:rPr>
          <w:rFonts w:ascii="GHEA Grapalat" w:hAnsi="GHEA Grapalat"/>
          <w:sz w:val="20"/>
          <w:szCs w:val="20"/>
          <w:lang w:val="es-ES"/>
        </w:rPr>
        <w:t>1.2</w:t>
      </w:r>
      <w:r>
        <w:rPr>
          <w:rFonts w:ascii="GHEA Grapalat" w:hAnsi="GHEA Grapalat"/>
          <w:sz w:val="20"/>
          <w:szCs w:val="20"/>
          <w:lang w:val="es-ES"/>
        </w:rPr>
        <w:tab/>
        <w:t>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շխատանքները</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Pr>
          <w:rFonts w:ascii="GHEA Grapalat" w:hAnsi="GHEA Grapalat" w:cs="Times Armenian"/>
          <w:sz w:val="20"/>
          <w:szCs w:val="20"/>
          <w:lang w:val="es-ES"/>
        </w:rPr>
        <w:t xml:space="preserve"> </w:t>
      </w:r>
      <w:r>
        <w:rPr>
          <w:rFonts w:ascii="GHEA Grapalat" w:hAnsi="GHEA Grapalat" w:cs="Sylfaen"/>
          <w:sz w:val="20"/>
          <w:szCs w:val="20"/>
          <w:lang w:val="hy-AM"/>
        </w:rPr>
        <w:t>սույն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proofErr w:type="spellStart"/>
      <w:r w:rsidRPr="003F06E2">
        <w:rPr>
          <w:rFonts w:ascii="GHEA Grapalat" w:hAnsi="GHEA Grapalat"/>
          <w:sz w:val="20"/>
          <w:szCs w:val="20"/>
          <w:lang w:val="es-ES"/>
        </w:rPr>
        <w:t>անբաժանելի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մասը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կազմող</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ծավալաթերթ-նախահաշվին</w:t>
      </w:r>
      <w:proofErr w:type="spellEnd"/>
      <w:ins w:id="11" w:author="Sergey Shahnazaryan" w:date="2024-02-09T11:14:00Z">
        <w:r w:rsidRPr="003F06E2">
          <w:rPr>
            <w:rFonts w:ascii="GHEA Grapalat" w:hAnsi="GHEA Grapalat"/>
            <w:sz w:val="20"/>
            <w:szCs w:val="20"/>
            <w:lang w:val="es-ES"/>
          </w:rPr>
          <w:t xml:space="preserve"> </w:t>
        </w:r>
      </w:ins>
      <w:del w:id="12" w:author="Sergey Shahnazaryan" w:date="2024-02-09T11:14:00Z">
        <w:r w:rsidRPr="003F06E2">
          <w:rPr>
            <w:rFonts w:ascii="GHEA Grapalat" w:hAnsi="GHEA Grapalat"/>
            <w:sz w:val="20"/>
            <w:szCs w:val="20"/>
            <w:lang w:val="es-ES"/>
          </w:rPr>
          <w:delText xml:space="preserve">  </w:delText>
        </w:r>
      </w:del>
      <w:proofErr w:type="spellStart"/>
      <w:r w:rsidRPr="003F06E2">
        <w:rPr>
          <w:rFonts w:ascii="GHEA Grapalat" w:hAnsi="GHEA Grapalat"/>
          <w:sz w:val="20"/>
          <w:szCs w:val="20"/>
          <w:lang w:val="es-ES"/>
        </w:rPr>
        <w:t>համապատասխան</w:t>
      </w:r>
      <w:proofErr w:type="spellEnd"/>
      <w:r w:rsidRPr="003F06E2">
        <w:rPr>
          <w:rFonts w:ascii="GHEA Grapalat" w:hAnsi="GHEA Grapalat"/>
          <w:sz w:val="20"/>
          <w:szCs w:val="20"/>
          <w:lang w:val="es-ES"/>
        </w:rPr>
        <w:t>։</w:t>
      </w:r>
    </w:p>
    <w:p w14:paraId="14525934" w14:textId="32B7DEF3" w:rsidR="004E191A" w:rsidRPr="003F06E2" w:rsidRDefault="004E191A" w:rsidP="004E191A">
      <w:pPr>
        <w:tabs>
          <w:tab w:val="left" w:pos="1134"/>
        </w:tabs>
        <w:ind w:firstLine="720"/>
        <w:jc w:val="both"/>
        <w:rPr>
          <w:rFonts w:ascii="GHEA Grapalat" w:hAnsi="GHEA Grapalat"/>
          <w:sz w:val="20"/>
          <w:szCs w:val="20"/>
          <w:lang w:val="es-ES"/>
        </w:rPr>
      </w:pPr>
      <w:r>
        <w:rPr>
          <w:rFonts w:ascii="GHEA Grapalat" w:hAnsi="GHEA Grapalat"/>
          <w:sz w:val="20"/>
          <w:szCs w:val="20"/>
          <w:lang w:val="es-ES"/>
        </w:rPr>
        <w:t>1.3</w:t>
      </w:r>
      <w:r>
        <w:rPr>
          <w:rFonts w:ascii="GHEA Grapalat" w:hAnsi="GHEA Grapalat"/>
          <w:sz w:val="20"/>
          <w:szCs w:val="20"/>
          <w:lang w:val="es-ES"/>
        </w:rPr>
        <w:tab/>
      </w:r>
      <w:proofErr w:type="spellStart"/>
      <w:r>
        <w:rPr>
          <w:rFonts w:ascii="GHEA Grapalat" w:hAnsi="GHEA Grapalat"/>
          <w:sz w:val="20"/>
          <w:szCs w:val="20"/>
          <w:lang w:val="es-ES"/>
        </w:rPr>
        <w:t>Պ</w:t>
      </w:r>
      <w:r w:rsidRPr="003F06E2">
        <w:rPr>
          <w:rFonts w:ascii="GHEA Grapalat" w:hAnsi="GHEA Grapalat"/>
          <w:sz w:val="20"/>
          <w:szCs w:val="20"/>
          <w:lang w:val="es-ES"/>
        </w:rPr>
        <w:t>այմանագրով</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նախատեսված</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աշխատանքները</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սկսվում</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են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պայմանագիրն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ուժի</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մեջ</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մտնելուց</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հետո</w:t>
      </w:r>
      <w:proofErr w:type="spellEnd"/>
      <w:r w:rsidRPr="003F06E2">
        <w:rPr>
          <w:rFonts w:ascii="GHEA Grapalat" w:hAnsi="GHEA Grapalat"/>
          <w:sz w:val="20"/>
          <w:szCs w:val="20"/>
          <w:lang w:val="es-ES"/>
        </w:rPr>
        <w:t xml:space="preserve"> և  </w:t>
      </w:r>
      <w:proofErr w:type="spellStart"/>
      <w:r w:rsidRPr="003F06E2">
        <w:rPr>
          <w:rFonts w:ascii="GHEA Grapalat" w:hAnsi="GHEA Grapalat"/>
          <w:sz w:val="20"/>
          <w:szCs w:val="20"/>
          <w:lang w:val="es-ES"/>
        </w:rPr>
        <w:t>կատարման</w:t>
      </w:r>
      <w:proofErr w:type="spellEnd"/>
      <w:r w:rsidRPr="003F06E2">
        <w:rPr>
          <w:rFonts w:ascii="GHEA Grapalat" w:hAnsi="GHEA Grapalat"/>
          <w:sz w:val="20"/>
          <w:szCs w:val="20"/>
          <w:lang w:val="es-ES"/>
        </w:rPr>
        <w:t xml:space="preserve"> </w:t>
      </w:r>
      <w:proofErr w:type="spellStart"/>
      <w:r w:rsidRPr="003F06E2">
        <w:rPr>
          <w:rFonts w:ascii="GHEA Grapalat" w:hAnsi="GHEA Grapalat"/>
          <w:sz w:val="20"/>
          <w:szCs w:val="20"/>
          <w:lang w:val="es-ES"/>
        </w:rPr>
        <w:t>ժամկետը</w:t>
      </w:r>
      <w:proofErr w:type="spellEnd"/>
      <w:r>
        <w:rPr>
          <w:rFonts w:ascii="GHEA Grapalat" w:hAnsi="GHEA Grapalat"/>
          <w:sz w:val="20"/>
          <w:szCs w:val="20"/>
          <w:lang w:val="es-ES"/>
        </w:rPr>
        <w:t xml:space="preserve"> </w:t>
      </w:r>
      <w:proofErr w:type="spellStart"/>
      <w:r w:rsidRPr="003F06E2">
        <w:rPr>
          <w:rFonts w:ascii="GHEA Grapalat" w:hAnsi="GHEA Grapalat"/>
          <w:sz w:val="20"/>
          <w:szCs w:val="20"/>
          <w:lang w:val="es-ES"/>
        </w:rPr>
        <w:t>սահմանվում</w:t>
      </w:r>
      <w:proofErr w:type="spellEnd"/>
      <w:r w:rsidRPr="003F06E2">
        <w:rPr>
          <w:rFonts w:ascii="GHEA Grapalat" w:hAnsi="GHEA Grapalat"/>
          <w:sz w:val="20"/>
          <w:szCs w:val="20"/>
          <w:lang w:val="es-ES"/>
        </w:rPr>
        <w:t xml:space="preserve"> է` </w:t>
      </w:r>
      <w:proofErr w:type="spellStart"/>
      <w:r w:rsidR="003F06E2" w:rsidRPr="003F06E2">
        <w:rPr>
          <w:rFonts w:ascii="GHEA Grapalat" w:hAnsi="GHEA Grapalat"/>
          <w:sz w:val="20"/>
          <w:szCs w:val="20"/>
          <w:lang w:val="es-ES"/>
        </w:rPr>
        <w:t>Հավելված</w:t>
      </w:r>
      <w:proofErr w:type="spellEnd"/>
      <w:r w:rsidR="003F06E2" w:rsidRPr="003F06E2">
        <w:rPr>
          <w:rFonts w:ascii="GHEA Grapalat" w:hAnsi="GHEA Grapalat"/>
          <w:sz w:val="20"/>
          <w:szCs w:val="20"/>
          <w:lang w:val="es-ES"/>
        </w:rPr>
        <w:t xml:space="preserve"> 2-ով</w:t>
      </w:r>
      <w:r w:rsidRPr="003F06E2">
        <w:rPr>
          <w:rFonts w:ascii="GHEA Grapalat" w:hAnsi="GHEA Grapalat"/>
          <w:sz w:val="20"/>
          <w:szCs w:val="20"/>
          <w:lang w:val="es-ES"/>
        </w:rPr>
        <w:t>:</w:t>
      </w:r>
    </w:p>
    <w:p w14:paraId="2310B529" w14:textId="421F6B06" w:rsidR="004E191A" w:rsidRDefault="004E191A" w:rsidP="004E191A">
      <w:pPr>
        <w:tabs>
          <w:tab w:val="left" w:pos="1134"/>
        </w:tabs>
        <w:ind w:firstLine="720"/>
        <w:jc w:val="both"/>
        <w:rPr>
          <w:rFonts w:ascii="GHEA Grapalat" w:hAnsi="GHEA Grapalat"/>
          <w:sz w:val="20"/>
          <w:szCs w:val="20"/>
          <w:lang w:val="es-ES"/>
        </w:rPr>
      </w:pP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առանձին</w:t>
      </w:r>
      <w:r>
        <w:rPr>
          <w:rFonts w:ascii="GHEA Grapalat" w:hAnsi="GHEA Grapalat" w:cs="Times Armenian"/>
          <w:sz w:val="20"/>
          <w:szCs w:val="20"/>
          <w:lang w:val="es-ES"/>
        </w:rPr>
        <w:t xml:space="preserve"> </w:t>
      </w:r>
      <w:r>
        <w:rPr>
          <w:rFonts w:ascii="GHEA Grapalat" w:hAnsi="GHEA Grapalat" w:cs="Sylfaen"/>
          <w:sz w:val="20"/>
          <w:szCs w:val="20"/>
          <w:lang w:val="pt-BR"/>
        </w:rPr>
        <w:t>տեսակի</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es-ES"/>
        </w:rPr>
        <w:t xml:space="preserve">, </w:t>
      </w:r>
      <w:r>
        <w:rPr>
          <w:rFonts w:ascii="GHEA Grapalat" w:hAnsi="GHEA Grapalat" w:cs="Sylfaen"/>
          <w:sz w:val="20"/>
          <w:szCs w:val="20"/>
          <w:lang w:val="pt-BR"/>
        </w:rPr>
        <w:t>փուլերի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ծավալների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հավելված</w:t>
      </w:r>
      <w:r>
        <w:rPr>
          <w:rFonts w:ascii="GHEA Grapalat" w:hAnsi="GHEA Grapalat" w:cs="Sylfaen"/>
          <w:sz w:val="20"/>
          <w:szCs w:val="20"/>
          <w:lang w:val="es-ES"/>
        </w:rPr>
        <w:t xml:space="preserve"> 2-ում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գրաֆիկով</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5302A309" w14:textId="77777777" w:rsidR="004E191A" w:rsidRDefault="004E191A" w:rsidP="004E191A">
      <w:pPr>
        <w:tabs>
          <w:tab w:val="left" w:pos="1134"/>
        </w:tabs>
        <w:ind w:firstLine="720"/>
        <w:jc w:val="both"/>
        <w:rPr>
          <w:rFonts w:ascii="GHEA Grapalat" w:hAnsi="GHEA Grapalat"/>
          <w:lang w:val="es-ES"/>
        </w:rPr>
      </w:pPr>
    </w:p>
    <w:p w14:paraId="27357281" w14:textId="6E7E9981"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sidR="003F06E2">
        <w:rPr>
          <w:rFonts w:ascii="GHEA Grapalat" w:hAnsi="GHEA Grapalat"/>
          <w:b/>
          <w:sz w:val="20"/>
          <w:szCs w:val="20"/>
          <w:lang w:val="hy-AM"/>
        </w:rPr>
        <w:t xml:space="preserve">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4876775C" w14:textId="7E7CD7B7" w:rsidR="004E191A" w:rsidRDefault="004E191A" w:rsidP="003F06E2">
      <w:pPr>
        <w:tabs>
          <w:tab w:val="left" w:pos="1080"/>
          <w:tab w:val="left" w:pos="1260"/>
        </w:tabs>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կատարվում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 աշխատանքային և տեխնիկական ռեսուրսով, շինարարական նյութերով և միջոցներով։</w:t>
      </w:r>
      <w:r>
        <w:rPr>
          <w:rFonts w:ascii="GHEA Grapalat" w:hAnsi="GHEA Grapalat" w:cs="Times Armenian"/>
          <w:sz w:val="20"/>
          <w:szCs w:val="20"/>
          <w:lang w:val="es-ES"/>
        </w:rPr>
        <w:t xml:space="preserve"> </w:t>
      </w:r>
    </w:p>
    <w:p w14:paraId="03CDDC9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0B9544DC" w14:textId="77777777" w:rsidR="004E191A" w:rsidRDefault="004E191A" w:rsidP="004E191A">
      <w:pPr>
        <w:tabs>
          <w:tab w:val="left" w:pos="1276"/>
        </w:tabs>
        <w:ind w:firstLine="720"/>
        <w:jc w:val="both"/>
        <w:rPr>
          <w:rFonts w:ascii="GHEA Grapalat" w:hAnsi="GHEA Grapalat"/>
          <w:b/>
          <w:i/>
          <w:sz w:val="20"/>
          <w:szCs w:val="20"/>
          <w:lang w:val="es-ES"/>
        </w:rPr>
      </w:pPr>
    </w:p>
    <w:p w14:paraId="787F6CE2" w14:textId="654FD15B"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sidR="003F06E2">
        <w:rPr>
          <w:rFonts w:ascii="GHEA Grapalat" w:hAnsi="GHEA Grapalat"/>
          <w:b/>
          <w:sz w:val="20"/>
          <w:szCs w:val="20"/>
          <w:lang w:val="hy-AM"/>
        </w:rPr>
        <w:t xml:space="preserve">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4B810673" w14:textId="41188915"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2FE1366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6DF1ECD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75177D2B"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2129DA14"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5D9FE3B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lastRenderedPageBreak/>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59EEE081"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3C27A19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սույն պայմանագրի 1.1 կամ 1.2 կետով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576EC079"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4EDAB8A6"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37EA983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3DDE3CA3"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11C91E12" w14:textId="77777777" w:rsidR="004E191A" w:rsidRDefault="004E191A" w:rsidP="004E191A">
      <w:pPr>
        <w:tabs>
          <w:tab w:val="left" w:pos="1276"/>
        </w:tabs>
        <w:ind w:firstLine="720"/>
        <w:jc w:val="both"/>
        <w:rPr>
          <w:rFonts w:ascii="GHEA Grapalat" w:hAnsi="GHEA Grapalat"/>
          <w:b/>
          <w:i/>
          <w:sz w:val="20"/>
          <w:szCs w:val="20"/>
          <w:lang w:val="es-ES"/>
        </w:rPr>
      </w:pPr>
    </w:p>
    <w:p w14:paraId="6B935EBF" w14:textId="07D2C2FD" w:rsidR="004E191A" w:rsidRDefault="004E191A" w:rsidP="004E191A">
      <w:pPr>
        <w:tabs>
          <w:tab w:val="left" w:pos="1276"/>
        </w:tabs>
        <w:ind w:firstLine="720"/>
        <w:jc w:val="both"/>
        <w:rPr>
          <w:rFonts w:ascii="GHEA Grapalat" w:hAnsi="GHEA Grapalat" w:cs="Times Armenian"/>
          <w:b/>
          <w:sz w:val="20"/>
          <w:szCs w:val="20"/>
          <w:lang w:val="es-ES"/>
        </w:rPr>
      </w:pPr>
      <w:r>
        <w:rPr>
          <w:rFonts w:ascii="GHEA Grapalat" w:hAnsi="GHEA Grapalat"/>
          <w:b/>
          <w:sz w:val="20"/>
          <w:szCs w:val="20"/>
          <w:lang w:val="es-ES"/>
        </w:rPr>
        <w:t xml:space="preserve">3.2.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ՊԱՏՎԻՐԱՏՈՒՆ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0FA6A6CC"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3.2.1</w:t>
      </w:r>
      <w:r>
        <w:rPr>
          <w:rFonts w:ascii="GHEA Grapalat" w:hAnsi="GHEA Grapalat"/>
          <w:sz w:val="20"/>
          <w:szCs w:val="20"/>
          <w:lang w:val="es-ES"/>
        </w:rPr>
        <w:tab/>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կատարելիս</w:t>
      </w:r>
      <w:r>
        <w:rPr>
          <w:rFonts w:ascii="GHEA Grapalat" w:hAnsi="GHEA Grapalat" w:cs="Times Armenian"/>
          <w:sz w:val="20"/>
          <w:szCs w:val="20"/>
          <w:lang w:val="es-ES"/>
        </w:rPr>
        <w:t xml:space="preserve">` </w:t>
      </w:r>
      <w:r>
        <w:rPr>
          <w:rFonts w:ascii="GHEA Grapalat" w:hAnsi="GHEA Grapalat" w:cs="Sylfaen"/>
          <w:sz w:val="20"/>
          <w:szCs w:val="20"/>
          <w:lang w:val="pt-BR"/>
        </w:rPr>
        <w:t>աջակցել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ծավալով</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w:t>
      </w:r>
    </w:p>
    <w:p w14:paraId="075998AF" w14:textId="77777777" w:rsidR="004E191A" w:rsidRDefault="004E191A" w:rsidP="004E191A">
      <w:pPr>
        <w:ind w:firstLine="720"/>
        <w:jc w:val="both"/>
        <w:rPr>
          <w:rFonts w:ascii="GHEA Grapalat" w:hAnsi="GHEA Grapalat"/>
          <w:sz w:val="20"/>
          <w:szCs w:val="20"/>
          <w:lang w:val="es-ES"/>
        </w:rPr>
      </w:pPr>
      <w:r>
        <w:rPr>
          <w:rFonts w:ascii="GHEA Grapalat" w:hAnsi="GHEA Grapalat"/>
          <w:sz w:val="20"/>
          <w:szCs w:val="20"/>
          <w:lang w:val="es-ES"/>
        </w:rPr>
        <w:t>3.2.2 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մասնակցությամբ</w:t>
      </w:r>
      <w:r>
        <w:rPr>
          <w:rFonts w:ascii="GHEA Grapalat" w:hAnsi="GHEA Grapalat" w:cs="Times Armenian"/>
          <w:sz w:val="20"/>
          <w:szCs w:val="20"/>
          <w:lang w:val="es-ES"/>
        </w:rPr>
        <w:t xml:space="preserve"> </w:t>
      </w:r>
      <w:r>
        <w:rPr>
          <w:rFonts w:ascii="GHEA Grapalat" w:hAnsi="GHEA Grapalat" w:cs="Sylfaen"/>
          <w:sz w:val="20"/>
          <w:szCs w:val="20"/>
          <w:lang w:val="pt-BR"/>
        </w:rPr>
        <w:t>զննել</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ընդունել</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իսկ</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պայմանագրից</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վատթարացնող</w:t>
      </w:r>
      <w:r>
        <w:rPr>
          <w:rFonts w:ascii="GHEA Grapalat" w:hAnsi="GHEA Grapalat" w:cs="Times Armenian"/>
          <w:sz w:val="20"/>
          <w:szCs w:val="20"/>
          <w:lang w:val="es-ES"/>
        </w:rPr>
        <w:t xml:space="preserve"> </w:t>
      </w:r>
      <w:r>
        <w:rPr>
          <w:rFonts w:ascii="GHEA Grapalat" w:hAnsi="GHEA Grapalat" w:cs="Sylfaen"/>
          <w:sz w:val="20"/>
          <w:szCs w:val="20"/>
          <w:lang w:val="pt-BR"/>
        </w:rPr>
        <w:t>շեղումներ</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շխատանքում</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w:t>
      </w:r>
      <w:r>
        <w:rPr>
          <w:rFonts w:ascii="GHEA Grapalat" w:hAnsi="GHEA Grapalat" w:cs="Times Armenian"/>
          <w:sz w:val="20"/>
          <w:szCs w:val="20"/>
          <w:lang w:val="es-ES"/>
        </w:rPr>
        <w:t xml:space="preserve"> </w:t>
      </w:r>
      <w:r>
        <w:rPr>
          <w:rFonts w:ascii="GHEA Grapalat" w:hAnsi="GHEA Grapalat" w:cs="Sylfaen"/>
          <w:sz w:val="20"/>
          <w:szCs w:val="20"/>
          <w:lang w:val="pt-BR"/>
        </w:rPr>
        <w:t>հայտնաբերելու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այդ</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անհապաղ</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w:t>
      </w:r>
    </w:p>
    <w:p w14:paraId="13432A5F"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3.2.3</w:t>
      </w:r>
      <w:r>
        <w:rPr>
          <w:rFonts w:ascii="GHEA Grapalat" w:hAnsi="GHEA Grapalat"/>
          <w:sz w:val="20"/>
          <w:szCs w:val="20"/>
          <w:lang w:val="es-ES"/>
        </w:rPr>
        <w:tab/>
        <w:t xml:space="preserve">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ուժի</w:t>
      </w:r>
      <w:r>
        <w:rPr>
          <w:rFonts w:ascii="GHEA Grapalat" w:hAnsi="GHEA Grapalat" w:cs="Times Armenian"/>
          <w:sz w:val="20"/>
          <w:szCs w:val="20"/>
          <w:lang w:val="es-ES"/>
        </w:rPr>
        <w:t xml:space="preserve"> </w:t>
      </w:r>
      <w:r>
        <w:rPr>
          <w:rFonts w:ascii="GHEA Grapalat" w:hAnsi="GHEA Grapalat" w:cs="Sylfaen"/>
          <w:sz w:val="20"/>
          <w:szCs w:val="20"/>
          <w:lang w:val="pt-BR"/>
        </w:rPr>
        <w:t>մեջ</w:t>
      </w:r>
      <w:r>
        <w:rPr>
          <w:rFonts w:ascii="GHEA Grapalat" w:hAnsi="GHEA Grapalat" w:cs="Times Armenian"/>
          <w:sz w:val="20"/>
          <w:szCs w:val="20"/>
          <w:lang w:val="es-ES"/>
        </w:rPr>
        <w:t xml:space="preserve"> </w:t>
      </w:r>
      <w:r>
        <w:rPr>
          <w:rFonts w:ascii="GHEA Grapalat" w:hAnsi="GHEA Grapalat" w:cs="Sylfaen"/>
          <w:sz w:val="20"/>
          <w:szCs w:val="20"/>
          <w:lang w:val="pt-BR"/>
        </w:rPr>
        <w:t>մտնելու</w:t>
      </w:r>
      <w:r>
        <w:rPr>
          <w:rFonts w:ascii="GHEA Grapalat" w:hAnsi="GHEA Grapalat" w:cs="Times Armenian"/>
          <w:sz w:val="20"/>
          <w:szCs w:val="20"/>
          <w:lang w:val="es-ES"/>
        </w:rPr>
        <w:t xml:space="preserve"> </w:t>
      </w:r>
      <w:r>
        <w:rPr>
          <w:rFonts w:ascii="GHEA Grapalat" w:hAnsi="GHEA Grapalat" w:cs="Sylfaen"/>
          <w:sz w:val="20"/>
          <w:szCs w:val="20"/>
          <w:lang w:val="pt-BR"/>
        </w:rPr>
        <w:t>պահից</w:t>
      </w:r>
      <w:r>
        <w:rPr>
          <w:rFonts w:ascii="GHEA Grapalat" w:hAnsi="GHEA Grapalat" w:cs="Times Armenian"/>
          <w:sz w:val="20"/>
          <w:szCs w:val="20"/>
          <w:lang w:val="es-ES"/>
        </w:rPr>
        <w:t xml:space="preserve"> 5 </w:t>
      </w:r>
      <w:r>
        <w:rPr>
          <w:rFonts w:ascii="GHEA Grapalat" w:hAnsi="GHEA Grapalat" w:cs="Sylfaen"/>
          <w:sz w:val="20"/>
          <w:szCs w:val="20"/>
          <w:lang w:val="pt-BR"/>
        </w:rPr>
        <w:t>աշխատանքային</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տրամադրել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w:t>
      </w:r>
      <w:r>
        <w:rPr>
          <w:rFonts w:ascii="GHEA Grapalat" w:hAnsi="GHEA Grapalat" w:cs="Times Armenian"/>
          <w:sz w:val="20"/>
          <w:szCs w:val="20"/>
          <w:lang w:val="es-ES"/>
        </w:rPr>
        <w:t xml:space="preserve"> </w:t>
      </w:r>
      <w:r>
        <w:rPr>
          <w:rFonts w:ascii="GHEA Grapalat" w:hAnsi="GHEA Grapalat" w:cs="Sylfaen"/>
          <w:sz w:val="20"/>
          <w:szCs w:val="20"/>
          <w:lang w:val="pt-BR"/>
        </w:rPr>
        <w:t>տարածք</w:t>
      </w:r>
      <w:r>
        <w:rPr>
          <w:rFonts w:ascii="GHEA Grapalat" w:hAnsi="GHEA Grapalat" w:cs="Times Armenian"/>
          <w:sz w:val="20"/>
          <w:szCs w:val="20"/>
          <w:lang w:val="es-ES"/>
        </w:rPr>
        <w:t>.</w:t>
      </w:r>
    </w:p>
    <w:p w14:paraId="12BD4C37" w14:textId="77777777" w:rsidR="004E191A" w:rsidRDefault="004E191A" w:rsidP="004E191A">
      <w:pPr>
        <w:tabs>
          <w:tab w:val="left" w:pos="1276"/>
        </w:tabs>
        <w:ind w:firstLine="720"/>
        <w:jc w:val="both"/>
        <w:rPr>
          <w:ins w:id="13" w:author="Sergey Shahnazaryan" w:date="2024-02-09T11:34:00Z"/>
          <w:rFonts w:ascii="GHEA Grapalat" w:hAnsi="GHEA Grapalat" w:cs="Times Armenian"/>
          <w:sz w:val="20"/>
          <w:szCs w:val="20"/>
          <w:lang w:val="es-ES"/>
        </w:rPr>
      </w:pPr>
      <w:r>
        <w:rPr>
          <w:rFonts w:ascii="GHEA Grapalat" w:hAnsi="GHEA Grapalat"/>
          <w:sz w:val="20"/>
          <w:szCs w:val="20"/>
          <w:lang w:val="es-ES"/>
        </w:rPr>
        <w:t xml:space="preserve">3.2.4 </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ins w:id="14" w:author="Sergey Shahnazaryan" w:date="2024-02-09T11:34:00Z">
        <w:r>
          <w:rPr>
            <w:rFonts w:ascii="GHEA Grapalat" w:hAnsi="GHEA Grapalat" w:cs="Times Armenian"/>
            <w:sz w:val="20"/>
            <w:szCs w:val="20"/>
            <w:lang w:val="es-ES"/>
          </w:rPr>
          <w:t>.</w:t>
        </w:r>
      </w:ins>
    </w:p>
    <w:p w14:paraId="03219B52" w14:textId="5A76B059" w:rsidR="004E191A" w:rsidRPr="00B83759" w:rsidRDefault="004E191A" w:rsidP="004E191A">
      <w:pPr>
        <w:tabs>
          <w:tab w:val="left" w:pos="1276"/>
        </w:tabs>
        <w:ind w:firstLine="720"/>
        <w:jc w:val="both"/>
        <w:rPr>
          <w:rFonts w:ascii="GHEA Grapalat" w:hAnsi="GHEA Grapalat" w:cs="Sylfaen"/>
          <w:sz w:val="20"/>
          <w:szCs w:val="20"/>
          <w:lang w:val="hy-AM"/>
        </w:rPr>
      </w:pPr>
      <w:r w:rsidRPr="00B83759">
        <w:rPr>
          <w:rFonts w:ascii="GHEA Grapalat" w:hAnsi="GHEA Grapalat" w:cs="Times Armenian"/>
          <w:sz w:val="20"/>
          <w:szCs w:val="20"/>
          <w:lang w:val="es-ES"/>
        </w:rPr>
        <w:t xml:space="preserve">3.2.5 </w:t>
      </w:r>
      <w:r w:rsidRPr="00B83759">
        <w:rPr>
          <w:rFonts w:ascii="GHEA Grapalat" w:hAnsi="GHEA Grapalat" w:cs="Times Armenian"/>
          <w:sz w:val="20"/>
          <w:szCs w:val="20"/>
          <w:lang w:val="hy-AM"/>
        </w:rPr>
        <w:t xml:space="preserve">Պայմանագրի 3.4.3 կետի 2-րդ ենթակետով նախատեսված գրավոր համաձայնությունը Կապալառուին տրամադրել </w:t>
      </w:r>
      <w:r w:rsidR="00850ED7" w:rsidRPr="00B83759">
        <w:rPr>
          <w:rFonts w:ascii="GHEA Grapalat" w:hAnsi="GHEA Grapalat" w:cs="Times Armenian"/>
          <w:sz w:val="20"/>
          <w:szCs w:val="20"/>
          <w:lang w:val="hy-AM"/>
        </w:rPr>
        <w:t>3</w:t>
      </w:r>
      <w:r w:rsidRPr="00B83759">
        <w:rPr>
          <w:rFonts w:ascii="GHEA Grapalat" w:hAnsi="GHEA Grapalat" w:cs="Times Armenian"/>
          <w:sz w:val="20"/>
          <w:szCs w:val="20"/>
          <w:lang w:val="hy-AM"/>
        </w:rPr>
        <w:t xml:space="preserve"> օրվա ընթացքում:</w:t>
      </w:r>
      <w:r w:rsidR="00781896" w:rsidRPr="00B83759">
        <w:rPr>
          <w:rFonts w:ascii="GHEA Grapalat" w:hAnsi="GHEA Grapalat" w:cs="Times Armenian"/>
          <w:sz w:val="20"/>
          <w:szCs w:val="20"/>
          <w:lang w:val="hy-AM"/>
        </w:rPr>
        <w:t xml:space="preserve"> </w:t>
      </w:r>
      <w:r w:rsidRPr="00B83759">
        <w:rPr>
          <w:rFonts w:ascii="GHEA Grapalat" w:hAnsi="GHEA Grapalat" w:cs="Sylfaen"/>
          <w:sz w:val="20"/>
          <w:szCs w:val="20"/>
          <w:lang w:val="hy-AM"/>
        </w:rPr>
        <w:t>Ե</w:t>
      </w:r>
      <w:r w:rsidRPr="00B83759">
        <w:rPr>
          <w:rFonts w:ascii="GHEA Grapalat" w:hAnsi="GHEA Grapalat" w:cs="Sylfaen"/>
          <w:sz w:val="20"/>
          <w:szCs w:val="20"/>
          <w:lang w:val="pt-BR"/>
        </w:rPr>
        <w:t xml:space="preserve">թե </w:t>
      </w:r>
      <w:r w:rsidRPr="00B83759">
        <w:rPr>
          <w:rFonts w:ascii="GHEA Grapalat" w:hAnsi="GHEA Grapalat" w:cs="Sylfaen"/>
          <w:sz w:val="20"/>
          <w:szCs w:val="20"/>
          <w:lang w:val="hy-AM"/>
        </w:rPr>
        <w:t xml:space="preserve">սույն կետով </w:t>
      </w:r>
      <w:r w:rsidRPr="00B83759">
        <w:rPr>
          <w:rFonts w:ascii="GHEA Grapalat" w:hAnsi="GHEA Grapalat" w:cs="Sylfaen"/>
          <w:sz w:val="20"/>
          <w:szCs w:val="20"/>
          <w:lang w:val="pt-BR"/>
        </w:rPr>
        <w:t xml:space="preserve">սահմանված ժամկետում Պատվիրատուն </w:t>
      </w:r>
      <w:r w:rsidRPr="00B83759">
        <w:rPr>
          <w:rFonts w:ascii="GHEA Grapalat" w:hAnsi="GHEA Grapalat" w:cs="Sylfaen"/>
          <w:sz w:val="20"/>
          <w:szCs w:val="20"/>
          <w:lang w:val="hy-AM"/>
        </w:rPr>
        <w:t xml:space="preserve">Կապալատուին չի տրամադրում գրավոր համաձայնությունը </w:t>
      </w:r>
      <w:r w:rsidRPr="00B83759">
        <w:rPr>
          <w:rFonts w:ascii="GHEA Grapalat" w:hAnsi="GHEA Grapalat" w:cs="Sylfaen"/>
          <w:sz w:val="20"/>
          <w:szCs w:val="20"/>
          <w:lang w:val="es-ES"/>
        </w:rPr>
        <w:t>(</w:t>
      </w:r>
      <w:r w:rsidRPr="00B83759">
        <w:rPr>
          <w:rFonts w:ascii="GHEA Grapalat" w:hAnsi="GHEA Grapalat" w:cs="Sylfaen"/>
          <w:sz w:val="20"/>
          <w:szCs w:val="20"/>
          <w:lang w:val="hy-AM"/>
        </w:rPr>
        <w:t>անհամաձայնոյթյունը</w:t>
      </w:r>
      <w:r w:rsidRPr="00B83759">
        <w:rPr>
          <w:rFonts w:ascii="GHEA Grapalat" w:hAnsi="GHEA Grapalat" w:cs="Sylfaen"/>
          <w:sz w:val="20"/>
          <w:szCs w:val="20"/>
          <w:lang w:val="es-ES"/>
        </w:rPr>
        <w:t>)</w:t>
      </w:r>
      <w:r w:rsidRPr="00B83759">
        <w:rPr>
          <w:rFonts w:ascii="GHEA Grapalat" w:hAnsi="GHEA Grapalat" w:cs="Sylfaen"/>
          <w:sz w:val="20"/>
          <w:szCs w:val="20"/>
          <w:lang w:val="hy-AM"/>
        </w:rPr>
        <w:t>,</w:t>
      </w:r>
      <w:r w:rsidRPr="00B83759">
        <w:rPr>
          <w:rFonts w:ascii="GHEA Grapalat" w:hAnsi="GHEA Grapalat" w:cs="Sylfaen"/>
          <w:sz w:val="20"/>
          <w:szCs w:val="20"/>
          <w:lang w:val="pt-BR"/>
        </w:rPr>
        <w:t xml:space="preserve"> ապա </w:t>
      </w:r>
      <w:r w:rsidRPr="00B83759">
        <w:rPr>
          <w:rFonts w:ascii="GHEA Grapalat" w:hAnsi="GHEA Grapalat" w:cs="Sylfaen"/>
          <w:sz w:val="20"/>
          <w:szCs w:val="20"/>
          <w:lang w:val="hy-AM"/>
        </w:rPr>
        <w:t>համաձայնությունը Կապալառուի կողմից համարվում է ստացված</w:t>
      </w:r>
      <w:r w:rsidRPr="00B83759">
        <w:rPr>
          <w:rFonts w:ascii="GHEA Grapalat" w:hAnsi="GHEA Grapalat" w:cs="Sylfaen"/>
          <w:sz w:val="20"/>
          <w:szCs w:val="20"/>
          <w:lang w:val="pt-BR"/>
        </w:rPr>
        <w:t xml:space="preserve">: </w:t>
      </w:r>
      <w:r w:rsidRPr="00B83759">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3B505B40" w14:textId="77777777" w:rsidR="004E191A" w:rsidRDefault="004E191A" w:rsidP="004E191A">
      <w:pPr>
        <w:tabs>
          <w:tab w:val="left" w:pos="1276"/>
        </w:tabs>
        <w:ind w:firstLine="720"/>
        <w:jc w:val="both"/>
        <w:rPr>
          <w:rFonts w:ascii="GHEA Grapalat" w:hAnsi="GHEA Grapalat"/>
          <w:b/>
          <w:i/>
          <w:lang w:val="pt-BR"/>
        </w:rPr>
      </w:pPr>
    </w:p>
    <w:p w14:paraId="14C98484" w14:textId="5B2ACE8E"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3.3.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ԻՐԱՎՈՒՆՔ</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ՈՒՆԻ</w:t>
      </w:r>
      <w:r w:rsidR="003F06E2">
        <w:rPr>
          <w:rFonts w:ascii="GHEA Grapalat" w:hAnsi="GHEA Grapalat" w:cs="Times Armenian"/>
          <w:b/>
          <w:sz w:val="20"/>
          <w:szCs w:val="20"/>
          <w:lang w:val="es-ES"/>
        </w:rPr>
        <w:t>`</w:t>
      </w:r>
    </w:p>
    <w:p w14:paraId="11ED7367"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3.3.1</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5.1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գումարը</w:t>
      </w:r>
      <w:r>
        <w:rPr>
          <w:rFonts w:ascii="GHEA Grapalat" w:hAnsi="GHEA Grapalat" w:cs="Tahoma"/>
          <w:sz w:val="20"/>
          <w:szCs w:val="20"/>
          <w:lang w:val="es-ES"/>
        </w:rPr>
        <w:t>։</w:t>
      </w:r>
    </w:p>
    <w:p w14:paraId="5D70F9C7"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3.3.2</w:t>
      </w:r>
      <w:r>
        <w:rPr>
          <w:rFonts w:ascii="GHEA Grapalat" w:hAnsi="GHEA Grapalat"/>
          <w:sz w:val="20"/>
          <w:szCs w:val="20"/>
          <w:lang w:val="es-ES"/>
        </w:rPr>
        <w:tab/>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5.4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6.5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22B2C72" w14:textId="77777777" w:rsidR="004E191A" w:rsidRDefault="004E191A" w:rsidP="004E191A">
      <w:pPr>
        <w:tabs>
          <w:tab w:val="left" w:pos="1276"/>
        </w:tabs>
        <w:ind w:firstLine="720"/>
        <w:jc w:val="both"/>
        <w:rPr>
          <w:rFonts w:ascii="GHEA Grapalat" w:hAnsi="GHEA Grapalat"/>
          <w:b/>
          <w:i/>
          <w:sz w:val="20"/>
          <w:szCs w:val="20"/>
          <w:lang w:val="es-ES"/>
        </w:rPr>
      </w:pPr>
      <w:r>
        <w:rPr>
          <w:rFonts w:ascii="GHEA Grapalat" w:hAnsi="GHEA Grapalat"/>
          <w:b/>
          <w:i/>
          <w:sz w:val="20"/>
          <w:szCs w:val="20"/>
          <w:lang w:val="es-ES"/>
        </w:rPr>
        <w:tab/>
      </w:r>
    </w:p>
    <w:p w14:paraId="5D54F37E" w14:textId="30AA7FE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3.4. </w:t>
      </w:r>
      <w:r w:rsidR="003F06E2">
        <w:rPr>
          <w:rFonts w:ascii="GHEA Grapalat" w:hAnsi="GHEA Grapalat"/>
          <w:b/>
          <w:sz w:val="20"/>
          <w:szCs w:val="20"/>
          <w:lang w:val="hy-AM"/>
        </w:rPr>
        <w:t xml:space="preserve">  </w:t>
      </w:r>
      <w:r w:rsidR="003F06E2">
        <w:rPr>
          <w:rFonts w:ascii="GHEA Grapalat" w:hAnsi="GHEA Grapalat" w:cs="Sylfaen"/>
          <w:b/>
          <w:sz w:val="20"/>
          <w:szCs w:val="20"/>
          <w:lang w:val="pt-BR"/>
        </w:rPr>
        <w:t>ԿԱՊԱԼԱՌՈՒՆ</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ՊԱՐՏԱՎՈՐ</w:t>
      </w:r>
      <w:r w:rsidR="003F06E2">
        <w:rPr>
          <w:rFonts w:ascii="GHEA Grapalat" w:hAnsi="GHEA Grapalat" w:cs="Times Armenian"/>
          <w:b/>
          <w:sz w:val="20"/>
          <w:szCs w:val="20"/>
          <w:lang w:val="es-ES"/>
        </w:rPr>
        <w:t xml:space="preserve"> </w:t>
      </w:r>
      <w:r w:rsidR="003F06E2">
        <w:rPr>
          <w:rFonts w:ascii="GHEA Grapalat" w:hAnsi="GHEA Grapalat" w:cs="Sylfaen"/>
          <w:b/>
          <w:sz w:val="20"/>
          <w:szCs w:val="20"/>
          <w:lang w:val="pt-BR"/>
        </w:rPr>
        <w:t>Է</w:t>
      </w:r>
      <w:r w:rsidR="003F06E2">
        <w:rPr>
          <w:rFonts w:ascii="GHEA Grapalat" w:hAnsi="GHEA Grapalat" w:cs="Times Armenian"/>
          <w:b/>
          <w:sz w:val="20"/>
          <w:szCs w:val="20"/>
          <w:lang w:val="es-ES"/>
        </w:rPr>
        <w:t>`</w:t>
      </w:r>
    </w:p>
    <w:p w14:paraId="1F0E2010"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3.4.1</w:t>
      </w:r>
      <w:r>
        <w:rPr>
          <w:rFonts w:ascii="GHEA Grapalat" w:hAnsi="GHEA Grapalat"/>
          <w:sz w:val="20"/>
          <w:szCs w:val="20"/>
          <w:lang w:val="es-ES"/>
        </w:rPr>
        <w:tab/>
      </w:r>
      <w:r>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 աշխատանքային և տեխնիկական ռեսուրսով , ինչպես նաև անհրաժեշտ շինարարական նյութերով, միջոցներով ու պատշաճ որակով` նախագծին և ծավալաթերթին համապատասխան։</w:t>
      </w:r>
    </w:p>
    <w:p w14:paraId="7BF0BFE1" w14:textId="77777777" w:rsidR="004E191A" w:rsidRDefault="004E191A" w:rsidP="004E191A">
      <w:pPr>
        <w:ind w:firstLine="709"/>
        <w:jc w:val="both"/>
        <w:rPr>
          <w:rFonts w:ascii="GHEA Grapalat" w:hAnsi="GHEA Grapalat" w:cs="Times Armenian"/>
          <w:sz w:val="20"/>
          <w:szCs w:val="20"/>
          <w:lang w:val="es-ES"/>
        </w:rPr>
      </w:pPr>
      <w:r>
        <w:rPr>
          <w:rFonts w:ascii="GHEA Grapalat" w:hAnsi="GHEA Grapalat"/>
          <w:sz w:val="20"/>
          <w:szCs w:val="20"/>
          <w:lang w:val="es-ES"/>
        </w:rPr>
        <w:t>3.4.2</w:t>
      </w:r>
      <w:r>
        <w:rPr>
          <w:rFonts w:ascii="GHEA Grapalat" w:hAnsi="GHEA Grapalat"/>
          <w:sz w:val="20"/>
          <w:szCs w:val="20"/>
          <w:lang w:val="es-ES"/>
        </w:rPr>
        <w:tab/>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վերաբերյալ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տված</w:t>
      </w:r>
      <w:r>
        <w:rPr>
          <w:rFonts w:ascii="GHEA Grapalat" w:hAnsi="GHEA Grapalat" w:cs="Times Armenian"/>
          <w:sz w:val="20"/>
          <w:szCs w:val="20"/>
          <w:lang w:val="es-ES"/>
        </w:rPr>
        <w:t xml:space="preserve"> </w:t>
      </w:r>
      <w:r>
        <w:rPr>
          <w:rFonts w:ascii="GHEA Grapalat" w:hAnsi="GHEA Grapalat" w:cs="Sylfaen"/>
          <w:sz w:val="20"/>
          <w:szCs w:val="20"/>
          <w:lang w:val="pt-BR"/>
        </w:rPr>
        <w:t>ցուցումները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 xml:space="preserve"> </w:t>
      </w:r>
      <w:r>
        <w:rPr>
          <w:rFonts w:ascii="GHEA Grapalat" w:hAnsi="GHEA Grapalat" w:cs="Sylfaen"/>
          <w:sz w:val="20"/>
          <w:szCs w:val="20"/>
          <w:lang w:val="pt-BR"/>
        </w:rPr>
        <w:t>դրանք</w:t>
      </w:r>
      <w:r>
        <w:rPr>
          <w:rFonts w:ascii="GHEA Grapalat" w:hAnsi="GHEA Grapalat" w:cs="Times Armenian"/>
          <w:sz w:val="20"/>
          <w:szCs w:val="20"/>
          <w:lang w:val="es-ES"/>
        </w:rPr>
        <w:t xml:space="preserve"> </w:t>
      </w:r>
      <w:r>
        <w:rPr>
          <w:rFonts w:ascii="GHEA Grapalat" w:hAnsi="GHEA Grapalat" w:cs="Sylfaen"/>
          <w:sz w:val="20"/>
          <w:szCs w:val="20"/>
          <w:lang w:val="pt-BR"/>
        </w:rPr>
        <w:t>չեն</w:t>
      </w:r>
      <w:r>
        <w:rPr>
          <w:rFonts w:ascii="GHEA Grapalat" w:hAnsi="GHEA Grapalat" w:cs="Times Armenian"/>
          <w:sz w:val="20"/>
          <w:szCs w:val="20"/>
          <w:lang w:val="es-ES"/>
        </w:rPr>
        <w:t xml:space="preserve"> </w:t>
      </w:r>
      <w:r>
        <w:rPr>
          <w:rFonts w:ascii="GHEA Grapalat" w:hAnsi="GHEA Grapalat" w:cs="Sylfaen"/>
          <w:sz w:val="20"/>
          <w:szCs w:val="20"/>
          <w:lang w:val="pt-BR"/>
        </w:rPr>
        <w:t>հակասում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պայմաններին</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5DFE122C" w14:textId="77777777" w:rsidR="004E191A" w:rsidRDefault="004E191A" w:rsidP="004E191A">
      <w:pPr>
        <w:tabs>
          <w:tab w:val="left" w:pos="1276"/>
        </w:tabs>
        <w:ind w:firstLine="720"/>
        <w:jc w:val="both"/>
        <w:rPr>
          <w:ins w:id="15" w:author="Sergey Shahnazaryan" w:date="2024-02-09T11:22:00Z"/>
          <w:rFonts w:ascii="GHEA Grapalat" w:hAnsi="GHEA Grapalat" w:cs="Sylfaen"/>
          <w:sz w:val="20"/>
          <w:szCs w:val="20"/>
          <w:lang w:val="hy-AM"/>
        </w:rPr>
      </w:pPr>
      <w:r>
        <w:rPr>
          <w:rFonts w:ascii="GHEA Grapalat" w:hAnsi="GHEA Grapalat"/>
          <w:sz w:val="20"/>
          <w:szCs w:val="20"/>
          <w:lang w:val="es-ES"/>
        </w:rPr>
        <w:t>3.4.3</w:t>
      </w:r>
      <w:r>
        <w:rPr>
          <w:rFonts w:ascii="GHEA Grapalat" w:hAnsi="GHEA Grapalat"/>
          <w:sz w:val="20"/>
          <w:szCs w:val="20"/>
          <w:lang w:val="es-ES"/>
        </w:rPr>
        <w:tab/>
        <w:t xml:space="preserve"> </w:t>
      </w:r>
      <w:r>
        <w:rPr>
          <w:rFonts w:ascii="GHEA Grapalat" w:hAnsi="GHEA Grapalat" w:cs="Sylfaen"/>
          <w:sz w:val="20"/>
          <w:szCs w:val="20"/>
          <w:lang w:val="pt-BR"/>
        </w:rPr>
        <w:t>Ապահովել</w:t>
      </w:r>
      <w:ins w:id="16" w:author="Sergey Shahnazaryan" w:date="2024-02-09T11:22:00Z">
        <w:r>
          <w:rPr>
            <w:rFonts w:ascii="GHEA Grapalat" w:hAnsi="GHEA Grapalat" w:cs="Sylfaen"/>
            <w:sz w:val="20"/>
            <w:szCs w:val="20"/>
            <w:lang w:val="hy-AM"/>
          </w:rPr>
          <w:t>՝</w:t>
        </w:r>
      </w:ins>
    </w:p>
    <w:p w14:paraId="770C1080" w14:textId="3A7FB728" w:rsidR="004E191A" w:rsidRPr="0077630A" w:rsidRDefault="004E191A" w:rsidP="004E191A">
      <w:pPr>
        <w:tabs>
          <w:tab w:val="left" w:pos="1276"/>
        </w:tabs>
        <w:ind w:firstLine="720"/>
        <w:jc w:val="both"/>
        <w:rPr>
          <w:ins w:id="17" w:author="Sergey Shahnazaryan" w:date="2024-02-09T11:22:00Z"/>
          <w:rFonts w:ascii="GHEA Grapalat" w:hAnsi="GHEA Grapalat" w:cs="Sylfaen"/>
          <w:sz w:val="20"/>
          <w:szCs w:val="20"/>
          <w:lang w:val="hy-AM"/>
        </w:rPr>
      </w:pPr>
      <w:r>
        <w:rPr>
          <w:rFonts w:ascii="GHEA Grapalat" w:hAnsi="GHEA Grapalat" w:cs="Sylfaen"/>
          <w:sz w:val="20"/>
          <w:szCs w:val="20"/>
          <w:lang w:val="hy-AM"/>
        </w:rPr>
        <w:t>1)</w:t>
      </w:r>
      <w:r>
        <w:rPr>
          <w:rFonts w:ascii="GHEA Grapalat" w:hAnsi="GHEA Grapalat" w:cs="Times Armenian"/>
          <w:sz w:val="20"/>
          <w:szCs w:val="20"/>
          <w:lang w:val="es-ES"/>
        </w:rPr>
        <w:t xml:space="preserve"> </w:t>
      </w:r>
      <w:r>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r w:rsidR="0077630A">
        <w:rPr>
          <w:rFonts w:ascii="GHEA Grapalat" w:hAnsi="GHEA Grapalat" w:cs="Sylfaen"/>
          <w:sz w:val="20"/>
          <w:szCs w:val="20"/>
          <w:lang w:val="hy-AM"/>
        </w:rPr>
        <w:t>:</w:t>
      </w:r>
    </w:p>
    <w:p w14:paraId="24E1FBA2" w14:textId="77777777" w:rsidR="004E191A" w:rsidRPr="00B83759" w:rsidRDefault="004E191A" w:rsidP="004E191A">
      <w:pPr>
        <w:tabs>
          <w:tab w:val="left" w:pos="1276"/>
        </w:tabs>
        <w:ind w:firstLine="720"/>
        <w:jc w:val="both"/>
        <w:rPr>
          <w:rFonts w:ascii="GHEA Grapalat" w:hAnsi="GHEA Grapalat"/>
          <w:sz w:val="20"/>
          <w:szCs w:val="20"/>
          <w:lang w:val="hy-AM"/>
        </w:rPr>
      </w:pPr>
      <w:r w:rsidRPr="00B83759">
        <w:rPr>
          <w:rFonts w:ascii="GHEA Grapalat" w:hAnsi="GHEA Grapalat" w:cs="Sylfaen"/>
          <w:sz w:val="20"/>
          <w:szCs w:val="20"/>
          <w:lang w:val="hy-AM"/>
        </w:rPr>
        <w:t>2)</w:t>
      </w:r>
      <w:r w:rsidRPr="00781896">
        <w:rPr>
          <w:rFonts w:ascii="GHEA Grapalat" w:hAnsi="GHEA Grapalat" w:cs="Sylfaen"/>
          <w:color w:val="FF0000"/>
          <w:sz w:val="20"/>
          <w:szCs w:val="20"/>
          <w:lang w:val="hy-AM"/>
        </w:rPr>
        <w:t xml:space="preserve"> </w:t>
      </w:r>
      <w:r w:rsidRPr="00B83759">
        <w:rPr>
          <w:rFonts w:ascii="GHEA Grapalat" w:hAnsi="GHEA Grapalat" w:cs="Sylfaen"/>
          <w:sz w:val="20"/>
          <w:lang w:val="hy-AM"/>
        </w:rPr>
        <w:t>նախագծային</w:t>
      </w:r>
      <w:r w:rsidRPr="00B83759">
        <w:rPr>
          <w:rFonts w:ascii="GHEA Grapalat" w:hAnsi="GHEA Grapalat" w:cs="Sylfaen"/>
          <w:sz w:val="20"/>
          <w:lang w:val="af-ZA"/>
        </w:rPr>
        <w:t xml:space="preserve"> </w:t>
      </w:r>
      <w:r w:rsidRPr="00B83759">
        <w:rPr>
          <w:rFonts w:ascii="GHEA Grapalat" w:hAnsi="GHEA Grapalat" w:cs="Sylfaen"/>
          <w:sz w:val="20"/>
          <w:lang w:val="hy-AM"/>
        </w:rPr>
        <w:t>փաստաթղթերով սահմանված</w:t>
      </w:r>
      <w:r w:rsidRPr="00B83759">
        <w:rPr>
          <w:rFonts w:ascii="GHEA Grapalat" w:hAnsi="GHEA Grapalat" w:cs="Sylfaen"/>
          <w:sz w:val="20"/>
          <w:lang w:val="af-ZA"/>
        </w:rPr>
        <w:t xml:space="preserve"> </w:t>
      </w:r>
      <w:r w:rsidRPr="00B83759">
        <w:rPr>
          <w:rFonts w:ascii="GHEA Grapalat" w:hAnsi="GHEA Grapalat" w:cs="Sylfaen"/>
          <w:sz w:val="20"/>
          <w:lang w:val="hy-AM"/>
        </w:rPr>
        <w:t>տեխնիկական</w:t>
      </w:r>
      <w:r w:rsidRPr="00B83759">
        <w:rPr>
          <w:rFonts w:ascii="GHEA Grapalat" w:hAnsi="GHEA Grapalat" w:cs="Sylfaen"/>
          <w:sz w:val="20"/>
          <w:lang w:val="af-ZA"/>
        </w:rPr>
        <w:t xml:space="preserve"> </w:t>
      </w:r>
      <w:r w:rsidRPr="00B83759">
        <w:rPr>
          <w:rFonts w:ascii="GHEA Grapalat" w:hAnsi="GHEA Grapalat" w:cs="Sylfaen"/>
          <w:sz w:val="20"/>
          <w:lang w:val="hy-AM"/>
        </w:rPr>
        <w:t>բնութագրերին</w:t>
      </w:r>
      <w:r w:rsidRPr="00B83759">
        <w:rPr>
          <w:rFonts w:ascii="GHEA Grapalat" w:hAnsi="GHEA Grapalat" w:cs="Sylfaen"/>
          <w:sz w:val="20"/>
          <w:lang w:val="af-ZA"/>
        </w:rPr>
        <w:t xml:space="preserve"> </w:t>
      </w:r>
      <w:r w:rsidRPr="00B83759">
        <w:rPr>
          <w:rFonts w:ascii="GHEA Grapalat" w:hAnsi="GHEA Grapalat" w:cs="Sylfaen"/>
          <w:sz w:val="20"/>
          <w:lang w:val="hy-AM"/>
        </w:rPr>
        <w:t>և</w:t>
      </w:r>
      <w:r w:rsidRPr="00B83759">
        <w:rPr>
          <w:rFonts w:ascii="GHEA Grapalat" w:hAnsi="GHEA Grapalat" w:cs="Sylfaen"/>
          <w:sz w:val="20"/>
          <w:lang w:val="af-ZA"/>
        </w:rPr>
        <w:t xml:space="preserve"> </w:t>
      </w:r>
      <w:r w:rsidRPr="00B83759">
        <w:rPr>
          <w:rFonts w:ascii="GHEA Grapalat" w:hAnsi="GHEA Grapalat" w:cs="Sylfaen"/>
          <w:sz w:val="20"/>
          <w:lang w:val="hy-AM"/>
        </w:rPr>
        <w:t>երաշխիքային</w:t>
      </w:r>
      <w:r w:rsidRPr="00B83759">
        <w:rPr>
          <w:rFonts w:ascii="GHEA Grapalat" w:hAnsi="GHEA Grapalat" w:cs="Sylfaen"/>
          <w:sz w:val="20"/>
          <w:lang w:val="af-ZA"/>
        </w:rPr>
        <w:t xml:space="preserve"> </w:t>
      </w:r>
      <w:r w:rsidRPr="00B83759">
        <w:rPr>
          <w:rFonts w:ascii="GHEA Grapalat" w:hAnsi="GHEA Grapalat" w:cs="Sylfaen"/>
          <w:sz w:val="20"/>
          <w:lang w:val="hy-AM"/>
        </w:rPr>
        <w:t>սպասարկման</w:t>
      </w:r>
      <w:r w:rsidRPr="00B83759">
        <w:rPr>
          <w:rFonts w:ascii="GHEA Grapalat" w:hAnsi="GHEA Grapalat" w:cs="Sylfaen"/>
          <w:sz w:val="20"/>
          <w:lang w:val="af-ZA"/>
        </w:rPr>
        <w:t xml:space="preserve"> </w:t>
      </w:r>
      <w:r w:rsidRPr="00B83759">
        <w:rPr>
          <w:rFonts w:ascii="GHEA Grapalat" w:hAnsi="GHEA Grapalat" w:cs="Sylfaen"/>
          <w:sz w:val="20"/>
          <w:lang w:val="hy-AM"/>
        </w:rPr>
        <w:t>պայմաններին</w:t>
      </w:r>
      <w:r w:rsidRPr="00B83759">
        <w:rPr>
          <w:rFonts w:ascii="GHEA Grapalat" w:hAnsi="GHEA Grapalat" w:cs="Sylfaen"/>
          <w:sz w:val="20"/>
          <w:lang w:val="af-ZA"/>
        </w:rPr>
        <w:t xml:space="preserve"> </w:t>
      </w:r>
      <w:r w:rsidRPr="00B83759">
        <w:rPr>
          <w:rFonts w:ascii="GHEA Grapalat" w:hAnsi="GHEA Grapalat" w:cs="Sylfaen"/>
          <w:sz w:val="20"/>
          <w:lang w:val="hy-AM"/>
        </w:rPr>
        <w:t>համապատասխանող</w:t>
      </w:r>
      <w:r w:rsidRPr="00B83759">
        <w:rPr>
          <w:rFonts w:ascii="GHEA Grapalat" w:hAnsi="GHEA Grapalat" w:cs="Sylfaen"/>
          <w:sz w:val="20"/>
          <w:lang w:val="af-ZA"/>
        </w:rPr>
        <w:t xml:space="preserve"> </w:t>
      </w:r>
      <w:r w:rsidRPr="00B83759">
        <w:rPr>
          <w:rFonts w:ascii="GHEA Grapalat" w:hAnsi="GHEA Grapalat" w:cs="Sylfaen"/>
          <w:sz w:val="20"/>
          <w:lang w:val="hy-AM"/>
        </w:rPr>
        <w:t>նյութերի</w:t>
      </w:r>
      <w:r w:rsidRPr="00B83759">
        <w:rPr>
          <w:rFonts w:ascii="GHEA Grapalat" w:hAnsi="GHEA Grapalat" w:cs="Sylfaen"/>
          <w:sz w:val="20"/>
          <w:lang w:val="af-ZA"/>
        </w:rPr>
        <w:t xml:space="preserve"> </w:t>
      </w:r>
      <w:r w:rsidRPr="00B83759">
        <w:rPr>
          <w:rFonts w:ascii="GHEA Grapalat" w:hAnsi="GHEA Grapalat" w:cs="Sylfaen"/>
          <w:sz w:val="20"/>
          <w:lang w:val="hy-AM"/>
        </w:rPr>
        <w:t>և</w:t>
      </w:r>
      <w:r w:rsidRPr="00B83759">
        <w:rPr>
          <w:rFonts w:ascii="GHEA Grapalat" w:hAnsi="GHEA Grapalat" w:cs="Sylfaen"/>
          <w:sz w:val="20"/>
          <w:lang w:val="af-ZA"/>
        </w:rPr>
        <w:t xml:space="preserve"> (</w:t>
      </w:r>
      <w:r w:rsidRPr="00B83759">
        <w:rPr>
          <w:rFonts w:ascii="GHEA Grapalat" w:hAnsi="GHEA Grapalat" w:cs="Sylfaen"/>
          <w:sz w:val="20"/>
          <w:lang w:val="hy-AM"/>
        </w:rPr>
        <w:t>կամ</w:t>
      </w:r>
      <w:r w:rsidRPr="00B83759">
        <w:rPr>
          <w:rFonts w:ascii="GHEA Grapalat" w:hAnsi="GHEA Grapalat" w:cs="Sylfaen"/>
          <w:sz w:val="20"/>
          <w:lang w:val="af-ZA"/>
        </w:rPr>
        <w:t xml:space="preserve">) </w:t>
      </w:r>
      <w:r w:rsidRPr="00B83759">
        <w:rPr>
          <w:rFonts w:ascii="GHEA Grapalat" w:hAnsi="GHEA Grapalat" w:cs="Sylfaen"/>
          <w:sz w:val="20"/>
          <w:lang w:val="hy-AM"/>
        </w:rPr>
        <w:t>սարքերի</w:t>
      </w:r>
      <w:r w:rsidRPr="00B83759">
        <w:rPr>
          <w:rFonts w:ascii="GHEA Grapalat" w:hAnsi="GHEA Grapalat" w:cs="Sylfaen"/>
          <w:sz w:val="20"/>
          <w:lang w:val="af-ZA"/>
        </w:rPr>
        <w:t xml:space="preserve"> </w:t>
      </w:r>
      <w:r w:rsidRPr="00B83759">
        <w:rPr>
          <w:rFonts w:ascii="GHEA Grapalat" w:hAnsi="GHEA Grapalat" w:cs="Sylfaen"/>
          <w:sz w:val="20"/>
          <w:lang w:val="hy-AM"/>
        </w:rPr>
        <w:t>ու</w:t>
      </w:r>
      <w:r w:rsidRPr="00B83759">
        <w:rPr>
          <w:rFonts w:ascii="GHEA Grapalat" w:hAnsi="GHEA Grapalat" w:cs="Sylfaen"/>
          <w:sz w:val="20"/>
          <w:lang w:val="af-ZA"/>
        </w:rPr>
        <w:t xml:space="preserve"> </w:t>
      </w:r>
      <w:r w:rsidRPr="00B83759">
        <w:rPr>
          <w:rFonts w:ascii="GHEA Grapalat" w:hAnsi="GHEA Grapalat" w:cs="Sylfaen"/>
          <w:sz w:val="20"/>
          <w:lang w:val="hy-AM"/>
        </w:rPr>
        <w:t>սարքավորումների</w:t>
      </w:r>
      <w:r w:rsidRPr="00B83759">
        <w:rPr>
          <w:rFonts w:ascii="GHEA Grapalat" w:hAnsi="GHEA Grapalat" w:cs="Sylfaen"/>
          <w:sz w:val="20"/>
          <w:lang w:val="af-ZA"/>
        </w:rPr>
        <w:t xml:space="preserve"> </w:t>
      </w:r>
      <w:r w:rsidRPr="00B83759">
        <w:rPr>
          <w:rFonts w:ascii="GHEA Grapalat" w:hAnsi="GHEA Grapalat" w:cs="Sylfaen"/>
          <w:sz w:val="20"/>
          <w:lang w:val="hy-AM"/>
        </w:rPr>
        <w:t>տեղադրումը</w:t>
      </w:r>
      <w:r w:rsidRPr="00B83759">
        <w:rPr>
          <w:rFonts w:ascii="GHEA Grapalat" w:hAnsi="GHEA Grapalat" w:cs="Sylfaen"/>
          <w:sz w:val="20"/>
          <w:lang w:val="af-ZA"/>
        </w:rPr>
        <w:t xml:space="preserve"> </w:t>
      </w:r>
      <w:r w:rsidRPr="00B83759">
        <w:rPr>
          <w:rFonts w:ascii="GHEA Grapalat" w:hAnsi="GHEA Grapalat" w:cs="Sylfaen"/>
          <w:sz w:val="20"/>
          <w:lang w:val="af-ZA"/>
        </w:rPr>
        <w:lastRenderedPageBreak/>
        <w:t>(</w:t>
      </w:r>
      <w:r w:rsidRPr="00B83759">
        <w:rPr>
          <w:rFonts w:ascii="GHEA Grapalat" w:hAnsi="GHEA Grapalat" w:cs="Sylfaen"/>
          <w:sz w:val="20"/>
          <w:lang w:val="hy-AM"/>
        </w:rPr>
        <w:t>օգտագործումը</w:t>
      </w:r>
      <w:r w:rsidRPr="00B83759">
        <w:rPr>
          <w:rFonts w:ascii="GHEA Grapalat" w:hAnsi="GHEA Grapalat" w:cs="Sylfaen"/>
          <w:sz w:val="20"/>
          <w:lang w:val="af-ZA"/>
        </w:rPr>
        <w:t>)</w:t>
      </w:r>
      <w:r w:rsidRPr="00B83759">
        <w:rPr>
          <w:rFonts w:ascii="GHEA Grapalat" w:hAnsi="GHEA Grapalat" w:cs="Sylfaen"/>
          <w:sz w:val="20"/>
          <w:lang w:val="hy-AM"/>
        </w:rPr>
        <w:t>՝</w:t>
      </w:r>
      <w:r w:rsidRPr="00B83759">
        <w:rPr>
          <w:rFonts w:ascii="GHEA Grapalat" w:hAnsi="GHEA Grapalat" w:cs="Sylfaen"/>
          <w:sz w:val="20"/>
          <w:lang w:val="af-ZA"/>
        </w:rPr>
        <w:t xml:space="preserve"> </w:t>
      </w:r>
      <w:r w:rsidRPr="00B83759">
        <w:rPr>
          <w:rFonts w:ascii="GHEA Grapalat" w:hAnsi="GHEA Grapalat" w:cs="Sylfaen"/>
          <w:sz w:val="20"/>
          <w:lang w:val="hy-AM"/>
        </w:rPr>
        <w:t>մինչև</w:t>
      </w:r>
      <w:r w:rsidRPr="00B83759">
        <w:rPr>
          <w:rFonts w:ascii="GHEA Grapalat" w:hAnsi="GHEA Grapalat" w:cs="Sylfaen"/>
          <w:sz w:val="20"/>
          <w:lang w:val="af-ZA"/>
        </w:rPr>
        <w:t xml:space="preserve"> </w:t>
      </w:r>
      <w:r w:rsidRPr="00B83759">
        <w:rPr>
          <w:rFonts w:ascii="GHEA Grapalat" w:hAnsi="GHEA Grapalat" w:cs="Sylfaen"/>
          <w:sz w:val="20"/>
          <w:lang w:val="hy-AM"/>
        </w:rPr>
        <w:t>տեղադրումը</w:t>
      </w:r>
      <w:r w:rsidRPr="00B83759">
        <w:rPr>
          <w:rFonts w:ascii="GHEA Grapalat" w:hAnsi="GHEA Grapalat" w:cs="Sylfaen"/>
          <w:sz w:val="20"/>
          <w:lang w:val="af-ZA"/>
        </w:rPr>
        <w:t xml:space="preserve"> </w:t>
      </w:r>
      <w:r w:rsidRPr="00B83759">
        <w:rPr>
          <w:rFonts w:ascii="GHEA Grapalat" w:hAnsi="GHEA Grapalat" w:cs="Sylfaen"/>
          <w:sz w:val="20"/>
          <w:lang w:val="hy-AM"/>
        </w:rPr>
        <w:t>(օգտագործումը) դրանց</w:t>
      </w:r>
      <w:r w:rsidRPr="00B83759">
        <w:rPr>
          <w:rFonts w:ascii="GHEA Grapalat" w:hAnsi="GHEA Grapalat" w:cs="Sylfaen"/>
          <w:sz w:val="20"/>
          <w:lang w:val="af-ZA"/>
        </w:rPr>
        <w:t xml:space="preserve"> </w:t>
      </w:r>
      <w:r w:rsidRPr="00B83759">
        <w:rPr>
          <w:rFonts w:ascii="GHEA Grapalat" w:hAnsi="GHEA Grapalat" w:cs="Sylfaen"/>
          <w:sz w:val="20"/>
          <w:lang w:val="hy-AM"/>
        </w:rPr>
        <w:t>տեխնիկական</w:t>
      </w:r>
      <w:r w:rsidRPr="00B83759">
        <w:rPr>
          <w:rFonts w:ascii="GHEA Grapalat" w:hAnsi="GHEA Grapalat" w:cs="Sylfaen"/>
          <w:sz w:val="20"/>
          <w:lang w:val="af-ZA"/>
        </w:rPr>
        <w:t xml:space="preserve"> </w:t>
      </w:r>
      <w:r w:rsidRPr="00B83759">
        <w:rPr>
          <w:rFonts w:ascii="GHEA Grapalat" w:hAnsi="GHEA Grapalat" w:cs="Sylfaen"/>
          <w:sz w:val="20"/>
          <w:lang w:val="hy-AM"/>
        </w:rPr>
        <w:t>բնութագրերը</w:t>
      </w:r>
      <w:r w:rsidRPr="00B83759">
        <w:rPr>
          <w:rFonts w:ascii="GHEA Grapalat" w:hAnsi="GHEA Grapalat" w:cs="Sylfaen"/>
          <w:sz w:val="20"/>
          <w:lang w:val="af-ZA"/>
        </w:rPr>
        <w:t xml:space="preserve">, </w:t>
      </w:r>
      <w:r w:rsidRPr="00B83759">
        <w:rPr>
          <w:rFonts w:ascii="GHEA Grapalat" w:hAnsi="GHEA Grapalat" w:cs="Sylfaen"/>
          <w:sz w:val="20"/>
          <w:lang w:val="hy-AM"/>
        </w:rPr>
        <w:t>ապրանքային</w:t>
      </w:r>
      <w:r w:rsidRPr="00B83759">
        <w:rPr>
          <w:rFonts w:ascii="GHEA Grapalat" w:hAnsi="GHEA Grapalat" w:cs="Sylfaen"/>
          <w:sz w:val="20"/>
          <w:lang w:val="af-ZA"/>
        </w:rPr>
        <w:t xml:space="preserve"> </w:t>
      </w:r>
      <w:r w:rsidRPr="00B83759">
        <w:rPr>
          <w:rFonts w:ascii="GHEA Grapalat" w:hAnsi="GHEA Grapalat" w:cs="Sylfaen"/>
          <w:sz w:val="20"/>
          <w:lang w:val="hy-AM"/>
        </w:rPr>
        <w:t>նշանները</w:t>
      </w:r>
      <w:r w:rsidRPr="00B83759">
        <w:rPr>
          <w:rFonts w:ascii="GHEA Grapalat" w:hAnsi="GHEA Grapalat" w:cs="Sylfaen"/>
          <w:sz w:val="20"/>
          <w:lang w:val="af-ZA"/>
        </w:rPr>
        <w:t xml:space="preserve">, </w:t>
      </w:r>
      <w:r w:rsidRPr="00B83759">
        <w:rPr>
          <w:rFonts w:ascii="GHEA Grapalat" w:hAnsi="GHEA Grapalat" w:cs="Sylfaen"/>
          <w:sz w:val="20"/>
          <w:lang w:val="hy-AM"/>
        </w:rPr>
        <w:t>ֆիրմային</w:t>
      </w:r>
      <w:r w:rsidRPr="00B83759">
        <w:rPr>
          <w:rFonts w:ascii="GHEA Grapalat" w:hAnsi="GHEA Grapalat" w:cs="Sylfaen"/>
          <w:sz w:val="20"/>
          <w:lang w:val="af-ZA"/>
        </w:rPr>
        <w:t xml:space="preserve"> </w:t>
      </w:r>
      <w:r w:rsidRPr="00B83759">
        <w:rPr>
          <w:rFonts w:ascii="GHEA Grapalat" w:hAnsi="GHEA Grapalat" w:cs="Sylfaen"/>
          <w:sz w:val="20"/>
          <w:lang w:val="hy-AM"/>
        </w:rPr>
        <w:t>անվանումները</w:t>
      </w:r>
      <w:r w:rsidRPr="00B83759">
        <w:rPr>
          <w:rFonts w:ascii="GHEA Grapalat" w:hAnsi="GHEA Grapalat" w:cs="Sylfaen"/>
          <w:sz w:val="20"/>
          <w:lang w:val="af-ZA"/>
        </w:rPr>
        <w:t xml:space="preserve">, </w:t>
      </w:r>
      <w:r w:rsidRPr="00B83759">
        <w:rPr>
          <w:rFonts w:ascii="GHEA Grapalat" w:hAnsi="GHEA Grapalat" w:cs="Sylfaen"/>
          <w:sz w:val="20"/>
          <w:lang w:val="hy-AM"/>
        </w:rPr>
        <w:t>մակնիշները</w:t>
      </w:r>
      <w:r w:rsidRPr="00B83759">
        <w:rPr>
          <w:rFonts w:ascii="GHEA Grapalat" w:hAnsi="GHEA Grapalat" w:cs="Sylfaen"/>
          <w:sz w:val="20"/>
          <w:lang w:val="af-ZA"/>
        </w:rPr>
        <w:t xml:space="preserve"> </w:t>
      </w:r>
      <w:r w:rsidRPr="00B83759">
        <w:rPr>
          <w:rFonts w:ascii="GHEA Grapalat" w:hAnsi="GHEA Grapalat" w:cs="Sylfaen"/>
          <w:sz w:val="20"/>
          <w:lang w:val="hy-AM"/>
        </w:rPr>
        <w:t>և</w:t>
      </w:r>
      <w:r w:rsidRPr="00B83759">
        <w:rPr>
          <w:rFonts w:ascii="GHEA Grapalat" w:hAnsi="GHEA Grapalat" w:cs="Sylfaen"/>
          <w:sz w:val="20"/>
          <w:lang w:val="af-ZA"/>
        </w:rPr>
        <w:t xml:space="preserve"> </w:t>
      </w:r>
      <w:r w:rsidRPr="00B83759">
        <w:rPr>
          <w:rFonts w:ascii="GHEA Grapalat" w:hAnsi="GHEA Grapalat" w:cs="Sylfaen"/>
          <w:sz w:val="20"/>
          <w:lang w:val="hy-AM"/>
        </w:rPr>
        <w:t>երաշխիքային</w:t>
      </w:r>
      <w:r w:rsidRPr="00B83759">
        <w:rPr>
          <w:rFonts w:ascii="GHEA Grapalat" w:hAnsi="GHEA Grapalat" w:cs="Sylfaen"/>
          <w:sz w:val="20"/>
          <w:lang w:val="af-ZA"/>
        </w:rPr>
        <w:t xml:space="preserve"> </w:t>
      </w:r>
      <w:r w:rsidRPr="00B83759">
        <w:rPr>
          <w:rFonts w:ascii="GHEA Grapalat" w:hAnsi="GHEA Grapalat" w:cs="Sylfaen"/>
          <w:sz w:val="20"/>
          <w:lang w:val="hy-AM"/>
        </w:rPr>
        <w:t>ժամկետները</w:t>
      </w:r>
      <w:r w:rsidRPr="00B83759">
        <w:rPr>
          <w:rFonts w:ascii="GHEA Grapalat" w:hAnsi="GHEA Grapalat" w:cs="Sylfaen"/>
          <w:sz w:val="20"/>
          <w:lang w:val="af-ZA"/>
        </w:rPr>
        <w:t xml:space="preserve"> </w:t>
      </w:r>
      <w:r w:rsidRPr="00B83759">
        <w:rPr>
          <w:rFonts w:ascii="GHEA Grapalat" w:hAnsi="GHEA Grapalat" w:cs="Sylfaen"/>
          <w:sz w:val="20"/>
          <w:lang w:val="hy-AM"/>
        </w:rPr>
        <w:t>նախապես</w:t>
      </w:r>
      <w:r w:rsidRPr="00B83759">
        <w:rPr>
          <w:rFonts w:ascii="GHEA Grapalat" w:hAnsi="GHEA Grapalat" w:cs="Sylfaen"/>
          <w:sz w:val="20"/>
          <w:lang w:val="af-ZA"/>
        </w:rPr>
        <w:t xml:space="preserve"> </w:t>
      </w:r>
      <w:r w:rsidRPr="00B83759">
        <w:rPr>
          <w:rFonts w:ascii="GHEA Grapalat" w:hAnsi="GHEA Grapalat" w:cs="Sylfaen"/>
          <w:sz w:val="20"/>
          <w:lang w:val="hy-AM"/>
        </w:rPr>
        <w:t>գրավոր համաձայնեցնելով</w:t>
      </w:r>
      <w:r w:rsidRPr="00B83759">
        <w:rPr>
          <w:rFonts w:ascii="GHEA Grapalat" w:hAnsi="GHEA Grapalat" w:cs="Sylfaen"/>
          <w:sz w:val="20"/>
          <w:lang w:val="af-ZA"/>
        </w:rPr>
        <w:t xml:space="preserve"> </w:t>
      </w:r>
      <w:r w:rsidRPr="00B83759">
        <w:rPr>
          <w:rFonts w:ascii="GHEA Grapalat" w:hAnsi="GHEA Grapalat" w:cs="Sylfaen"/>
          <w:sz w:val="20"/>
          <w:lang w:val="hy-AM"/>
        </w:rPr>
        <w:t>պատվիրատուի</w:t>
      </w:r>
      <w:r w:rsidRPr="00B83759">
        <w:rPr>
          <w:rFonts w:ascii="GHEA Grapalat" w:hAnsi="GHEA Grapalat" w:cs="Sylfaen"/>
          <w:sz w:val="20"/>
          <w:lang w:val="af-ZA"/>
        </w:rPr>
        <w:t xml:space="preserve"> </w:t>
      </w:r>
      <w:r w:rsidRPr="00B83759">
        <w:rPr>
          <w:rFonts w:ascii="GHEA Grapalat" w:hAnsi="GHEA Grapalat" w:cs="Sylfaen"/>
          <w:sz w:val="20"/>
          <w:lang w:val="hy-AM"/>
        </w:rPr>
        <w:t>հետ</w:t>
      </w:r>
      <w:r w:rsidRPr="00B83759">
        <w:rPr>
          <w:rFonts w:ascii="GHEA Grapalat" w:hAnsi="GHEA Grapalat" w:cs="Sylfaen"/>
          <w:sz w:val="20"/>
          <w:lang w:val="af-ZA"/>
        </w:rPr>
        <w:t xml:space="preserve">: </w:t>
      </w:r>
    </w:p>
    <w:p w14:paraId="0C7F3685"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sz w:val="20"/>
          <w:szCs w:val="20"/>
          <w:lang w:val="es-ES"/>
        </w:rPr>
        <w:t xml:space="preserve">3.4.4 </w:t>
      </w:r>
      <w:r>
        <w:rPr>
          <w:rFonts w:ascii="GHEA Grapalat" w:hAnsi="GHEA Grapalat"/>
          <w:sz w:val="20"/>
          <w:szCs w:val="20"/>
          <w:lang w:val="es-ES"/>
        </w:rPr>
        <w:tab/>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հանձնելիս</w:t>
      </w:r>
      <w:r>
        <w:rPr>
          <w:rFonts w:ascii="GHEA Grapalat" w:hAnsi="GHEA Grapalat" w:cs="Times Armenian"/>
          <w:sz w:val="20"/>
          <w:szCs w:val="20"/>
          <w:lang w:val="es-ES"/>
        </w:rPr>
        <w:t xml:space="preserve"> </w:t>
      </w:r>
      <w:r>
        <w:rPr>
          <w:rFonts w:ascii="GHEA Grapalat" w:hAnsi="GHEA Grapalat" w:cs="Sylfaen"/>
          <w:sz w:val="20"/>
          <w:szCs w:val="20"/>
          <w:lang w:val="pt-BR"/>
        </w:rPr>
        <w:t>նրան</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այն</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կանոնների</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որոնց պահպանումն անհրաժեշտ է աշխատանքի արդյունքի արդյունավետ և անվտանգ օգտագործման (շահագործման) համար, ինչպես նաև տեղեկություններ հաղորդել այդ պահանջները և կանոնները չպահպանելու հնարավոր հետևանքների մասին։</w:t>
      </w:r>
    </w:p>
    <w:p w14:paraId="075B366E"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cs="Sylfaen"/>
          <w:sz w:val="20"/>
          <w:szCs w:val="20"/>
          <w:lang w:val="pt-BR"/>
        </w:rPr>
        <w:t>3.4.5</w:t>
      </w:r>
      <w:r>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սահմանվելու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ապահովել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յուրաքանչյուր</w:t>
      </w:r>
      <w:r>
        <w:rPr>
          <w:rFonts w:ascii="GHEA Grapalat" w:hAnsi="GHEA Grapalat" w:cs="Times Armenian"/>
          <w:sz w:val="20"/>
          <w:szCs w:val="20"/>
          <w:lang w:val="es-ES"/>
        </w:rPr>
        <w:t xml:space="preserve"> </w:t>
      </w:r>
      <w:r>
        <w:rPr>
          <w:rFonts w:ascii="GHEA Grapalat" w:hAnsi="GHEA Grapalat" w:cs="Sylfaen"/>
          <w:sz w:val="20"/>
          <w:szCs w:val="20"/>
          <w:lang w:val="pt-BR"/>
        </w:rPr>
        <w:t>ուշացված</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5143D095"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3.4.6</w:t>
      </w:r>
      <w:r>
        <w:rPr>
          <w:rFonts w:ascii="GHEA Grapalat" w:hAnsi="GHEA Grapalat"/>
          <w:sz w:val="20"/>
          <w:szCs w:val="20"/>
          <w:lang w:val="es-ES"/>
        </w:rPr>
        <w:tab/>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3.1.4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լուծման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հատուցել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Sylfaen"/>
          <w:sz w:val="20"/>
          <w:szCs w:val="20"/>
          <w:lang w:val="es-ES"/>
        </w:rPr>
        <w:t xml:space="preserve"> </w:t>
      </w:r>
      <w:r>
        <w:rPr>
          <w:rFonts w:ascii="GHEA Grapalat" w:hAnsi="GHEA Grapalat" w:cs="Sylfaen"/>
          <w:sz w:val="20"/>
          <w:szCs w:val="20"/>
          <w:lang w:val="pt-BR"/>
        </w:rPr>
        <w:t>և</w:t>
      </w:r>
      <w:r>
        <w:rPr>
          <w:rFonts w:ascii="GHEA Grapalat" w:hAnsi="GHEA Grapalat" w:cs="Sylfaen"/>
          <w:sz w:val="20"/>
          <w:szCs w:val="20"/>
          <w:lang w:val="es-ES"/>
        </w:rPr>
        <w:t xml:space="preserve"> </w:t>
      </w:r>
      <w:r>
        <w:rPr>
          <w:rFonts w:ascii="GHEA Grapalat" w:hAnsi="GHEA Grapalat" w:cs="Sylfaen"/>
          <w:sz w:val="20"/>
          <w:szCs w:val="20"/>
          <w:lang w:val="pt-BR"/>
        </w:rPr>
        <w:t>վճարել</w:t>
      </w:r>
      <w:r>
        <w:rPr>
          <w:rFonts w:ascii="GHEA Grapalat" w:hAnsi="GHEA Grapalat" w:cs="Sylfaen"/>
          <w:sz w:val="20"/>
          <w:szCs w:val="20"/>
          <w:lang w:val="es-ES"/>
        </w:rPr>
        <w:t xml:space="preserve"> 6.3 </w:t>
      </w:r>
      <w:r>
        <w:rPr>
          <w:rFonts w:ascii="GHEA Grapalat" w:hAnsi="GHEA Grapalat" w:cs="Sylfaen"/>
          <w:sz w:val="20"/>
          <w:szCs w:val="20"/>
          <w:lang w:val="pt-BR"/>
        </w:rPr>
        <w:t>կետով</w:t>
      </w:r>
      <w:r>
        <w:rPr>
          <w:rFonts w:ascii="GHEA Grapalat" w:hAnsi="GHEA Grapalat" w:cs="Sylfaen"/>
          <w:sz w:val="20"/>
          <w:szCs w:val="20"/>
          <w:lang w:val="es-ES"/>
        </w:rPr>
        <w:t xml:space="preserve"> </w:t>
      </w:r>
      <w:r>
        <w:rPr>
          <w:rFonts w:ascii="GHEA Grapalat" w:hAnsi="GHEA Grapalat" w:cs="Sylfaen"/>
          <w:sz w:val="20"/>
          <w:szCs w:val="20"/>
          <w:lang w:val="pt-BR"/>
        </w:rPr>
        <w:t>նախատեսված</w:t>
      </w:r>
      <w:r>
        <w:rPr>
          <w:rFonts w:ascii="GHEA Grapalat" w:hAnsi="GHEA Grapalat" w:cs="Sylfae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p>
    <w:p w14:paraId="31A5CDEE"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3.4.7 </w:t>
      </w:r>
      <w:r>
        <w:rPr>
          <w:rFonts w:ascii="GHEA Grapalat" w:hAnsi="GHEA Grapalat"/>
          <w:sz w:val="20"/>
          <w:szCs w:val="20"/>
          <w:lang w:val="es-ES"/>
        </w:rPr>
        <w:tab/>
      </w:r>
      <w:r>
        <w:rPr>
          <w:rFonts w:ascii="GHEA Grapalat" w:hAnsi="GHEA Grapalat" w:cs="Sylfaen"/>
          <w:sz w:val="20"/>
          <w:szCs w:val="20"/>
          <w:lang w:val="pt-BR"/>
        </w:rPr>
        <w:t>Շինարարության</w:t>
      </w:r>
      <w:r>
        <w:rPr>
          <w:rFonts w:ascii="GHEA Grapalat" w:hAnsi="GHEA Grapalat" w:cs="Times Armenian"/>
          <w:sz w:val="20"/>
          <w:szCs w:val="20"/>
          <w:lang w:val="es-ES"/>
        </w:rPr>
        <w:t xml:space="preserve"> </w:t>
      </w:r>
      <w:r>
        <w:rPr>
          <w:rFonts w:ascii="GHEA Grapalat" w:hAnsi="GHEA Grapalat" w:cs="Sylfaen"/>
          <w:sz w:val="20"/>
          <w:szCs w:val="20"/>
          <w:lang w:val="pt-BR"/>
        </w:rPr>
        <w:t>օբյեկտի</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կոնսերվացման</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անհրաժեշտության</w:t>
      </w:r>
      <w:r>
        <w:rPr>
          <w:rFonts w:ascii="GHEA Grapalat" w:hAnsi="GHEA Grapalat" w:cs="Times Armenian"/>
          <w:sz w:val="20"/>
          <w:szCs w:val="20"/>
          <w:lang w:val="es-ES"/>
        </w:rPr>
        <w:t xml:space="preserve"> </w:t>
      </w:r>
      <w:r>
        <w:rPr>
          <w:rFonts w:ascii="GHEA Grapalat" w:hAnsi="GHEA Grapalat" w:cs="Sylfaen"/>
          <w:sz w:val="20"/>
          <w:szCs w:val="20"/>
          <w:lang w:val="pt-BR"/>
        </w:rPr>
        <w:t>ծագման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միջոցներով</w:t>
      </w:r>
      <w:r>
        <w:rPr>
          <w:rFonts w:ascii="GHEA Grapalat" w:hAnsi="GHEA Grapalat" w:cs="Times Armenian"/>
          <w:sz w:val="20"/>
          <w:szCs w:val="20"/>
          <w:lang w:val="es-ES"/>
        </w:rPr>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շինարարությունը</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կոնսերվացնելու</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անհրաժեշտությունից</w:t>
      </w:r>
      <w:r>
        <w:rPr>
          <w:rFonts w:ascii="GHEA Grapalat" w:hAnsi="GHEA Grapalat" w:cs="Times Armenian"/>
          <w:sz w:val="20"/>
          <w:szCs w:val="20"/>
          <w:lang w:val="es-ES"/>
        </w:rPr>
        <w:t xml:space="preserve"> </w:t>
      </w:r>
      <w:r>
        <w:rPr>
          <w:rFonts w:ascii="GHEA Grapalat" w:hAnsi="GHEA Grapalat" w:cs="Sylfaen"/>
          <w:sz w:val="20"/>
          <w:szCs w:val="20"/>
          <w:lang w:val="pt-BR"/>
        </w:rPr>
        <w:t>բխող</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ծախսերը</w:t>
      </w:r>
      <w:r>
        <w:rPr>
          <w:rFonts w:ascii="GHEA Grapalat" w:hAnsi="GHEA Grapalat" w:cs="Tahoma"/>
          <w:sz w:val="20"/>
          <w:szCs w:val="20"/>
          <w:lang w:val="es-ES"/>
        </w:rPr>
        <w:t>։</w:t>
      </w:r>
    </w:p>
    <w:p w14:paraId="40D9E938" w14:textId="77777777" w:rsidR="004E191A" w:rsidRDefault="004E191A" w:rsidP="004E191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3.4.8 </w:t>
      </w:r>
      <w:r>
        <w:rPr>
          <w:rFonts w:ascii="GHEA Grapalat" w:hAnsi="GHEA Grapalat" w:cs="Sylfaen"/>
          <w:sz w:val="20"/>
          <w:szCs w:val="20"/>
          <w:lang w:val="hy-AM"/>
        </w:rPr>
        <w:t>Եթե</w:t>
      </w:r>
      <w:r>
        <w:rPr>
          <w:rFonts w:ascii="GHEA Grapalat" w:hAnsi="GHEA Grapalat" w:cs="Arial"/>
          <w:sz w:val="20"/>
          <w:szCs w:val="20"/>
          <w:lang w:val="hy-AM"/>
        </w:rPr>
        <w:t xml:space="preserve"> </w:t>
      </w:r>
      <w:r>
        <w:rPr>
          <w:rFonts w:ascii="GHEA Grapalat" w:hAnsi="GHEA Grapalat" w:cs="Sylfaen"/>
          <w:sz w:val="20"/>
          <w:szCs w:val="20"/>
          <w:lang w:val="hy-AM"/>
        </w:rPr>
        <w:t>շինարարական</w:t>
      </w:r>
      <w:r>
        <w:rPr>
          <w:rFonts w:ascii="GHEA Grapalat" w:hAnsi="GHEA Grapalat" w:cs="Arial"/>
          <w:sz w:val="20"/>
          <w:szCs w:val="20"/>
          <w:lang w:val="hy-AM"/>
        </w:rPr>
        <w:t xml:space="preserve"> </w:t>
      </w:r>
      <w:r>
        <w:rPr>
          <w:rFonts w:ascii="GHEA Grapalat" w:hAnsi="GHEA Grapalat" w:cs="Sylfaen"/>
          <w:sz w:val="20"/>
          <w:szCs w:val="20"/>
          <w:lang w:val="hy-AM"/>
        </w:rPr>
        <w:t>ծրագրերի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արդյունքի</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բաղադրիչի</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ժամկետի</w:t>
      </w:r>
      <w:r>
        <w:rPr>
          <w:rFonts w:ascii="GHEA Grapalat" w:hAnsi="GHEA Grapalat" w:cs="Arial"/>
          <w:sz w:val="20"/>
          <w:szCs w:val="20"/>
          <w:lang w:val="hy-AM"/>
        </w:rPr>
        <w:t xml:space="preserve"> </w:t>
      </w:r>
      <w:r>
        <w:rPr>
          <w:rFonts w:ascii="GHEA Grapalat" w:hAnsi="GHEA Grapalat" w:cs="Sylfaen"/>
          <w:sz w:val="20"/>
          <w:szCs w:val="20"/>
          <w:lang w:val="hy-AM"/>
        </w:rPr>
        <w:t>ընթացքում</w:t>
      </w:r>
      <w:r>
        <w:rPr>
          <w:rFonts w:ascii="GHEA Grapalat" w:hAnsi="GHEA Grapalat" w:cs="Arial"/>
          <w:sz w:val="20"/>
          <w:szCs w:val="20"/>
          <w:lang w:val="hy-AM"/>
        </w:rPr>
        <w:t xml:space="preserve"> </w:t>
      </w:r>
      <w:r>
        <w:rPr>
          <w:rFonts w:ascii="GHEA Grapalat" w:hAnsi="GHEA Grapalat" w:cs="Sylfaen"/>
          <w:sz w:val="20"/>
          <w:szCs w:val="20"/>
          <w:lang w:val="hy-AM"/>
        </w:rPr>
        <w:t>ի</w:t>
      </w:r>
      <w:r>
        <w:rPr>
          <w:rFonts w:ascii="GHEA Grapalat" w:hAnsi="GHEA Grapalat" w:cs="Arial"/>
          <w:sz w:val="20"/>
          <w:szCs w:val="20"/>
          <w:lang w:val="hy-AM"/>
        </w:rPr>
        <w:t xml:space="preserve"> </w:t>
      </w:r>
      <w:r>
        <w:rPr>
          <w:rFonts w:ascii="GHEA Grapalat" w:hAnsi="GHEA Grapalat" w:cs="Sylfaen"/>
          <w:sz w:val="20"/>
          <w:szCs w:val="20"/>
          <w:lang w:val="hy-AM"/>
        </w:rPr>
        <w:t>հայտ</w:t>
      </w:r>
      <w:r>
        <w:rPr>
          <w:rFonts w:ascii="GHEA Grapalat" w:hAnsi="GHEA Grapalat" w:cs="Arial"/>
          <w:sz w:val="20"/>
          <w:szCs w:val="20"/>
          <w:lang w:val="hy-AM"/>
        </w:rPr>
        <w:t xml:space="preserve"> </w:t>
      </w:r>
      <w:r>
        <w:rPr>
          <w:rFonts w:ascii="GHEA Grapalat" w:hAnsi="GHEA Grapalat" w:cs="Sylfaen"/>
          <w:sz w:val="20"/>
          <w:szCs w:val="20"/>
          <w:lang w:val="hy-AM"/>
        </w:rPr>
        <w:t>են</w:t>
      </w:r>
      <w:r>
        <w:rPr>
          <w:rFonts w:ascii="GHEA Grapalat" w:hAnsi="GHEA Grapalat" w:cs="Arial"/>
          <w:sz w:val="20"/>
          <w:szCs w:val="20"/>
          <w:lang w:val="hy-AM"/>
        </w:rPr>
        <w:t xml:space="preserve"> </w:t>
      </w:r>
      <w:proofErr w:type="spellStart"/>
      <w:r>
        <w:rPr>
          <w:rFonts w:ascii="GHEA Grapalat" w:hAnsi="GHEA Grapalat" w:cs="Arial"/>
          <w:sz w:val="20"/>
          <w:szCs w:val="20"/>
        </w:rPr>
        <w:t>եկել</w:t>
      </w:r>
      <w:proofErr w:type="spellEnd"/>
      <w:r>
        <w:rPr>
          <w:rFonts w:ascii="GHEA Grapalat" w:hAnsi="GHEA Grapalat"/>
          <w:sz w:val="20"/>
          <w:szCs w:val="20"/>
          <w:lang w:val="hy-AM"/>
        </w:rPr>
        <w:t xml:space="preserve"> </w:t>
      </w:r>
      <w:proofErr w:type="spellStart"/>
      <w:r>
        <w:rPr>
          <w:rFonts w:ascii="GHEA Grapalat" w:hAnsi="GHEA Grapalat"/>
          <w:sz w:val="20"/>
          <w:szCs w:val="20"/>
        </w:rPr>
        <w:t>կատարված</w:t>
      </w:r>
      <w:proofErr w:type="spellEnd"/>
      <w:r>
        <w:rPr>
          <w:rFonts w:ascii="GHEA Grapalat" w:hAnsi="GHEA Grapalat"/>
          <w:sz w:val="20"/>
          <w:szCs w:val="20"/>
          <w:lang w:val="es-ES"/>
        </w:rPr>
        <w:t xml:space="preserve"> </w:t>
      </w:r>
      <w:proofErr w:type="spellStart"/>
      <w:r>
        <w:rPr>
          <w:rFonts w:ascii="GHEA Grapalat" w:hAnsi="GHEA Grapalat"/>
          <w:sz w:val="20"/>
          <w:szCs w:val="20"/>
        </w:rPr>
        <w:t>աշխատանքի</w:t>
      </w:r>
      <w:proofErr w:type="spellEnd"/>
      <w:r>
        <w:rPr>
          <w:rFonts w:ascii="GHEA Grapalat" w:hAnsi="GHEA Grapalat"/>
          <w:sz w:val="20"/>
          <w:szCs w:val="20"/>
          <w:lang w:val="es-ES"/>
        </w:rPr>
        <w:t xml:space="preserve"> </w:t>
      </w:r>
      <w:r>
        <w:rPr>
          <w:rFonts w:ascii="GHEA Grapalat" w:hAnsi="GHEA Grapalat" w:cs="Sylfaen"/>
          <w:sz w:val="20"/>
          <w:szCs w:val="20"/>
          <w:lang w:val="hy-AM"/>
        </w:rPr>
        <w:t>թերություններ</w:t>
      </w:r>
      <w:r>
        <w:rPr>
          <w:rFonts w:ascii="GHEA Grapalat" w:hAnsi="GHEA Grapalat" w:cs="Arial"/>
          <w:sz w:val="20"/>
          <w:szCs w:val="20"/>
          <w:lang w:val="hy-AM"/>
        </w:rPr>
        <w:t xml:space="preserve">, </w:t>
      </w:r>
      <w:r>
        <w:rPr>
          <w:rFonts w:ascii="GHEA Grapalat" w:hAnsi="GHEA Grapalat" w:cs="Sylfaen"/>
          <w:sz w:val="20"/>
          <w:szCs w:val="20"/>
          <w:lang w:val="hy-AM"/>
        </w:rPr>
        <w:t>ապա</w:t>
      </w:r>
      <w:r>
        <w:rPr>
          <w:rFonts w:ascii="GHEA Grapalat" w:hAnsi="GHEA Grapalat" w:cs="Arial"/>
          <w:sz w:val="20"/>
          <w:szCs w:val="20"/>
          <w:lang w:val="hy-AM"/>
        </w:rPr>
        <w:t xml:space="preserve"> </w:t>
      </w:r>
      <w:r>
        <w:rPr>
          <w:rFonts w:ascii="GHEA Grapalat" w:hAnsi="GHEA Grapalat" w:cs="Sylfaen"/>
          <w:sz w:val="20"/>
          <w:szCs w:val="20"/>
        </w:rPr>
        <w:t>Կ</w:t>
      </w:r>
      <w:r>
        <w:rPr>
          <w:rFonts w:ascii="GHEA Grapalat" w:hAnsi="GHEA Grapalat" w:cs="Sylfaen"/>
          <w:sz w:val="20"/>
          <w:szCs w:val="20"/>
          <w:lang w:val="hy-AM"/>
        </w:rPr>
        <w:t>ապալառուն</w:t>
      </w:r>
      <w:r>
        <w:rPr>
          <w:rFonts w:ascii="GHEA Grapalat" w:hAnsi="GHEA Grapalat" w:cs="Arial"/>
          <w:sz w:val="20"/>
          <w:szCs w:val="20"/>
          <w:lang w:val="hy-AM"/>
        </w:rPr>
        <w:t xml:space="preserve"> </w:t>
      </w:r>
      <w:r>
        <w:rPr>
          <w:rFonts w:ascii="GHEA Grapalat" w:hAnsi="GHEA Grapalat" w:cs="Sylfaen"/>
          <w:sz w:val="20"/>
          <w:szCs w:val="20"/>
          <w:lang w:val="hy-AM"/>
        </w:rPr>
        <w:t>պարտավոր</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իր</w:t>
      </w:r>
      <w:r>
        <w:rPr>
          <w:rFonts w:ascii="GHEA Grapalat" w:hAnsi="GHEA Grapalat" w:cs="Arial"/>
          <w:sz w:val="20"/>
          <w:szCs w:val="20"/>
          <w:lang w:val="hy-AM"/>
        </w:rPr>
        <w:t xml:space="preserve"> միջոցների </w:t>
      </w:r>
      <w:r>
        <w:rPr>
          <w:rFonts w:ascii="GHEA Grapalat" w:hAnsi="GHEA Grapalat" w:cs="Sylfaen"/>
          <w:sz w:val="20"/>
          <w:szCs w:val="20"/>
          <w:lang w:val="hy-AM"/>
        </w:rPr>
        <w:t>հաշվին</w:t>
      </w:r>
      <w:r>
        <w:rPr>
          <w:rFonts w:ascii="GHEA Grapalat" w:hAnsi="GHEA Grapalat" w:cs="Arial"/>
          <w:sz w:val="20"/>
          <w:szCs w:val="20"/>
          <w:lang w:val="hy-AM"/>
        </w:rPr>
        <w:t xml:space="preserve">, </w:t>
      </w:r>
      <w:r>
        <w:rPr>
          <w:rFonts w:ascii="GHEA Grapalat" w:hAnsi="GHEA Grapalat" w:cs="Sylfaen"/>
          <w:sz w:val="20"/>
          <w:szCs w:val="20"/>
        </w:rPr>
        <w:t>Պ</w:t>
      </w:r>
      <w:r>
        <w:rPr>
          <w:rFonts w:ascii="GHEA Grapalat" w:hAnsi="GHEA Grapalat" w:cs="Sylfaen"/>
          <w:sz w:val="20"/>
          <w:szCs w:val="20"/>
          <w:lang w:val="hy-AM"/>
        </w:rPr>
        <w:t>ատվիրատուի</w:t>
      </w:r>
      <w:r>
        <w:rPr>
          <w:rFonts w:ascii="GHEA Grapalat" w:hAnsi="GHEA Grapalat" w:cs="Arial"/>
          <w:sz w:val="20"/>
          <w:szCs w:val="20"/>
          <w:lang w:val="hy-AM"/>
        </w:rPr>
        <w:t xml:space="preserve"> </w:t>
      </w:r>
      <w:r>
        <w:rPr>
          <w:rFonts w:ascii="GHEA Grapalat" w:hAnsi="GHEA Grapalat" w:cs="Sylfaen"/>
          <w:sz w:val="20"/>
          <w:szCs w:val="20"/>
          <w:lang w:val="hy-AM"/>
        </w:rPr>
        <w:t>կողմից</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ողջամիտ</w:t>
      </w:r>
      <w:r>
        <w:rPr>
          <w:rFonts w:ascii="GHEA Grapalat" w:hAnsi="GHEA Grapalat" w:cs="Arial"/>
          <w:sz w:val="20"/>
          <w:szCs w:val="20"/>
          <w:lang w:val="hy-AM"/>
        </w:rPr>
        <w:t xml:space="preserve"> </w:t>
      </w:r>
      <w:r>
        <w:rPr>
          <w:rFonts w:ascii="GHEA Grapalat" w:hAnsi="GHEA Grapalat" w:cs="Sylfaen"/>
          <w:sz w:val="20"/>
          <w:szCs w:val="20"/>
          <w:lang w:val="hy-AM"/>
        </w:rPr>
        <w:t>ժամկետում</w:t>
      </w:r>
      <w:r>
        <w:rPr>
          <w:rFonts w:ascii="GHEA Grapalat" w:hAnsi="GHEA Grapalat" w:cs="Arial"/>
          <w:sz w:val="20"/>
          <w:szCs w:val="20"/>
          <w:lang w:val="hy-AM"/>
        </w:rPr>
        <w:t xml:space="preserve"> </w:t>
      </w:r>
      <w:r>
        <w:rPr>
          <w:rFonts w:ascii="GHEA Grapalat" w:hAnsi="GHEA Grapalat" w:cs="Sylfaen"/>
          <w:sz w:val="20"/>
          <w:szCs w:val="20"/>
          <w:lang w:val="hy-AM"/>
        </w:rPr>
        <w:t>վերացնել</w:t>
      </w:r>
      <w:r>
        <w:rPr>
          <w:rFonts w:ascii="GHEA Grapalat" w:hAnsi="GHEA Grapalat" w:cs="Arial"/>
          <w:sz w:val="20"/>
          <w:szCs w:val="20"/>
          <w:lang w:val="hy-AM"/>
        </w:rPr>
        <w:t xml:space="preserve"> </w:t>
      </w:r>
      <w:r>
        <w:rPr>
          <w:rFonts w:ascii="GHEA Grapalat" w:hAnsi="GHEA Grapalat" w:cs="Sylfaen"/>
          <w:sz w:val="20"/>
          <w:szCs w:val="20"/>
          <w:lang w:val="hy-AM"/>
        </w:rPr>
        <w:t>թերությունները</w:t>
      </w:r>
      <w:r>
        <w:rPr>
          <w:rFonts w:ascii="GHEA Grapalat" w:hAnsi="GHEA Grapalat" w:cs="Tahoma"/>
          <w:sz w:val="20"/>
          <w:szCs w:val="20"/>
          <w:lang w:val="hy-AM"/>
        </w:rPr>
        <w:t>։</w:t>
      </w:r>
      <w:r>
        <w:rPr>
          <w:rFonts w:ascii="GHEA Grapalat" w:hAnsi="GHEA Grapalat"/>
          <w:sz w:val="20"/>
          <w:szCs w:val="20"/>
          <w:lang w:val="hy-AM"/>
        </w:rPr>
        <w:t xml:space="preserve"> </w:t>
      </w:r>
    </w:p>
    <w:p w14:paraId="02D4E74F" w14:textId="1CC5215F"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es-ES"/>
        </w:rPr>
        <w:t>3.4.9 Պ</w:t>
      </w:r>
      <w:r>
        <w:rPr>
          <w:rFonts w:ascii="GHEA Grapalat" w:hAnsi="GHEA Grapalat" w:cs="Sylfaen"/>
          <w:sz w:val="20"/>
          <w:szCs w:val="20"/>
          <w:lang w:val="hy-AM"/>
        </w:rPr>
        <w:t>այմանագրով</w:t>
      </w:r>
      <w:r>
        <w:rPr>
          <w:rFonts w:ascii="GHEA Grapalat" w:hAnsi="GHEA Grapalat" w:cs="Times Armenian"/>
          <w:sz w:val="20"/>
          <w:szCs w:val="20"/>
          <w:lang w:val="es-ES"/>
        </w:rPr>
        <w:t xml:space="preserve"> </w:t>
      </w:r>
      <w:r>
        <w:rPr>
          <w:rFonts w:ascii="GHEA Grapalat" w:hAnsi="GHEA Grapalat" w:cs="Sylfaen"/>
          <w:sz w:val="20"/>
          <w:szCs w:val="20"/>
          <w:lang w:val="hy-AM"/>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hy-AM"/>
        </w:rPr>
        <w:t>ժամկետ</w:t>
      </w:r>
      <w:r>
        <w:rPr>
          <w:rFonts w:ascii="GHEA Grapalat" w:hAnsi="GHEA Grapalat" w:cs="Times Armenian"/>
          <w:sz w:val="20"/>
          <w:szCs w:val="20"/>
          <w:lang w:val="es-ES"/>
        </w:rPr>
        <w:t xml:space="preserve"> </w:t>
      </w:r>
      <w:r>
        <w:rPr>
          <w:rFonts w:ascii="GHEA Grapalat" w:hAnsi="GHEA Grapalat" w:cs="Sylfaen"/>
          <w:sz w:val="20"/>
          <w:szCs w:val="20"/>
          <w:lang w:val="hy-AM"/>
        </w:rPr>
        <w:t>է</w:t>
      </w:r>
      <w:r>
        <w:rPr>
          <w:rFonts w:ascii="GHEA Grapalat" w:hAnsi="GHEA Grapalat" w:cs="Times Armenian"/>
          <w:sz w:val="20"/>
          <w:szCs w:val="20"/>
          <w:lang w:val="es-ES"/>
        </w:rPr>
        <w:t xml:space="preserve"> </w:t>
      </w:r>
      <w:r>
        <w:rPr>
          <w:rFonts w:ascii="GHEA Grapalat" w:hAnsi="GHEA Grapalat" w:cs="Sylfaen"/>
          <w:sz w:val="20"/>
          <w:szCs w:val="20"/>
          <w:lang w:val="hy-AM"/>
        </w:rPr>
        <w:t>սահմանվում</w:t>
      </w:r>
      <w:r>
        <w:rPr>
          <w:rFonts w:ascii="GHEA Grapalat" w:hAnsi="GHEA Grapalat" w:cs="Times Armenian"/>
          <w:sz w:val="20"/>
          <w:szCs w:val="20"/>
          <w:lang w:val="es-ES"/>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hy-AM"/>
        </w:rPr>
        <w:t>կողմից</w:t>
      </w:r>
      <w:r>
        <w:rPr>
          <w:rFonts w:ascii="GHEA Grapalat" w:hAnsi="GHEA Grapalat" w:cs="Times Armenian"/>
          <w:sz w:val="20"/>
          <w:szCs w:val="20"/>
          <w:lang w:val="es-ES"/>
        </w:rPr>
        <w:t xml:space="preserve"> </w:t>
      </w:r>
      <w:r>
        <w:rPr>
          <w:rFonts w:ascii="GHEA Grapalat" w:hAnsi="GHEA Grapalat" w:cs="Sylfaen"/>
          <w:sz w:val="20"/>
          <w:szCs w:val="20"/>
          <w:lang w:val="hy-AM"/>
        </w:rPr>
        <w:t>ողջ</w:t>
      </w:r>
      <w:r>
        <w:rPr>
          <w:rFonts w:ascii="GHEA Grapalat" w:hAnsi="GHEA Grapalat" w:cs="Times Armenian"/>
          <w:sz w:val="20"/>
          <w:szCs w:val="20"/>
          <w:lang w:val="es-ES"/>
        </w:rPr>
        <w:t xml:space="preserve"> </w:t>
      </w:r>
      <w:r>
        <w:rPr>
          <w:rFonts w:ascii="GHEA Grapalat" w:hAnsi="GHEA Grapalat" w:cs="Sylfaen"/>
          <w:sz w:val="20"/>
          <w:szCs w:val="20"/>
          <w:lang w:val="hy-AM"/>
        </w:rPr>
        <w:t>ծավալով</w:t>
      </w:r>
      <w:r>
        <w:rPr>
          <w:rFonts w:ascii="GHEA Grapalat" w:hAnsi="GHEA Grapalat" w:cs="Times Armenian"/>
          <w:sz w:val="20"/>
          <w:szCs w:val="20"/>
          <w:lang w:val="es-ES"/>
        </w:rPr>
        <w:t xml:space="preserve"> Ա</w:t>
      </w:r>
      <w:r>
        <w:rPr>
          <w:rFonts w:ascii="GHEA Grapalat" w:hAnsi="GHEA Grapalat" w:cs="Sylfaen"/>
          <w:sz w:val="20"/>
          <w:szCs w:val="20"/>
          <w:lang w:val="hy-AM"/>
        </w:rPr>
        <w:t>շխատանքն</w:t>
      </w:r>
      <w:r>
        <w:rPr>
          <w:rFonts w:ascii="GHEA Grapalat" w:hAnsi="GHEA Grapalat" w:cs="Times Armenian"/>
          <w:sz w:val="20"/>
          <w:szCs w:val="20"/>
          <w:lang w:val="es-ES"/>
        </w:rPr>
        <w:t xml:space="preserve"> </w:t>
      </w:r>
      <w:r>
        <w:rPr>
          <w:rFonts w:ascii="GHEA Grapalat" w:hAnsi="GHEA Grapalat" w:cs="Sylfaen"/>
          <w:sz w:val="20"/>
          <w:szCs w:val="20"/>
          <w:lang w:val="hy-AM"/>
        </w:rPr>
        <w:t>ընդունվելու</w:t>
      </w:r>
      <w:r>
        <w:rPr>
          <w:rFonts w:ascii="GHEA Grapalat" w:hAnsi="GHEA Grapalat" w:cs="Times Armenian"/>
          <w:sz w:val="20"/>
          <w:szCs w:val="20"/>
          <w:lang w:val="es-ES"/>
        </w:rPr>
        <w:t xml:space="preserve"> </w:t>
      </w:r>
      <w:r>
        <w:rPr>
          <w:rFonts w:ascii="GHEA Grapalat" w:hAnsi="GHEA Grapalat" w:cs="Sylfaen"/>
          <w:sz w:val="20"/>
          <w:szCs w:val="20"/>
          <w:lang w:val="hy-AM"/>
        </w:rPr>
        <w:t>օրվան</w:t>
      </w:r>
      <w:r>
        <w:rPr>
          <w:rFonts w:ascii="GHEA Grapalat" w:hAnsi="GHEA Grapalat" w:cs="Times Armenian"/>
          <w:sz w:val="20"/>
          <w:szCs w:val="20"/>
          <w:lang w:val="es-ES"/>
        </w:rPr>
        <w:t xml:space="preserve"> </w:t>
      </w:r>
      <w:r>
        <w:rPr>
          <w:rFonts w:ascii="GHEA Grapalat" w:hAnsi="GHEA Grapalat" w:cs="Sylfaen"/>
          <w:sz w:val="20"/>
          <w:szCs w:val="20"/>
          <w:lang w:val="hy-AM"/>
        </w:rPr>
        <w:t>հաջորդող</w:t>
      </w:r>
      <w:r>
        <w:rPr>
          <w:rFonts w:ascii="GHEA Grapalat" w:hAnsi="GHEA Grapalat" w:cs="Times Armenian"/>
          <w:sz w:val="20"/>
          <w:szCs w:val="20"/>
          <w:lang w:val="es-ES"/>
        </w:rPr>
        <w:t xml:space="preserve"> </w:t>
      </w:r>
      <w:r>
        <w:rPr>
          <w:rFonts w:ascii="GHEA Grapalat" w:hAnsi="GHEA Grapalat" w:cs="Sylfaen"/>
          <w:sz w:val="20"/>
          <w:szCs w:val="20"/>
          <w:lang w:val="hy-AM"/>
        </w:rPr>
        <w:t>օրվանից</w:t>
      </w:r>
      <w:r>
        <w:rPr>
          <w:rFonts w:ascii="GHEA Grapalat" w:hAnsi="GHEA Grapalat" w:cs="Times Armenian"/>
          <w:sz w:val="20"/>
          <w:szCs w:val="20"/>
          <w:lang w:val="es-ES"/>
        </w:rPr>
        <w:t xml:space="preserve"> </w:t>
      </w:r>
      <w:r>
        <w:rPr>
          <w:rFonts w:ascii="GHEA Grapalat" w:hAnsi="GHEA Grapalat" w:cs="Sylfaen"/>
          <w:sz w:val="20"/>
          <w:szCs w:val="20"/>
          <w:lang w:val="hy-AM"/>
        </w:rPr>
        <w:t>հաշված</w:t>
      </w:r>
      <w:r>
        <w:rPr>
          <w:rFonts w:ascii="GHEA Grapalat" w:hAnsi="GHEA Grapalat" w:cs="Sylfaen"/>
          <w:sz w:val="20"/>
          <w:szCs w:val="20"/>
          <w:lang w:val="es-ES"/>
        </w:rPr>
        <w:t xml:space="preserve"> </w:t>
      </w:r>
      <w:r>
        <w:rPr>
          <w:rFonts w:ascii="GHEA Grapalat" w:hAnsi="GHEA Grapalat" w:cs="Sylfaen"/>
          <w:sz w:val="20"/>
          <w:szCs w:val="20"/>
          <w:lang w:val="hy-AM"/>
        </w:rPr>
        <w:t xml:space="preserve">առնվազն </w:t>
      </w:r>
      <w:r w:rsidR="008C6DE1">
        <w:rPr>
          <w:rFonts w:ascii="GHEA Grapalat" w:hAnsi="GHEA Grapalat" w:cs="Sylfaen"/>
          <w:sz w:val="20"/>
          <w:szCs w:val="20"/>
          <w:lang w:val="hy-AM"/>
        </w:rPr>
        <w:t>36</w:t>
      </w:r>
      <w:r w:rsidR="00AD4B27" w:rsidRPr="00AD4B27">
        <w:rPr>
          <w:rFonts w:ascii="GHEA Grapalat" w:hAnsi="GHEA Grapalat" w:cs="Sylfaen"/>
          <w:b/>
          <w:bCs/>
          <w:sz w:val="20"/>
          <w:szCs w:val="20"/>
          <w:lang w:val="es-ES"/>
        </w:rPr>
        <w:t>5</w:t>
      </w:r>
      <w:r>
        <w:rPr>
          <w:rFonts w:ascii="GHEA Grapalat" w:hAnsi="GHEA Grapalat" w:cs="Sylfaen"/>
          <w:sz w:val="20"/>
          <w:szCs w:val="20"/>
          <w:lang w:val="hy-AM"/>
        </w:rPr>
        <w:t xml:space="preserve"> օրացուցային օր։ Եթե երաշխիքային ժամկետի ընթացքում ի հայտ են եկել </w:t>
      </w:r>
      <w:r>
        <w:rPr>
          <w:rFonts w:ascii="GHEA Grapalat" w:hAnsi="GHEA Grapalat"/>
          <w:sz w:val="20"/>
          <w:szCs w:val="20"/>
          <w:lang w:val="hy-AM"/>
        </w:rPr>
        <w:t xml:space="preserve">կատարված Աշխատանքի </w:t>
      </w:r>
      <w:r>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Pr>
          <w:rStyle w:val="FootnoteReference"/>
          <w:rFonts w:ascii="GHEA Grapalat" w:hAnsi="GHEA Grapalat" w:cs="Sylfaen"/>
          <w:sz w:val="20"/>
          <w:szCs w:val="20"/>
          <w:lang w:val="hy-AM"/>
        </w:rPr>
        <w:footnoteReference w:id="15"/>
      </w:r>
    </w:p>
    <w:p w14:paraId="3CBA6CA2" w14:textId="77777777" w:rsidR="004E191A" w:rsidRDefault="004E191A" w:rsidP="004E191A">
      <w:pPr>
        <w:tabs>
          <w:tab w:val="left" w:pos="1276"/>
        </w:tabs>
        <w:ind w:firstLine="720"/>
        <w:jc w:val="both"/>
        <w:rPr>
          <w:rFonts w:ascii="GHEA Grapalat" w:hAnsi="GHEA Grapalat" w:cs="Times Armenian"/>
          <w:sz w:val="20"/>
          <w:szCs w:val="20"/>
          <w:lang w:val="es-ES"/>
        </w:rPr>
      </w:pPr>
      <w:r>
        <w:rPr>
          <w:rFonts w:ascii="GHEA Grapalat" w:hAnsi="GHEA Grapalat" w:cs="Times Armenian"/>
          <w:sz w:val="20"/>
          <w:szCs w:val="20"/>
          <w:lang w:val="es-ES"/>
        </w:rPr>
        <w:t xml:space="preserve">3.4.10 </w:t>
      </w:r>
      <w:r>
        <w:rPr>
          <w:rFonts w:ascii="GHEA Grapalat" w:hAnsi="GHEA Grapalat" w:cs="Sylfaen"/>
          <w:sz w:val="20"/>
          <w:szCs w:val="20"/>
          <w:lang w:val="hy-AM"/>
        </w:rPr>
        <w:t>Կապալի</w:t>
      </w:r>
      <w:r>
        <w:rPr>
          <w:rFonts w:ascii="GHEA Grapalat" w:hAnsi="GHEA Grapalat" w:cs="Arial"/>
          <w:sz w:val="20"/>
          <w:szCs w:val="20"/>
          <w:lang w:val="hy-AM"/>
        </w:rPr>
        <w:t xml:space="preserve"> </w:t>
      </w:r>
      <w:r>
        <w:rPr>
          <w:rFonts w:ascii="GHEA Grapalat" w:hAnsi="GHEA Grapalat" w:cs="Sylfaen"/>
          <w:sz w:val="20"/>
          <w:szCs w:val="20"/>
          <w:lang w:val="hy-AM"/>
        </w:rPr>
        <w:t>օբյեկտի</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մասերի</w:t>
      </w:r>
      <w:r>
        <w:rPr>
          <w:rFonts w:ascii="GHEA Grapalat" w:hAnsi="GHEA Grapalat" w:cs="Arial"/>
          <w:sz w:val="20"/>
          <w:szCs w:val="20"/>
          <w:lang w:val="hy-AM"/>
        </w:rPr>
        <w:t xml:space="preserve"> (</w:t>
      </w:r>
      <w:r>
        <w:rPr>
          <w:rFonts w:ascii="GHEA Grapalat" w:hAnsi="GHEA Grapalat" w:cs="Sylfaen"/>
          <w:sz w:val="20"/>
          <w:szCs w:val="20"/>
          <w:lang w:val="hy-AM"/>
        </w:rPr>
        <w:t>կոնստրուկցիաներ</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այլն</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օգտագործվելիք </w:t>
      </w:r>
      <w:r>
        <w:rPr>
          <w:rFonts w:ascii="GHEA Grapalat" w:hAnsi="GHEA Grapalat" w:cs="Arial"/>
          <w:sz w:val="20"/>
          <w:szCs w:val="20"/>
          <w:lang w:val="hy-AM"/>
        </w:rPr>
        <w:t xml:space="preserve"> </w:t>
      </w:r>
      <w:r>
        <w:rPr>
          <w:rFonts w:ascii="GHEA Grapalat" w:hAnsi="GHEA Grapalat" w:cs="Sylfaen"/>
          <w:sz w:val="20"/>
          <w:szCs w:val="20"/>
          <w:lang w:val="hy-AM"/>
        </w:rPr>
        <w:t>նյութերի</w:t>
      </w:r>
      <w:r>
        <w:rPr>
          <w:rFonts w:ascii="GHEA Grapalat" w:hAnsi="GHEA Grapalat" w:cs="Arial"/>
          <w:sz w:val="20"/>
          <w:szCs w:val="20"/>
          <w:lang w:val="hy-AM"/>
        </w:rPr>
        <w:t xml:space="preserve"> և (կամ) սարքերի ու սարքավորումների տեխնիկական բնութագրերին և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ժամկետներին</w:t>
      </w:r>
      <w:r>
        <w:rPr>
          <w:rFonts w:ascii="GHEA Grapalat" w:hAnsi="GHEA Grapalat" w:cs="Arial"/>
          <w:sz w:val="20"/>
          <w:szCs w:val="20"/>
          <w:lang w:val="hy-AM"/>
        </w:rPr>
        <w:t xml:space="preserve"> </w:t>
      </w:r>
      <w:r>
        <w:rPr>
          <w:rFonts w:ascii="GHEA Grapalat" w:hAnsi="GHEA Grapalat" w:cs="Sylfaen"/>
          <w:sz w:val="20"/>
          <w:szCs w:val="20"/>
          <w:lang w:val="hy-AM"/>
        </w:rPr>
        <w:t>ներկայացվող</w:t>
      </w:r>
      <w:r>
        <w:rPr>
          <w:rFonts w:ascii="GHEA Grapalat" w:hAnsi="GHEA Grapalat" w:cs="Arial"/>
          <w:sz w:val="20"/>
          <w:szCs w:val="20"/>
          <w:lang w:val="hy-AM"/>
        </w:rPr>
        <w:t xml:space="preserve"> </w:t>
      </w:r>
      <w:r>
        <w:rPr>
          <w:rFonts w:ascii="GHEA Grapalat" w:hAnsi="GHEA Grapalat" w:cs="Sylfaen"/>
          <w:sz w:val="20"/>
          <w:szCs w:val="20"/>
          <w:lang w:val="hy-AM"/>
        </w:rPr>
        <w:t>պահանջները</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ներկայացված</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N – </w:t>
      </w:r>
      <w:r>
        <w:rPr>
          <w:rFonts w:ascii="GHEA Grapalat" w:hAnsi="GHEA Grapalat" w:cs="Sylfaen"/>
          <w:sz w:val="20"/>
          <w:szCs w:val="20"/>
          <w:lang w:val="pt-BR"/>
        </w:rPr>
        <w:t>Հավելվածում:</w:t>
      </w:r>
      <w:r>
        <w:rPr>
          <w:rStyle w:val="FootnoteReference"/>
          <w:rFonts w:ascii="GHEA Grapalat" w:hAnsi="GHEA Grapalat" w:cs="Sylfaen"/>
          <w:sz w:val="20"/>
          <w:szCs w:val="20"/>
          <w:lang w:val="pt-BR"/>
        </w:rPr>
        <w:footnoteReference w:id="16"/>
      </w:r>
    </w:p>
    <w:p w14:paraId="56E65FC4"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cs="Times Armenian"/>
          <w:sz w:val="20"/>
          <w:szCs w:val="20"/>
          <w:lang w:val="es-ES"/>
        </w:rPr>
        <w:t xml:space="preserve">3.4.11 </w:t>
      </w:r>
      <w:proofErr w:type="spellStart"/>
      <w:r>
        <w:rPr>
          <w:rFonts w:ascii="GHEA Grapalat" w:hAnsi="GHEA Grapalat" w:cs="Times Armenian"/>
          <w:sz w:val="20"/>
          <w:szCs w:val="20"/>
          <w:lang w:val="es-ES"/>
        </w:rPr>
        <w:t>Որակավորման</w:t>
      </w:r>
      <w:proofErr w:type="spellEnd"/>
      <w:r>
        <w:rPr>
          <w:rFonts w:ascii="GHEA Grapalat" w:hAnsi="GHEA Grapalat" w:cs="Times Armenian"/>
          <w:sz w:val="20"/>
          <w:szCs w:val="20"/>
          <w:lang w:val="es-ES"/>
        </w:rPr>
        <w:t xml:space="preserve"> և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ապահովման</w:t>
      </w:r>
      <w:r>
        <w:rPr>
          <w:rFonts w:ascii="GHEA Grapalat" w:hAnsi="GHEA Grapalat" w:cs="Times Armenian"/>
          <w:sz w:val="20"/>
          <w:szCs w:val="20"/>
          <w:lang w:val="es-ES"/>
        </w:rPr>
        <w:t xml:space="preserve"> </w:t>
      </w:r>
      <w:r>
        <w:rPr>
          <w:rFonts w:ascii="GHEA Grapalat" w:hAnsi="GHEA Grapalat" w:cs="Sylfaen"/>
          <w:sz w:val="20"/>
          <w:szCs w:val="20"/>
          <w:lang w:val="pt-BR"/>
        </w:rPr>
        <w:t>գործողության</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լուծարման</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սնանկացման</w:t>
      </w:r>
      <w:r>
        <w:rPr>
          <w:rFonts w:ascii="GHEA Grapalat" w:hAnsi="GHEA Grapalat" w:cs="Times Armenian"/>
          <w:sz w:val="20"/>
          <w:szCs w:val="20"/>
          <w:lang w:val="es-ES"/>
        </w:rPr>
        <w:t xml:space="preserve"> </w:t>
      </w:r>
      <w:r>
        <w:rPr>
          <w:rFonts w:ascii="GHEA Grapalat" w:hAnsi="GHEA Grapalat" w:cs="Sylfaen"/>
          <w:sz w:val="20"/>
          <w:szCs w:val="20"/>
          <w:lang w:val="pt-BR"/>
        </w:rPr>
        <w:t>գործընթաց</w:t>
      </w:r>
      <w:r>
        <w:rPr>
          <w:rFonts w:ascii="GHEA Grapalat" w:hAnsi="GHEA Grapalat" w:cs="Times Armenian"/>
          <w:sz w:val="20"/>
          <w:szCs w:val="20"/>
          <w:lang w:val="es-ES"/>
        </w:rPr>
        <w:t xml:space="preserve"> </w:t>
      </w:r>
      <w:r>
        <w:rPr>
          <w:rFonts w:ascii="GHEA Grapalat" w:hAnsi="GHEA Grapalat" w:cs="Sylfaen"/>
          <w:sz w:val="20"/>
          <w:szCs w:val="20"/>
          <w:lang w:val="pt-BR"/>
        </w:rPr>
        <w:t>սկսելու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նախապես</w:t>
      </w:r>
      <w:r>
        <w:rPr>
          <w:rFonts w:ascii="GHEA Grapalat" w:hAnsi="GHEA Grapalat" w:cs="Times Armenian"/>
          <w:sz w:val="20"/>
          <w:szCs w:val="20"/>
          <w:lang w:val="es-ES"/>
        </w:rPr>
        <w:t xml:space="preserve"> </w:t>
      </w:r>
      <w:r>
        <w:rPr>
          <w:rFonts w:ascii="GHEA Grapalat" w:hAnsi="GHEA Grapalat" w:cs="Sylfaen"/>
          <w:sz w:val="20"/>
          <w:szCs w:val="20"/>
          <w:lang w:val="pt-BR"/>
        </w:rPr>
        <w:t>գրավոր</w:t>
      </w:r>
      <w:r>
        <w:rPr>
          <w:rFonts w:ascii="GHEA Grapalat" w:hAnsi="GHEA Grapalat" w:cs="Times Armenian"/>
          <w:sz w:val="20"/>
          <w:szCs w:val="20"/>
          <w:lang w:val="es-ES"/>
        </w:rPr>
        <w:t xml:space="preserve"> </w:t>
      </w:r>
      <w:r>
        <w:rPr>
          <w:rFonts w:ascii="GHEA Grapalat" w:hAnsi="GHEA Grapalat" w:cs="Sylfaen"/>
          <w:sz w:val="20"/>
          <w:szCs w:val="20"/>
          <w:lang w:val="pt-BR"/>
        </w:rPr>
        <w:t>տեղեկացնել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ahoma"/>
          <w:sz w:val="20"/>
          <w:szCs w:val="20"/>
          <w:lang w:val="es-ES"/>
        </w:rPr>
        <w:t>։</w:t>
      </w:r>
    </w:p>
    <w:p w14:paraId="6CEA6EA9" w14:textId="77777777" w:rsidR="004E191A" w:rsidRDefault="004E191A" w:rsidP="004E191A">
      <w:pPr>
        <w:tabs>
          <w:tab w:val="left" w:pos="1276"/>
        </w:tabs>
        <w:ind w:firstLine="720"/>
        <w:jc w:val="both"/>
        <w:rPr>
          <w:rFonts w:ascii="GHEA Grapalat" w:hAnsi="GHEA Grapalat" w:cs="Sylfaen"/>
          <w:sz w:val="16"/>
          <w:szCs w:val="16"/>
          <w:u w:val="single"/>
          <w:lang w:val="es-ES"/>
        </w:rPr>
      </w:pPr>
    </w:p>
    <w:p w14:paraId="78A427CD" w14:textId="17F98807" w:rsidR="004E191A" w:rsidRDefault="004E191A" w:rsidP="004E191A">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4. </w:t>
      </w:r>
      <w:r w:rsidR="003F06E2">
        <w:rPr>
          <w:rFonts w:ascii="GHEA Grapalat" w:hAnsi="GHEA Grapalat"/>
          <w:b/>
          <w:sz w:val="20"/>
          <w:szCs w:val="20"/>
          <w:lang w:val="hy-AM"/>
        </w:rPr>
        <w:t xml:space="preserve"> </w:t>
      </w:r>
      <w:r>
        <w:rPr>
          <w:rFonts w:ascii="GHEA Grapalat" w:hAnsi="GHEA Grapalat" w:cs="Sylfaen"/>
          <w:b/>
          <w:sz w:val="20"/>
          <w:szCs w:val="20"/>
          <w:lang w:val="pt-BR"/>
        </w:rPr>
        <w:t>ԱՇԽԱՏԱՆՔԻ</w:t>
      </w:r>
      <w:r>
        <w:rPr>
          <w:rFonts w:ascii="GHEA Grapalat" w:hAnsi="GHEA Grapalat" w:cs="Times Armenian"/>
          <w:b/>
          <w:sz w:val="20"/>
          <w:szCs w:val="20"/>
          <w:lang w:val="es-ES"/>
        </w:rPr>
        <w:t xml:space="preserve"> </w:t>
      </w:r>
      <w:r>
        <w:rPr>
          <w:rFonts w:ascii="GHEA Grapalat" w:hAnsi="GHEA Grapalat" w:cs="Sylfaen"/>
          <w:b/>
          <w:sz w:val="20"/>
          <w:szCs w:val="20"/>
          <w:lang w:val="pt-BR"/>
        </w:rPr>
        <w:t>ՀԱՆՁՆՄԱՆ</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ԸՆԴՈՒՆՄԱՆ</w:t>
      </w:r>
      <w:r>
        <w:rPr>
          <w:rFonts w:ascii="GHEA Grapalat" w:hAnsi="GHEA Grapalat" w:cs="Times Armenian"/>
          <w:b/>
          <w:sz w:val="20"/>
          <w:szCs w:val="20"/>
          <w:lang w:val="es-ES"/>
        </w:rPr>
        <w:t xml:space="preserve"> </w:t>
      </w:r>
      <w:r>
        <w:rPr>
          <w:rFonts w:ascii="GHEA Grapalat" w:hAnsi="GHEA Grapalat" w:cs="Sylfaen"/>
          <w:b/>
          <w:sz w:val="20"/>
          <w:szCs w:val="20"/>
          <w:lang w:val="pt-BR"/>
        </w:rPr>
        <w:t>ԿԱՐԳԸ</w:t>
      </w:r>
    </w:p>
    <w:p w14:paraId="4C97DE9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942BE63" w14:textId="77777777" w:rsidR="004E191A" w:rsidRDefault="004E191A" w:rsidP="004E191A">
      <w:pPr>
        <w:tabs>
          <w:tab w:val="num" w:pos="0"/>
          <w:tab w:val="left" w:pos="720"/>
          <w:tab w:val="num" w:pos="900"/>
        </w:tabs>
        <w:jc w:val="both"/>
        <w:rPr>
          <w:rFonts w:ascii="GHEA Grapalat" w:hAnsi="GHEA Grapalat" w:cs="Sylfaen"/>
          <w:sz w:val="20"/>
          <w:szCs w:val="20"/>
          <w:lang w:val="pt-BR"/>
        </w:rPr>
      </w:pPr>
      <w:r>
        <w:rPr>
          <w:rFonts w:ascii="GHEA Grapalat" w:hAnsi="GHEA Grapalat" w:cs="Sylfaen"/>
          <w:sz w:val="20"/>
          <w:szCs w:val="20"/>
          <w:lang w:val="pt-BR"/>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FootnoteReference"/>
          <w:rFonts w:ascii="GHEA Grapalat" w:hAnsi="GHEA Grapalat" w:cs="Sylfaen"/>
          <w:sz w:val="20"/>
          <w:szCs w:val="20"/>
          <w:lang w:val="pt-BR"/>
        </w:rPr>
        <w:footnoteReference w:id="17"/>
      </w:r>
    </w:p>
    <w:p w14:paraId="108EC804"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09BF23B" w14:textId="759363E0"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3F06E2">
        <w:rPr>
          <w:rFonts w:ascii="GHEA Grapalat" w:hAnsi="GHEA Grapalat" w:cs="Sylfaen"/>
          <w:sz w:val="20"/>
          <w:szCs w:val="20"/>
          <w:lang w:val="hy-AM"/>
        </w:rPr>
        <w:lastRenderedPageBreak/>
        <w:t>15</w:t>
      </w:r>
      <w:r>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09A8A4CB"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25C6ADAE" w14:textId="77777777" w:rsidR="004E191A" w:rsidRDefault="004E191A" w:rsidP="004E191A">
      <w:pPr>
        <w:ind w:firstLine="720"/>
        <w:jc w:val="both"/>
        <w:rPr>
          <w:rFonts w:ascii="GHEA Grapalat" w:hAnsi="GHEA Grapalat" w:cs="Sylfaen"/>
          <w:sz w:val="20"/>
          <w:szCs w:val="20"/>
          <w:lang w:val="pt-BR"/>
        </w:rPr>
      </w:pPr>
      <w:r>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Pr>
          <w:rFonts w:ascii="GHEA Grapalat" w:hAnsi="GHEA Grapalat" w:cs="Sylfaen"/>
          <w:sz w:val="20"/>
          <w:szCs w:val="20"/>
          <w:lang w:val="pt-BR"/>
        </w:rPr>
        <w:softHyphen/>
        <w:t xml:space="preserve">գրությունը: </w:t>
      </w:r>
    </w:p>
    <w:p w14:paraId="5201ACF3" w14:textId="77777777" w:rsidR="004E191A" w:rsidRDefault="004E191A" w:rsidP="004E191A">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2554BDB8" w14:textId="77777777" w:rsidR="004E191A" w:rsidRDefault="004E191A" w:rsidP="004E191A">
      <w:pPr>
        <w:pStyle w:val="norm"/>
        <w:spacing w:line="240" w:lineRule="auto"/>
        <w:ind w:firstLine="0"/>
        <w:rPr>
          <w:rFonts w:ascii="GHEA Mariam" w:hAnsi="GHEA Mariam"/>
          <w:spacing w:val="-8"/>
          <w:sz w:val="20"/>
          <w:lang w:val="pt-BR"/>
        </w:rPr>
      </w:pPr>
      <w:r>
        <w:rPr>
          <w:rFonts w:ascii="GHEA Grapalat" w:hAnsi="GHEA Grapalat" w:cs="Sylfaen"/>
          <w:sz w:val="20"/>
          <w:lang w:val="hy-AM"/>
        </w:rPr>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3EFF14B6"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1) </w:t>
      </w:r>
      <w:r>
        <w:rPr>
          <w:rFonts w:ascii="GHEA Grapalat" w:hAnsi="GHEA Grapalat" w:cs="Sylfaen"/>
          <w:sz w:val="20"/>
        </w:rPr>
        <w:t>Կ</w:t>
      </w:r>
      <w:r>
        <w:rPr>
          <w:rFonts w:ascii="GHEA Grapalat" w:hAnsi="GHEA Grapalat" w:cs="Sylfaen"/>
          <w:sz w:val="20"/>
          <w:lang w:val="hy-AM"/>
        </w:rPr>
        <w:t>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5ACA4DE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1E1C65B3"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42764D62"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4F837BC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0230263D"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0C379455" w14:textId="77777777" w:rsidR="004E191A" w:rsidRDefault="004E191A" w:rsidP="004E191A">
      <w:pPr>
        <w:pStyle w:val="norm"/>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4B422DC3" w14:textId="77777777" w:rsidR="004E191A" w:rsidRDefault="004E191A" w:rsidP="004E191A">
      <w:pPr>
        <w:tabs>
          <w:tab w:val="left" w:pos="1276"/>
        </w:tabs>
        <w:ind w:firstLine="720"/>
        <w:jc w:val="both"/>
        <w:rPr>
          <w:rFonts w:ascii="GHEA Grapalat" w:hAnsi="GHEA Grapalat"/>
          <w:lang w:val="hy-AM"/>
        </w:rPr>
      </w:pPr>
    </w:p>
    <w:p w14:paraId="44E27B1B" w14:textId="326B83B5"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5. </w:t>
      </w:r>
      <w:r w:rsidR="003F06E2">
        <w:rPr>
          <w:rFonts w:ascii="GHEA Grapalat" w:hAnsi="GHEA Grapalat"/>
          <w:b/>
          <w:sz w:val="20"/>
          <w:szCs w:val="20"/>
          <w:lang w:val="hy-AM"/>
        </w:rPr>
        <w:t xml:space="preserve"> </w:t>
      </w:r>
      <w:r>
        <w:rPr>
          <w:rFonts w:ascii="GHEA Grapalat" w:hAnsi="GHEA Grapalat" w:cs="Sylfaen"/>
          <w:b/>
          <w:sz w:val="20"/>
          <w:szCs w:val="20"/>
          <w:lang w:val="hy-AM"/>
        </w:rPr>
        <w:t>ԱՇԽԱՏԱՆՔԻ</w:t>
      </w:r>
      <w:r>
        <w:rPr>
          <w:rFonts w:ascii="GHEA Grapalat" w:hAnsi="GHEA Grapalat" w:cs="Times Armenian"/>
          <w:b/>
          <w:sz w:val="20"/>
          <w:szCs w:val="20"/>
          <w:lang w:val="hy-AM"/>
        </w:rPr>
        <w:t xml:space="preserve"> </w:t>
      </w:r>
      <w:r>
        <w:rPr>
          <w:rFonts w:ascii="GHEA Grapalat" w:hAnsi="GHEA Grapalat" w:cs="Sylfaen"/>
          <w:b/>
          <w:sz w:val="20"/>
          <w:szCs w:val="20"/>
          <w:lang w:val="hy-AM"/>
        </w:rPr>
        <w:t>ԳԻՆԸ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ՎԱՐՁԱՏՐՈՒԹՅՈՒՆԸ</w:t>
      </w:r>
    </w:p>
    <w:p w14:paraId="00CBE2C9"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5.1 Սույն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ընդհանուր</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w:t>
      </w:r>
      <w:r>
        <w:rPr>
          <w:rFonts w:ascii="GHEA Grapalat" w:hAnsi="GHEA Grapalat" w:cs="Times Armenian"/>
          <w:sz w:val="20"/>
          <w:szCs w:val="20"/>
          <w:lang w:val="hy-AM"/>
        </w:rPr>
        <w:t xml:space="preserve">, </w:t>
      </w:r>
      <w:r>
        <w:rPr>
          <w:rFonts w:ascii="GHEA Grapalat" w:hAnsi="GHEA Grapalat" w:cs="Sylfaen"/>
          <w:sz w:val="20"/>
          <w:szCs w:val="20"/>
          <w:lang w:val="hy-AM"/>
        </w:rPr>
        <w:t>որից</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ԱԱՀ</w:t>
      </w:r>
      <w:r>
        <w:rPr>
          <w:rFonts w:ascii="GHEA Grapalat" w:hAnsi="GHEA Grapalat" w:cs="Times Armenian"/>
          <w:sz w:val="20"/>
          <w:szCs w:val="20"/>
          <w:lang w:val="hy-AM"/>
        </w:rPr>
        <w:t>-</w:t>
      </w:r>
      <w:r>
        <w:rPr>
          <w:rFonts w:ascii="GHEA Grapalat" w:hAnsi="GHEA Grapalat" w:cs="Sylfaen"/>
          <w:sz w:val="20"/>
          <w:szCs w:val="20"/>
          <w:lang w:val="hy-AM"/>
        </w:rPr>
        <w:t>ն</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ներառում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իրականացվող</w:t>
      </w:r>
      <w:r>
        <w:rPr>
          <w:rFonts w:ascii="GHEA Grapalat" w:hAnsi="GHEA Grapalat" w:cs="Times Armenian"/>
          <w:sz w:val="20"/>
          <w:szCs w:val="20"/>
          <w:lang w:val="hy-AM"/>
        </w:rPr>
        <w:t xml:space="preserve"> </w:t>
      </w:r>
      <w:r>
        <w:rPr>
          <w:rFonts w:ascii="GHEA Grapalat" w:hAnsi="GHEA Grapalat" w:cs="Sylfaen"/>
          <w:sz w:val="20"/>
          <w:szCs w:val="20"/>
          <w:lang w:val="hy-AM"/>
        </w:rPr>
        <w:t>բոլոր</w:t>
      </w:r>
      <w:r>
        <w:rPr>
          <w:rFonts w:ascii="GHEA Grapalat" w:hAnsi="GHEA Grapalat" w:cs="Times Armenian"/>
          <w:sz w:val="20"/>
          <w:szCs w:val="20"/>
          <w:lang w:val="hy-AM"/>
        </w:rPr>
        <w:t xml:space="preserve"> </w:t>
      </w:r>
      <w:r>
        <w:rPr>
          <w:rFonts w:ascii="GHEA Grapalat" w:hAnsi="GHEA Grapalat" w:cs="Sylfaen"/>
          <w:sz w:val="20"/>
          <w:szCs w:val="20"/>
          <w:lang w:val="hy-AM"/>
        </w:rPr>
        <w:t>ծախսերը</w:t>
      </w:r>
      <w:r>
        <w:rPr>
          <w:rFonts w:ascii="GHEA Grapalat" w:hAnsi="GHEA Grapalat" w:cs="Times Armenian"/>
          <w:sz w:val="20"/>
          <w:szCs w:val="20"/>
          <w:lang w:val="hy-AM"/>
        </w:rPr>
        <w:t xml:space="preserve">, </w:t>
      </w:r>
      <w:r>
        <w:rPr>
          <w:rFonts w:ascii="GHEA Grapalat" w:hAnsi="GHEA Grapalat" w:cs="Sylfaen"/>
          <w:sz w:val="20"/>
          <w:szCs w:val="20"/>
          <w:lang w:val="hy-AM"/>
        </w:rPr>
        <w:t>ընդ</w:t>
      </w:r>
      <w:r>
        <w:rPr>
          <w:rFonts w:ascii="GHEA Grapalat" w:hAnsi="GHEA Grapalat" w:cs="Times Armenian"/>
          <w:sz w:val="20"/>
          <w:szCs w:val="20"/>
          <w:lang w:val="hy-AM"/>
        </w:rPr>
        <w:t xml:space="preserve"> </w:t>
      </w:r>
      <w:r>
        <w:rPr>
          <w:rFonts w:ascii="GHEA Grapalat" w:hAnsi="GHEA Grapalat" w:cs="Sylfaen"/>
          <w:sz w:val="20"/>
          <w:szCs w:val="20"/>
          <w:lang w:val="hy-AM"/>
        </w:rPr>
        <w:t>որում</w:t>
      </w:r>
      <w:r>
        <w:rPr>
          <w:rFonts w:ascii="GHEA Grapalat" w:hAnsi="GHEA Grapalat" w:cs="Times Armenian"/>
          <w:sz w:val="20"/>
          <w:szCs w:val="20"/>
          <w:lang w:val="hy-AM"/>
        </w:rPr>
        <w:t xml:space="preserve">` </w:t>
      </w:r>
    </w:p>
    <w:p w14:paraId="0F6ACAED" w14:textId="77777777" w:rsidR="004E191A" w:rsidRDefault="004E191A" w:rsidP="004E191A">
      <w:pPr>
        <w:tabs>
          <w:tab w:val="num" w:pos="0"/>
          <w:tab w:val="left" w:pos="720"/>
          <w:tab w:val="num" w:pos="900"/>
        </w:tabs>
        <w:jc w:val="both"/>
        <w:rPr>
          <w:rFonts w:ascii="GHEA Grapalat" w:hAnsi="GHEA Grapalat"/>
          <w:sz w:val="20"/>
          <w:szCs w:val="20"/>
          <w:lang w:val="hy-AM"/>
        </w:rPr>
      </w:pPr>
      <w:r>
        <w:rPr>
          <w:rFonts w:ascii="GHEA Grapalat" w:hAnsi="GHEA Grapalat" w:cs="Sylfaen"/>
          <w:sz w:val="20"/>
          <w:szCs w:val="20"/>
          <w:lang w:val="hy-AM"/>
        </w:rPr>
        <w:t xml:space="preserve">        </w:t>
      </w:r>
      <w:r>
        <w:rPr>
          <w:rFonts w:ascii="GHEA Grapalat" w:hAnsi="GHEA Grapalat"/>
          <w:sz w:val="20"/>
          <w:szCs w:val="20"/>
          <w:lang w:val="hy-AM"/>
        </w:rPr>
        <w:t xml:space="preserve">5.2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չունի</w:t>
      </w:r>
      <w:r>
        <w:rPr>
          <w:rFonts w:ascii="GHEA Grapalat" w:hAnsi="GHEA Grapalat" w:cs="Times Armenian"/>
          <w:sz w:val="20"/>
          <w:szCs w:val="20"/>
          <w:lang w:val="hy-AM"/>
        </w:rPr>
        <w:t xml:space="preserve"> </w:t>
      </w:r>
      <w:r>
        <w:rPr>
          <w:rFonts w:ascii="GHEA Grapalat" w:hAnsi="GHEA Grapalat" w:cs="Sylfaen"/>
          <w:sz w:val="20"/>
          <w:szCs w:val="20"/>
          <w:lang w:val="hy-AM"/>
        </w:rPr>
        <w:t>պահանջել</w:t>
      </w:r>
      <w:r>
        <w:rPr>
          <w:rFonts w:ascii="GHEA Grapalat" w:hAnsi="GHEA Grapalat" w:cs="Times Armenian"/>
          <w:sz w:val="20"/>
          <w:szCs w:val="20"/>
          <w:lang w:val="hy-AM"/>
        </w:rPr>
        <w:t xml:space="preserve"> </w:t>
      </w:r>
      <w:r>
        <w:rPr>
          <w:rFonts w:ascii="GHEA Grapalat" w:hAnsi="GHEA Grapalat" w:cs="Sylfaen"/>
          <w:sz w:val="20"/>
          <w:szCs w:val="20"/>
          <w:lang w:val="hy-AM"/>
        </w:rPr>
        <w:t>ավելացնելու</w:t>
      </w:r>
      <w:r>
        <w:rPr>
          <w:rFonts w:ascii="GHEA Grapalat" w:hAnsi="GHEA Grapalat" w:cs="Times Armenian"/>
          <w:sz w:val="20"/>
          <w:szCs w:val="20"/>
          <w:lang w:val="hy-AM"/>
        </w:rPr>
        <w:t xml:space="preserve">, </w:t>
      </w:r>
      <w:r>
        <w:rPr>
          <w:rFonts w:ascii="GHEA Grapalat" w:hAnsi="GHEA Grapalat" w:cs="Sylfaen"/>
          <w:sz w:val="20"/>
          <w:szCs w:val="20"/>
          <w:lang w:val="hy-AM"/>
        </w:rPr>
        <w:t>իսկ</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նվազեցնելու</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ahoma"/>
          <w:sz w:val="20"/>
          <w:szCs w:val="20"/>
          <w:lang w:val="hy-AM"/>
        </w:rPr>
        <w:t>։</w:t>
      </w:r>
    </w:p>
    <w:p w14:paraId="0EF7ACE9" w14:textId="61A88FFE"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cs="Sylfaen"/>
          <w:sz w:val="20"/>
          <w:szCs w:val="20"/>
          <w:lang w:val="hy-AM"/>
        </w:rPr>
        <w:t xml:space="preserve">       </w:t>
      </w:r>
      <w:r w:rsidR="003F06E2">
        <w:rPr>
          <w:rFonts w:ascii="GHEA Grapalat" w:hAnsi="GHEA Grapalat" w:cs="Sylfaen"/>
          <w:sz w:val="20"/>
          <w:szCs w:val="20"/>
          <w:lang w:val="hy-AM"/>
        </w:rPr>
        <w:t xml:space="preserve"> </w:t>
      </w:r>
      <w:r>
        <w:rPr>
          <w:rFonts w:ascii="GHEA Grapalat" w:hAnsi="GHEA Grapalat" w:cs="Sylfaen"/>
          <w:sz w:val="20"/>
          <w:szCs w:val="20"/>
          <w:lang w:val="hy-AM"/>
        </w:rPr>
        <w:t>5.3</w:t>
      </w:r>
      <w:r>
        <w:rPr>
          <w:rFonts w:ascii="GHEA Grapalat" w:hAnsi="GHEA Grapalat" w:cs="Sylfaen"/>
          <w:sz w:val="20"/>
          <w:szCs w:val="20"/>
          <w:lang w:val="hy-AM"/>
        </w:rPr>
        <w:tab/>
        <w:t xml:space="preserve"> 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վճարում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4EB10CB5" w14:textId="1718C7D8" w:rsidR="004E191A" w:rsidRDefault="004E191A" w:rsidP="004E191A">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lastRenderedPageBreak/>
        <w:tab/>
      </w:r>
      <w:r>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w:t>
      </w:r>
      <w:r w:rsidR="003F06E2">
        <w:rPr>
          <w:rFonts w:ascii="GHEA Grapalat" w:hAnsi="GHEA Grapalat" w:cs="Sylfaen"/>
          <w:sz w:val="20"/>
          <w:szCs w:val="20"/>
          <w:lang w:val="hy-AM"/>
        </w:rPr>
        <w:t>30</w:t>
      </w:r>
      <w:r>
        <w:rPr>
          <w:rFonts w:ascii="GHEA Grapalat" w:hAnsi="GHEA Grapalat" w:cs="Sylfaen"/>
          <w:sz w:val="20"/>
          <w:szCs w:val="20"/>
          <w:lang w:val="hy-AM"/>
        </w:rPr>
        <w:t>-ը։</w:t>
      </w:r>
    </w:p>
    <w:p w14:paraId="79416014" w14:textId="77777777" w:rsidR="004E191A" w:rsidRDefault="004E191A" w:rsidP="004E191A">
      <w:pPr>
        <w:ind w:firstLine="709"/>
        <w:jc w:val="both"/>
        <w:rPr>
          <w:rFonts w:ascii="GHEA Grapalat" w:hAnsi="GHEA Grapalat"/>
          <w:sz w:val="20"/>
          <w:lang w:val="hy-AM"/>
        </w:rPr>
      </w:pPr>
      <w:r>
        <w:rPr>
          <w:rFonts w:ascii="GHEA Grapalat" w:hAnsi="GHEA Grapalat" w:cs="Sylfaen"/>
          <w:sz w:val="20"/>
          <w:szCs w:val="20"/>
          <w:lang w:val="hy-AM"/>
        </w:rPr>
        <w:t xml:space="preserve"> </w:t>
      </w:r>
      <w:r>
        <w:rPr>
          <w:rFonts w:ascii="GHEA Grapalat" w:hAnsi="GHEA Grapalat"/>
          <w:sz w:val="20"/>
          <w:lang w:val="hy-AM"/>
        </w:rPr>
        <w:t>Ընդ որում վճարում կատարելու նպատակով հանձնման-ընդունման արձանագրությունը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FootnoteReference"/>
          <w:rFonts w:ascii="GHEA Grapalat" w:hAnsi="GHEA Grapalat"/>
          <w:sz w:val="20"/>
          <w:lang w:val="hy-AM"/>
        </w:rPr>
        <w:footnoteReference w:id="18"/>
      </w:r>
    </w:p>
    <w:p w14:paraId="5C0FE7C9"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93BE20F"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95C43B3"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ՆԳ-ն հրավերով հրապարակված շինարարական աշխատանքների նախահաշվային գինն է.</w:t>
      </w:r>
    </w:p>
    <w:p w14:paraId="239DF33C"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7D890A07" w14:textId="77777777" w:rsidR="004E191A" w:rsidRPr="00124ED7" w:rsidRDefault="004E191A" w:rsidP="004E191A">
      <w:pPr>
        <w:tabs>
          <w:tab w:val="left" w:pos="1276"/>
        </w:tabs>
        <w:ind w:firstLine="720"/>
        <w:jc w:val="both"/>
        <w:rPr>
          <w:rFonts w:ascii="GHEA Grapalat" w:hAnsi="GHEA Grapalat" w:cs="Sylfaen"/>
          <w:b/>
          <w:bCs/>
          <w:sz w:val="20"/>
          <w:szCs w:val="20"/>
          <w:lang w:val="hy-AM"/>
        </w:rPr>
      </w:pPr>
      <w:r w:rsidRPr="00124ED7">
        <w:rPr>
          <w:rFonts w:ascii="GHEA Grapalat" w:hAnsi="GHEA Grapalat" w:cs="Sylfaen"/>
          <w:b/>
          <w:bCs/>
          <w:sz w:val="20"/>
          <w:szCs w:val="20"/>
          <w:lang w:val="hy-AM"/>
        </w:rPr>
        <w:t>ՎԳ –ն ծավալաթերթ-նախահաշվով սահմանված աշխատանքների դիմաց վճարվող գումարն է:</w:t>
      </w:r>
    </w:p>
    <w:p w14:paraId="3B0976D7" w14:textId="54F0CB1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6. </w:t>
      </w:r>
      <w:r w:rsidR="003F06E2">
        <w:rPr>
          <w:rFonts w:ascii="GHEA Grapalat" w:hAnsi="GHEA Grapalat"/>
          <w:b/>
          <w:sz w:val="20"/>
          <w:szCs w:val="20"/>
          <w:lang w:val="hy-AM"/>
        </w:rPr>
        <w:t xml:space="preserve">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ՊԱՏԱՍԽԱՆԱՏՎՈՒԹՅՈՒՆԸ</w:t>
      </w:r>
    </w:p>
    <w:p w14:paraId="7520E30E"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6.1</w:t>
      </w:r>
      <w:r>
        <w:rPr>
          <w:rFonts w:ascii="GHEA Grapalat" w:hAnsi="GHEA Grapalat"/>
          <w:sz w:val="20"/>
          <w:szCs w:val="20"/>
          <w:lang w:val="hy-AM"/>
        </w:rPr>
        <w:tab/>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որակի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ներառյալ</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գրաֆիկը</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ժամկետի</w:t>
      </w:r>
      <w:r>
        <w:rPr>
          <w:rFonts w:ascii="GHEA Grapalat" w:hAnsi="GHEA Grapalat" w:cs="Times Armenian"/>
          <w:sz w:val="20"/>
          <w:szCs w:val="20"/>
          <w:lang w:val="hy-AM"/>
        </w:rPr>
        <w:t xml:space="preserve"> </w:t>
      </w:r>
      <w:r>
        <w:rPr>
          <w:rFonts w:ascii="GHEA Grapalat" w:hAnsi="GHEA Grapalat" w:cs="Sylfaen"/>
          <w:sz w:val="20"/>
          <w:szCs w:val="20"/>
          <w:lang w:val="hy-AM"/>
        </w:rPr>
        <w:t>պահպանման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ahoma"/>
          <w:sz w:val="20"/>
          <w:szCs w:val="20"/>
          <w:lang w:val="hy-AM"/>
        </w:rPr>
        <w:t>։</w:t>
      </w:r>
    </w:p>
    <w:p w14:paraId="09B37ED5" w14:textId="42D90FBB"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754F2B" w:rsidRPr="00754F2B">
        <w:rPr>
          <w:rFonts w:ascii="GHEA Grapalat" w:hAnsi="GHEA Grapalat" w:cs="Arial"/>
          <w:sz w:val="20"/>
          <w:szCs w:val="20"/>
          <w:lang w:val="hy-AM"/>
        </w:rPr>
        <w:t>1</w:t>
      </w:r>
      <w:r>
        <w:rPr>
          <w:rFonts w:ascii="GHEA Grapalat" w:hAnsi="GHEA Grapalat" w:cs="Arial"/>
          <w:sz w:val="20"/>
          <w:szCs w:val="20"/>
          <w:lang w:val="hy-AM"/>
        </w:rPr>
        <w:t>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sidR="00754F2B">
        <w:rPr>
          <w:rFonts w:ascii="GHEA Grapalat" w:hAnsi="GHEA Grapalat" w:cs="Arial"/>
          <w:sz w:val="20"/>
          <w:szCs w:val="20"/>
          <w:lang w:val="hy-AM"/>
        </w:rPr>
        <w:t>տասն</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461576D6" w14:textId="72EC3984" w:rsidR="004E191A" w:rsidRDefault="004E191A" w:rsidP="004E191A">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754F2B">
        <w:rPr>
          <w:rFonts w:ascii="GHEA Grapalat" w:hAnsi="GHEA Grapalat" w:cs="Arial"/>
          <w:sz w:val="20"/>
          <w:szCs w:val="20"/>
          <w:lang w:val="hy-AM"/>
        </w:rPr>
        <w:t>1</w:t>
      </w:r>
      <w:r>
        <w:rPr>
          <w:rFonts w:ascii="GHEA Grapalat" w:hAnsi="GHEA Grapalat" w:cs="Arial"/>
          <w:sz w:val="20"/>
          <w:szCs w:val="20"/>
          <w:lang w:val="hy-AM"/>
        </w:rPr>
        <w:t>5 (</w:t>
      </w:r>
      <w:r w:rsidR="00754F2B">
        <w:rPr>
          <w:rFonts w:ascii="GHEA Grapalat" w:hAnsi="GHEA Grapalat" w:cs="Arial"/>
          <w:sz w:val="20"/>
          <w:szCs w:val="20"/>
          <w:lang w:val="hy-AM"/>
        </w:rPr>
        <w:t>տասն</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Style w:val="FootnoteReference"/>
          <w:rFonts w:ascii="GHEA Grapalat" w:hAnsi="GHEA Grapalat" w:cs="Sylfaen"/>
          <w:sz w:val="20"/>
          <w:szCs w:val="20"/>
          <w:lang w:val="hy-AM"/>
        </w:rPr>
        <w:footnoteReference w:id="19"/>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407CD831"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6.4</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6.2</w:t>
      </w:r>
      <w:r>
        <w:rPr>
          <w:rFonts w:ascii="GHEA Grapalat" w:hAnsi="GHEA Grapalat" w:cs="Sylfaen"/>
          <w:sz w:val="20"/>
          <w:szCs w:val="20"/>
          <w:lang w:val="hy-AM"/>
        </w:rPr>
        <w:t>,</w:t>
      </w:r>
      <w:r>
        <w:rPr>
          <w:rFonts w:ascii="GHEA Grapalat" w:hAnsi="GHEA Grapalat" w:cs="Times Armenian"/>
          <w:sz w:val="20"/>
          <w:szCs w:val="20"/>
          <w:lang w:val="hy-AM"/>
        </w:rPr>
        <w:t xml:space="preserve"> 6.3  և 6.5.1 </w:t>
      </w:r>
      <w:r>
        <w:rPr>
          <w:rFonts w:ascii="GHEA Grapalat" w:hAnsi="GHEA Grapalat" w:cs="Sylfaen"/>
          <w:sz w:val="20"/>
          <w:szCs w:val="20"/>
          <w:lang w:val="hy-AM"/>
        </w:rPr>
        <w:t>կետերով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տույժը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տուգանքը</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հաշվանցվում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Կապալառուին</w:t>
      </w:r>
      <w:r>
        <w:rPr>
          <w:rFonts w:ascii="GHEA Grapalat" w:hAnsi="GHEA Grapalat" w:cs="Times Armenian"/>
          <w:sz w:val="20"/>
          <w:szCs w:val="20"/>
          <w:lang w:val="hy-AM"/>
        </w:rPr>
        <w:t xml:space="preserve"> </w:t>
      </w:r>
      <w:r>
        <w:rPr>
          <w:rFonts w:ascii="GHEA Grapalat" w:hAnsi="GHEA Grapalat" w:cs="Sylfaen"/>
          <w:sz w:val="20"/>
          <w:szCs w:val="20"/>
          <w:lang w:val="hy-AM"/>
        </w:rPr>
        <w:t>վճարվող</w:t>
      </w:r>
      <w:r>
        <w:rPr>
          <w:rFonts w:ascii="GHEA Grapalat" w:hAnsi="GHEA Grapalat" w:cs="Times Armenian"/>
          <w:sz w:val="20"/>
          <w:szCs w:val="20"/>
          <w:lang w:val="hy-AM"/>
        </w:rPr>
        <w:t xml:space="preserve"> </w:t>
      </w:r>
      <w:r>
        <w:rPr>
          <w:rFonts w:ascii="GHEA Grapalat" w:hAnsi="GHEA Grapalat" w:cs="Sylfaen"/>
          <w:sz w:val="20"/>
          <w:szCs w:val="20"/>
          <w:lang w:val="hy-AM"/>
        </w:rPr>
        <w:t>գումարների</w:t>
      </w:r>
      <w:r>
        <w:rPr>
          <w:rFonts w:ascii="GHEA Grapalat" w:hAnsi="GHEA Grapalat" w:cs="Arial"/>
          <w:sz w:val="20"/>
          <w:szCs w:val="20"/>
          <w:lang w:val="hy-AM"/>
        </w:rPr>
        <w:t xml:space="preserve"> </w:t>
      </w:r>
      <w:r>
        <w:rPr>
          <w:rFonts w:ascii="GHEA Grapalat" w:hAnsi="GHEA Grapalat" w:cs="Sylfaen"/>
          <w:sz w:val="20"/>
          <w:szCs w:val="20"/>
          <w:lang w:val="hy-AM"/>
        </w:rPr>
        <w:t>հետ</w:t>
      </w:r>
      <w:r>
        <w:rPr>
          <w:rFonts w:ascii="GHEA Grapalat" w:hAnsi="GHEA Grapalat" w:cs="Tahoma"/>
          <w:sz w:val="20"/>
          <w:szCs w:val="20"/>
          <w:lang w:val="hy-AM"/>
        </w:rPr>
        <w:t>։</w:t>
      </w:r>
    </w:p>
    <w:p w14:paraId="107EB196" w14:textId="77777777" w:rsidR="004E191A" w:rsidRDefault="004E191A" w:rsidP="004E191A">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6.5</w:t>
      </w:r>
      <w:r>
        <w:rPr>
          <w:rFonts w:ascii="GHEA Grapalat" w:hAnsi="GHEA Grapalat"/>
          <w:sz w:val="20"/>
          <w:szCs w:val="20"/>
          <w:lang w:val="hy-AM"/>
        </w:rPr>
        <w:tab/>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5.3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ժամկետների</w:t>
      </w:r>
      <w:r>
        <w:rPr>
          <w:rFonts w:ascii="GHEA Grapalat" w:hAnsi="GHEA Grapalat" w:cs="Times Armenian"/>
          <w:sz w:val="20"/>
          <w:szCs w:val="20"/>
          <w:lang w:val="hy-AM"/>
        </w:rPr>
        <w:t xml:space="preserve"> </w:t>
      </w:r>
      <w:r>
        <w:rPr>
          <w:rFonts w:ascii="GHEA Grapalat" w:hAnsi="GHEA Grapalat" w:cs="Sylfaen"/>
          <w:sz w:val="20"/>
          <w:szCs w:val="20"/>
          <w:lang w:val="hy-AM"/>
        </w:rPr>
        <w:t>խախտման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ուշացված</w:t>
      </w:r>
      <w:r>
        <w:rPr>
          <w:rFonts w:ascii="GHEA Grapalat" w:hAnsi="GHEA Grapalat" w:cs="Times Armenian"/>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տույժ</w:t>
      </w:r>
      <w:r>
        <w:rPr>
          <w:rFonts w:ascii="GHEA Grapalat" w:hAnsi="GHEA Grapalat" w:cs="Times Armenian"/>
          <w:sz w:val="20"/>
          <w:szCs w:val="20"/>
          <w:lang w:val="hy-AM"/>
        </w:rPr>
        <w:t xml:space="preserve">` </w:t>
      </w:r>
      <w:r>
        <w:rPr>
          <w:rFonts w:ascii="GHEA Grapalat" w:hAnsi="GHEA Grapalat" w:cs="Sylfaen"/>
          <w:sz w:val="20"/>
          <w:szCs w:val="20"/>
          <w:lang w:val="hy-AM"/>
        </w:rPr>
        <w:t>վճարման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սակայն</w:t>
      </w:r>
      <w:r>
        <w:rPr>
          <w:rFonts w:ascii="GHEA Grapalat" w:hAnsi="GHEA Grapalat" w:cs="Times Armenian"/>
          <w:sz w:val="20"/>
          <w:szCs w:val="20"/>
          <w:lang w:val="hy-AM"/>
        </w:rPr>
        <w:t xml:space="preserve"> </w:t>
      </w:r>
      <w:r>
        <w:rPr>
          <w:rFonts w:ascii="GHEA Grapalat" w:hAnsi="GHEA Grapalat" w:cs="Sylfaen"/>
          <w:sz w:val="20"/>
          <w:szCs w:val="20"/>
          <w:lang w:val="hy-AM"/>
        </w:rPr>
        <w:t>չվճարված</w:t>
      </w:r>
      <w:r>
        <w:rPr>
          <w:rFonts w:ascii="GHEA Grapalat" w:hAnsi="GHEA Grapalat" w:cs="Times Armenian"/>
          <w:sz w:val="20"/>
          <w:szCs w:val="20"/>
          <w:lang w:val="hy-AM"/>
        </w:rPr>
        <w:t xml:space="preserve">  </w:t>
      </w:r>
      <w:r>
        <w:rPr>
          <w:rFonts w:ascii="GHEA Grapalat" w:hAnsi="GHEA Grapalat" w:cs="Sylfaen"/>
          <w:sz w:val="20"/>
          <w:szCs w:val="20"/>
          <w:lang w:val="hy-AM"/>
        </w:rPr>
        <w:t>գումարի</w:t>
      </w:r>
      <w:r>
        <w:rPr>
          <w:rFonts w:ascii="GHEA Grapalat" w:hAnsi="GHEA Grapalat" w:cs="Times Armenian"/>
          <w:sz w:val="20"/>
          <w:szCs w:val="20"/>
          <w:lang w:val="hy-AM"/>
        </w:rPr>
        <w:t xml:space="preserve"> 0,05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Times Armenian"/>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676F7C8A" w14:textId="0CB032F9" w:rsidR="004E191A" w:rsidRDefault="00E023DD" w:rsidP="00E26669">
      <w:pPr>
        <w:pStyle w:val="NormalWeb"/>
      </w:pPr>
      <w:r>
        <w:t xml:space="preserve">           </w:t>
      </w:r>
      <w:r w:rsidR="004E191A" w:rsidRPr="00C508A4">
        <w:rPr>
          <w:sz w:val="20"/>
          <w:szCs w:val="20"/>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004E191A">
        <w:rPr>
          <w:rStyle w:val="FootnoteReference"/>
        </w:rPr>
        <w:footnoteReference w:id="20"/>
      </w:r>
      <w:r w:rsidR="004E191A">
        <w:t>.</w:t>
      </w:r>
    </w:p>
    <w:p w14:paraId="7CAE500D" w14:textId="77777777" w:rsidR="00F10C87" w:rsidRDefault="00F10C87" w:rsidP="00E26669">
      <w:pPr>
        <w:pStyle w:val="NormalWeb"/>
      </w:pPr>
    </w:p>
    <w:p w14:paraId="10346B62" w14:textId="77777777" w:rsidR="00C94278" w:rsidRDefault="00C94278" w:rsidP="00E26669">
      <w:pPr>
        <w:pStyle w:val="NormalWeb"/>
      </w:pPr>
    </w:p>
    <w:tbl>
      <w:tblPr>
        <w:tblStyle w:val="TableGrid"/>
        <w:tblW w:w="0" w:type="auto"/>
        <w:tblInd w:w="-5" w:type="dxa"/>
        <w:tblLook w:val="04A0" w:firstRow="1" w:lastRow="0" w:firstColumn="1" w:lastColumn="0" w:noHBand="0" w:noVBand="1"/>
      </w:tblPr>
      <w:tblGrid>
        <w:gridCol w:w="540"/>
        <w:gridCol w:w="5249"/>
        <w:gridCol w:w="4291"/>
      </w:tblGrid>
      <w:tr w:rsidR="00C94278" w:rsidRPr="00D56B57" w14:paraId="772F5DD6" w14:textId="77777777" w:rsidTr="00C94278">
        <w:trPr>
          <w:trHeight w:val="401"/>
        </w:trPr>
        <w:tc>
          <w:tcPr>
            <w:tcW w:w="540" w:type="dxa"/>
            <w:tcBorders>
              <w:top w:val="single" w:sz="4" w:space="0" w:color="auto"/>
              <w:left w:val="single" w:sz="4" w:space="0" w:color="auto"/>
              <w:bottom w:val="single" w:sz="4" w:space="0" w:color="auto"/>
              <w:right w:val="single" w:sz="4" w:space="0" w:color="auto"/>
            </w:tcBorders>
            <w:hideMark/>
          </w:tcPr>
          <w:p w14:paraId="43C3E857" w14:textId="77777777" w:rsidR="00C94278" w:rsidRPr="00ED39F6" w:rsidRDefault="00C94278" w:rsidP="001E4953">
            <w:pPr>
              <w:spacing w:after="200" w:line="276" w:lineRule="auto"/>
              <w:rPr>
                <w:rFonts w:ascii="GHEA Grapalat" w:hAnsi="GHEA Grapalat"/>
                <w:b/>
                <w:i/>
                <w:sz w:val="18"/>
                <w:szCs w:val="18"/>
                <w:lang w:val="hy-AM"/>
              </w:rPr>
            </w:pPr>
            <w:r w:rsidRPr="00ED39F6">
              <w:rPr>
                <w:rFonts w:ascii="GHEA Grapalat" w:hAnsi="GHEA Grapalat"/>
                <w:b/>
                <w:i/>
                <w:sz w:val="18"/>
                <w:szCs w:val="18"/>
              </w:rPr>
              <w:t>N</w:t>
            </w:r>
          </w:p>
        </w:tc>
        <w:tc>
          <w:tcPr>
            <w:tcW w:w="5249" w:type="dxa"/>
            <w:tcBorders>
              <w:top w:val="single" w:sz="4" w:space="0" w:color="auto"/>
              <w:left w:val="single" w:sz="4" w:space="0" w:color="auto"/>
              <w:bottom w:val="single" w:sz="4" w:space="0" w:color="auto"/>
              <w:right w:val="single" w:sz="4" w:space="0" w:color="auto"/>
            </w:tcBorders>
            <w:hideMark/>
          </w:tcPr>
          <w:p w14:paraId="4DB5309D" w14:textId="77777777" w:rsidR="00C94278" w:rsidRPr="00ED39F6" w:rsidRDefault="00C94278" w:rsidP="001E4953">
            <w:pPr>
              <w:spacing w:after="200" w:line="276" w:lineRule="auto"/>
              <w:jc w:val="center"/>
              <w:rPr>
                <w:rFonts w:ascii="GHEA Grapalat" w:hAnsi="GHEA Grapalat"/>
                <w:b/>
                <w:i/>
                <w:sz w:val="18"/>
                <w:szCs w:val="18"/>
                <w:lang w:val="hy-AM"/>
              </w:rPr>
            </w:pPr>
            <w:r w:rsidRPr="00ED39F6">
              <w:rPr>
                <w:rFonts w:ascii="GHEA Grapalat" w:hAnsi="GHEA Grapalat" w:cs="Sylfaen"/>
                <w:b/>
                <w:i/>
                <w:sz w:val="18"/>
                <w:szCs w:val="18"/>
                <w:lang w:val="hy-AM"/>
              </w:rPr>
              <w:t>Խախտումը</w:t>
            </w:r>
          </w:p>
        </w:tc>
        <w:tc>
          <w:tcPr>
            <w:tcW w:w="4291" w:type="dxa"/>
            <w:tcBorders>
              <w:top w:val="single" w:sz="4" w:space="0" w:color="auto"/>
              <w:left w:val="single" w:sz="4" w:space="0" w:color="auto"/>
              <w:bottom w:val="single" w:sz="4" w:space="0" w:color="auto"/>
              <w:right w:val="single" w:sz="4" w:space="0" w:color="auto"/>
            </w:tcBorders>
            <w:hideMark/>
          </w:tcPr>
          <w:p w14:paraId="3B16DD2A" w14:textId="77777777" w:rsidR="00C94278" w:rsidRPr="00ED39F6" w:rsidRDefault="00C94278" w:rsidP="001E4953">
            <w:pPr>
              <w:spacing w:after="200" w:line="276" w:lineRule="auto"/>
              <w:jc w:val="center"/>
              <w:rPr>
                <w:rFonts w:ascii="GHEA Grapalat" w:hAnsi="GHEA Grapalat"/>
                <w:b/>
                <w:i/>
                <w:sz w:val="18"/>
                <w:szCs w:val="18"/>
                <w:lang w:val="hy-AM"/>
              </w:rPr>
            </w:pPr>
            <w:r w:rsidRPr="00ED39F6">
              <w:rPr>
                <w:rFonts w:ascii="GHEA Grapalat" w:hAnsi="GHEA Grapalat" w:cs="Sylfaen"/>
                <w:b/>
                <w:i/>
                <w:sz w:val="18"/>
                <w:szCs w:val="18"/>
                <w:lang w:val="hy-AM"/>
              </w:rPr>
              <w:t>Պատասխանատվությունը</w:t>
            </w:r>
          </w:p>
        </w:tc>
      </w:tr>
      <w:tr w:rsidR="00C94278" w:rsidRPr="00D56B57" w14:paraId="4A01418B" w14:textId="77777777" w:rsidTr="00C94278">
        <w:tc>
          <w:tcPr>
            <w:tcW w:w="540" w:type="dxa"/>
            <w:tcBorders>
              <w:top w:val="single" w:sz="4" w:space="0" w:color="auto"/>
              <w:left w:val="single" w:sz="4" w:space="0" w:color="auto"/>
              <w:bottom w:val="single" w:sz="4" w:space="0" w:color="auto"/>
              <w:right w:val="single" w:sz="4" w:space="0" w:color="auto"/>
            </w:tcBorders>
          </w:tcPr>
          <w:p w14:paraId="6F2FC2D1" w14:textId="77777777" w:rsidR="00C94278" w:rsidRPr="00ED39F6" w:rsidRDefault="00C94278" w:rsidP="001E4953">
            <w:pPr>
              <w:rPr>
                <w:rFonts w:ascii="GHEA Grapalat" w:hAnsi="GHEA Grapalat"/>
                <w:b/>
                <w:sz w:val="18"/>
                <w:szCs w:val="18"/>
              </w:rPr>
            </w:pPr>
            <w:r w:rsidRPr="00ED39F6">
              <w:rPr>
                <w:rFonts w:ascii="GHEA Grapalat" w:hAnsi="GHEA Grapalat"/>
                <w:b/>
                <w:sz w:val="18"/>
                <w:szCs w:val="18"/>
              </w:rPr>
              <w:t>1</w:t>
            </w:r>
          </w:p>
          <w:p w14:paraId="1651B14E" w14:textId="77777777" w:rsidR="00C94278" w:rsidRPr="00ED39F6" w:rsidRDefault="00C94278" w:rsidP="001E4953">
            <w:pPr>
              <w:rPr>
                <w:rFonts w:ascii="GHEA Grapalat" w:hAnsi="GHEA Grapalat"/>
                <w:b/>
                <w:sz w:val="18"/>
                <w:szCs w:val="18"/>
              </w:rPr>
            </w:pPr>
          </w:p>
        </w:tc>
        <w:tc>
          <w:tcPr>
            <w:tcW w:w="5249" w:type="dxa"/>
            <w:tcBorders>
              <w:top w:val="single" w:sz="4" w:space="0" w:color="auto"/>
              <w:left w:val="single" w:sz="4" w:space="0" w:color="auto"/>
              <w:bottom w:val="single" w:sz="4" w:space="0" w:color="auto"/>
              <w:right w:val="single" w:sz="4" w:space="0" w:color="auto"/>
            </w:tcBorders>
          </w:tcPr>
          <w:p w14:paraId="570BCE08" w14:textId="77777777" w:rsidR="00C94278" w:rsidRPr="00ED39F6" w:rsidRDefault="00C94278" w:rsidP="00594A7E">
            <w:pPr>
              <w:spacing w:after="200" w:line="276" w:lineRule="auto"/>
              <w:jc w:val="both"/>
              <w:rPr>
                <w:rFonts w:ascii="GHEA Grapalat" w:hAnsi="GHEA Grapalat"/>
                <w:b/>
                <w:sz w:val="18"/>
                <w:szCs w:val="18"/>
                <w:lang w:val="hy-AM"/>
              </w:rPr>
            </w:pPr>
            <w:r w:rsidRPr="00ED39F6">
              <w:rPr>
                <w:rFonts w:ascii="GHEA Grapalat" w:hAnsi="GHEA Grapalat" w:cs="Sylfaen"/>
                <w:sz w:val="18"/>
                <w:szCs w:val="18"/>
              </w:rPr>
              <w:t>Շ</w:t>
            </w:r>
            <w:r w:rsidRPr="00ED39F6">
              <w:rPr>
                <w:rFonts w:ascii="GHEA Grapalat" w:hAnsi="GHEA Grapalat" w:cs="Sylfaen"/>
                <w:sz w:val="18"/>
                <w:szCs w:val="18"/>
                <w:lang w:val="hy-AM"/>
              </w:rPr>
              <w:t>ինարարական</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հրապարակի</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պատշաճ</w:t>
            </w:r>
            <w:r w:rsidRPr="00ED39F6">
              <w:rPr>
                <w:rFonts w:ascii="GHEA Grapalat" w:hAnsi="GHEA Grapalat"/>
                <w:sz w:val="18"/>
                <w:szCs w:val="18"/>
                <w:lang w:val="hy-AM"/>
              </w:rPr>
              <w:t xml:space="preserve"> </w:t>
            </w:r>
            <w:r w:rsidRPr="00ED39F6">
              <w:rPr>
                <w:rFonts w:ascii="GHEA Grapalat" w:hAnsi="GHEA Grapalat" w:cs="Sylfaen"/>
                <w:sz w:val="18"/>
                <w:szCs w:val="18"/>
                <w:lang w:val="hy-AM"/>
              </w:rPr>
              <w:t>կազմակերպ</w:t>
            </w:r>
            <w:proofErr w:type="spellStart"/>
            <w:r w:rsidRPr="00ED39F6">
              <w:rPr>
                <w:rFonts w:ascii="GHEA Grapalat" w:hAnsi="GHEA Grapalat" w:cs="Sylfaen"/>
                <w:sz w:val="18"/>
                <w:szCs w:val="18"/>
              </w:rPr>
              <w:t>ումը</w:t>
            </w:r>
            <w:proofErr w:type="spellEnd"/>
            <w:r w:rsidRPr="00ED39F6">
              <w:rPr>
                <w:rFonts w:ascii="GHEA Grapalat" w:hAnsi="GHEA Grapalat"/>
                <w:sz w:val="18"/>
                <w:szCs w:val="18"/>
                <w:lang w:val="hy-AM"/>
              </w:rPr>
              <w:t xml:space="preserve">, </w:t>
            </w:r>
            <w:r w:rsidRPr="00ED39F6">
              <w:rPr>
                <w:rFonts w:ascii="GHEA Grapalat" w:hAnsi="GHEA Grapalat" w:cs="Sylfaen"/>
                <w:sz w:val="18"/>
                <w:szCs w:val="18"/>
                <w:lang w:val="hy-AM"/>
              </w:rPr>
              <w:t>կահավոր</w:t>
            </w:r>
            <w:proofErr w:type="spellStart"/>
            <w:r w:rsidRPr="00ED39F6">
              <w:rPr>
                <w:rFonts w:ascii="GHEA Grapalat" w:hAnsi="GHEA Grapalat" w:cs="Sylfaen"/>
                <w:sz w:val="18"/>
                <w:szCs w:val="18"/>
              </w:rPr>
              <w:t>ումը</w:t>
            </w:r>
            <w:proofErr w:type="spellEnd"/>
            <w:r w:rsidRPr="00ED39F6">
              <w:rPr>
                <w:rFonts w:ascii="GHEA Grapalat" w:hAnsi="GHEA Grapalat"/>
                <w:sz w:val="18"/>
                <w:szCs w:val="18"/>
              </w:rPr>
              <w:t xml:space="preserve"> </w:t>
            </w:r>
            <w:proofErr w:type="spellStart"/>
            <w:r w:rsidRPr="00ED39F6">
              <w:rPr>
                <w:rFonts w:ascii="GHEA Grapalat" w:hAnsi="GHEA Grapalat" w:cs="Sylfaen"/>
                <w:sz w:val="18"/>
                <w:szCs w:val="18"/>
              </w:rPr>
              <w:t>չկատարելը</w:t>
            </w:r>
            <w:proofErr w:type="spellEnd"/>
          </w:p>
        </w:tc>
        <w:tc>
          <w:tcPr>
            <w:tcW w:w="4291" w:type="dxa"/>
            <w:tcBorders>
              <w:top w:val="single" w:sz="4" w:space="0" w:color="auto"/>
              <w:left w:val="single" w:sz="4" w:space="0" w:color="auto"/>
              <w:bottom w:val="single" w:sz="4" w:space="0" w:color="auto"/>
              <w:right w:val="single" w:sz="4" w:space="0" w:color="auto"/>
            </w:tcBorders>
          </w:tcPr>
          <w:p w14:paraId="7AEBFACB" w14:textId="77777777" w:rsidR="00C94278" w:rsidRPr="00ED39F6" w:rsidRDefault="00C94278" w:rsidP="001E4953">
            <w:pPr>
              <w:spacing w:after="200" w:line="276" w:lineRule="auto"/>
              <w:rPr>
                <w:rFonts w:ascii="GHEA Grapalat" w:hAnsi="GHEA Grapalat"/>
                <w:sz w:val="18"/>
                <w:szCs w:val="18"/>
              </w:rPr>
            </w:pPr>
            <w:proofErr w:type="spellStart"/>
            <w:r w:rsidRPr="00ED39F6">
              <w:rPr>
                <w:rFonts w:ascii="GHEA Grapalat" w:hAnsi="GHEA Grapalat" w:cs="Sylfaen"/>
                <w:sz w:val="18"/>
                <w:szCs w:val="18"/>
              </w:rPr>
              <w:t>Տուգանք</w:t>
            </w:r>
            <w:proofErr w:type="spellEnd"/>
            <w:r w:rsidRPr="00ED39F6">
              <w:rPr>
                <w:rFonts w:ascii="GHEA Grapalat" w:hAnsi="GHEA Grapalat"/>
                <w:sz w:val="18"/>
                <w:szCs w:val="18"/>
              </w:rPr>
              <w:t xml:space="preserve"> - </w:t>
            </w:r>
            <w:proofErr w:type="spellStart"/>
            <w:r w:rsidRPr="00ED39F6">
              <w:rPr>
                <w:rFonts w:ascii="GHEA Grapalat" w:hAnsi="GHEA Grapalat" w:cs="Sylfaen"/>
                <w:sz w:val="18"/>
                <w:szCs w:val="18"/>
              </w:rPr>
              <w:t>Պայմանագրային</w:t>
            </w:r>
            <w:proofErr w:type="spellEnd"/>
            <w:r w:rsidRPr="00ED39F6">
              <w:rPr>
                <w:rFonts w:ascii="GHEA Grapalat" w:hAnsi="GHEA Grapalat"/>
                <w:sz w:val="18"/>
                <w:szCs w:val="18"/>
              </w:rPr>
              <w:t xml:space="preserve"> </w:t>
            </w:r>
            <w:proofErr w:type="spellStart"/>
            <w:r w:rsidRPr="00ED39F6">
              <w:rPr>
                <w:rFonts w:ascii="GHEA Grapalat" w:hAnsi="GHEA Grapalat" w:cs="Sylfaen"/>
                <w:sz w:val="18"/>
                <w:szCs w:val="18"/>
              </w:rPr>
              <w:t>գնի</w:t>
            </w:r>
            <w:proofErr w:type="spellEnd"/>
            <w:r w:rsidRPr="00ED39F6">
              <w:rPr>
                <w:rFonts w:ascii="GHEA Grapalat" w:hAnsi="GHEA Grapalat"/>
                <w:sz w:val="18"/>
                <w:szCs w:val="18"/>
              </w:rPr>
              <w:t xml:space="preserve"> 0,5% </w:t>
            </w:r>
            <w:proofErr w:type="spellStart"/>
            <w:r w:rsidRPr="00ED39F6">
              <w:rPr>
                <w:rFonts w:ascii="GHEA Grapalat" w:hAnsi="GHEA Grapalat" w:cs="Sylfaen"/>
                <w:sz w:val="18"/>
                <w:szCs w:val="18"/>
              </w:rPr>
              <w:t>չափով</w:t>
            </w:r>
            <w:proofErr w:type="spellEnd"/>
          </w:p>
        </w:tc>
      </w:tr>
      <w:tr w:rsidR="00C94278" w:rsidRPr="00D56B57" w14:paraId="4C995900" w14:textId="77777777" w:rsidTr="00C94278">
        <w:tc>
          <w:tcPr>
            <w:tcW w:w="540" w:type="dxa"/>
            <w:tcBorders>
              <w:top w:val="single" w:sz="4" w:space="0" w:color="auto"/>
              <w:left w:val="single" w:sz="4" w:space="0" w:color="auto"/>
              <w:bottom w:val="single" w:sz="4" w:space="0" w:color="auto"/>
              <w:right w:val="single" w:sz="4" w:space="0" w:color="auto"/>
            </w:tcBorders>
          </w:tcPr>
          <w:p w14:paraId="2D3C5ED1" w14:textId="77777777" w:rsidR="00C94278" w:rsidRPr="00ED39F6" w:rsidRDefault="00C94278" w:rsidP="001E4953">
            <w:pPr>
              <w:rPr>
                <w:rFonts w:ascii="GHEA Grapalat" w:hAnsi="GHEA Grapalat"/>
                <w:b/>
                <w:sz w:val="18"/>
                <w:szCs w:val="18"/>
              </w:rPr>
            </w:pPr>
            <w:r w:rsidRPr="00ED39F6">
              <w:rPr>
                <w:rFonts w:ascii="GHEA Grapalat" w:hAnsi="GHEA Grapalat"/>
                <w:b/>
                <w:sz w:val="18"/>
                <w:szCs w:val="18"/>
              </w:rPr>
              <w:lastRenderedPageBreak/>
              <w:t>2</w:t>
            </w:r>
          </w:p>
        </w:tc>
        <w:tc>
          <w:tcPr>
            <w:tcW w:w="5249" w:type="dxa"/>
            <w:tcBorders>
              <w:top w:val="single" w:sz="4" w:space="0" w:color="auto"/>
              <w:left w:val="single" w:sz="4" w:space="0" w:color="auto"/>
              <w:bottom w:val="single" w:sz="4" w:space="0" w:color="auto"/>
              <w:right w:val="single" w:sz="4" w:space="0" w:color="auto"/>
            </w:tcBorders>
          </w:tcPr>
          <w:p w14:paraId="000E524B" w14:textId="79DA8BA4" w:rsidR="00C94278" w:rsidRPr="00ED39F6" w:rsidRDefault="00C94278" w:rsidP="00594A7E">
            <w:pPr>
              <w:spacing w:after="200" w:line="276" w:lineRule="auto"/>
              <w:jc w:val="both"/>
              <w:rPr>
                <w:rFonts w:ascii="GHEA Grapalat" w:hAnsi="GHEA Grapalat"/>
                <w:b/>
                <w:sz w:val="18"/>
                <w:szCs w:val="18"/>
              </w:rPr>
            </w:pPr>
            <w:proofErr w:type="spellStart"/>
            <w:r w:rsidRPr="00ED39F6">
              <w:rPr>
                <w:rFonts w:ascii="GHEA Grapalat" w:hAnsi="GHEA Grapalat" w:cs="Sylfaen"/>
                <w:sz w:val="18"/>
                <w:szCs w:val="18"/>
              </w:rPr>
              <w:t>Տ</w:t>
            </w:r>
            <w:r w:rsidRPr="00C508A4">
              <w:rPr>
                <w:rFonts w:ascii="GHEA Grapalat" w:hAnsi="GHEA Grapalat" w:cs="Sylfaen"/>
                <w:sz w:val="18"/>
                <w:szCs w:val="18"/>
              </w:rPr>
              <w:t>եխնիկական</w:t>
            </w:r>
            <w:proofErr w:type="spellEnd"/>
            <w:r w:rsidRPr="00C508A4">
              <w:rPr>
                <w:rFonts w:ascii="GHEA Grapalat" w:hAnsi="GHEA Grapalat" w:cs="Sylfaen"/>
                <w:sz w:val="18"/>
                <w:szCs w:val="18"/>
              </w:rPr>
              <w:t xml:space="preserve"> </w:t>
            </w:r>
            <w:proofErr w:type="spellStart"/>
            <w:r w:rsidRPr="00C508A4">
              <w:rPr>
                <w:rFonts w:ascii="GHEA Grapalat" w:hAnsi="GHEA Grapalat" w:cs="Sylfaen"/>
                <w:sz w:val="18"/>
                <w:szCs w:val="18"/>
              </w:rPr>
              <w:t>անվտանգությա</w:t>
            </w:r>
            <w:r w:rsidRPr="00ED39F6">
              <w:rPr>
                <w:rFonts w:ascii="GHEA Grapalat" w:hAnsi="GHEA Grapalat" w:cs="Sylfaen"/>
                <w:sz w:val="18"/>
                <w:szCs w:val="18"/>
              </w:rPr>
              <w:t>ն</w:t>
            </w:r>
            <w:proofErr w:type="spellEnd"/>
            <w:r w:rsidR="00C508A4" w:rsidRPr="00C508A4">
              <w:rPr>
                <w:rFonts w:ascii="GHEA Grapalat" w:hAnsi="GHEA Grapalat" w:cs="Sylfaen"/>
                <w:sz w:val="18"/>
                <w:szCs w:val="18"/>
              </w:rPr>
              <w:t xml:space="preserve">, </w:t>
            </w:r>
            <w:proofErr w:type="spellStart"/>
            <w:r w:rsidR="00C508A4" w:rsidRPr="00C508A4">
              <w:rPr>
                <w:rFonts w:ascii="GHEA Grapalat" w:hAnsi="GHEA Grapalat" w:cs="Sylfaen"/>
                <w:sz w:val="18"/>
                <w:szCs w:val="18"/>
              </w:rPr>
              <w:t>սանիտարահիգիենիկ</w:t>
            </w:r>
            <w:proofErr w:type="spellEnd"/>
            <w:r w:rsidR="00C508A4" w:rsidRPr="00C508A4">
              <w:rPr>
                <w:rFonts w:ascii="GHEA Grapalat" w:hAnsi="GHEA Grapalat" w:cs="Sylfaen"/>
                <w:sz w:val="18"/>
                <w:szCs w:val="18"/>
              </w:rPr>
              <w:t xml:space="preserve"> և </w:t>
            </w:r>
            <w:proofErr w:type="spellStart"/>
            <w:r w:rsidR="00C508A4" w:rsidRPr="00C508A4">
              <w:rPr>
                <w:rFonts w:ascii="GHEA Grapalat" w:hAnsi="GHEA Grapalat" w:cs="Sylfaen"/>
                <w:sz w:val="18"/>
                <w:szCs w:val="18"/>
              </w:rPr>
              <w:t>բնապահպանական</w:t>
            </w:r>
            <w:proofErr w:type="spellEnd"/>
            <w:r w:rsidR="00C508A4" w:rsidRPr="00C508A4">
              <w:rPr>
                <w:rFonts w:ascii="GHEA Grapalat" w:hAnsi="GHEA Grapalat" w:cs="Sylfaen"/>
                <w:sz w:val="18"/>
                <w:szCs w:val="18"/>
              </w:rPr>
              <w:t xml:space="preserve"> </w:t>
            </w:r>
            <w:proofErr w:type="spellStart"/>
            <w:r w:rsidR="00C508A4" w:rsidRPr="00C508A4">
              <w:rPr>
                <w:rFonts w:ascii="GHEA Grapalat" w:hAnsi="GHEA Grapalat" w:cs="Sylfaen"/>
                <w:sz w:val="18"/>
                <w:szCs w:val="18"/>
              </w:rPr>
              <w:t>այդ</w:t>
            </w:r>
            <w:proofErr w:type="spellEnd"/>
            <w:r w:rsidR="00C508A4" w:rsidRPr="00C508A4">
              <w:rPr>
                <w:rFonts w:ascii="GHEA Grapalat" w:hAnsi="GHEA Grapalat" w:cs="Sylfaen"/>
                <w:sz w:val="18"/>
                <w:szCs w:val="18"/>
              </w:rPr>
              <w:t xml:space="preserve"> </w:t>
            </w:r>
            <w:proofErr w:type="spellStart"/>
            <w:r w:rsidR="00C508A4" w:rsidRPr="00C508A4">
              <w:rPr>
                <w:rFonts w:ascii="GHEA Grapalat" w:hAnsi="GHEA Grapalat" w:cs="Sylfaen"/>
                <w:sz w:val="18"/>
                <w:szCs w:val="18"/>
              </w:rPr>
              <w:t>թվում</w:t>
            </w:r>
            <w:proofErr w:type="spellEnd"/>
            <w:r w:rsidR="00C508A4" w:rsidRPr="00C508A4">
              <w:rPr>
                <w:rFonts w:ascii="GHEA Grapalat" w:hAnsi="GHEA Grapalat" w:cs="Sylfaen"/>
                <w:sz w:val="18"/>
                <w:szCs w:val="18"/>
              </w:rPr>
              <w:t xml:space="preserve"> </w:t>
            </w:r>
            <w:proofErr w:type="spellStart"/>
            <w:r w:rsidR="00C508A4" w:rsidRPr="00C508A4">
              <w:rPr>
                <w:rFonts w:ascii="GHEA Grapalat" w:hAnsi="GHEA Grapalat" w:cs="Sylfaen"/>
                <w:sz w:val="18"/>
                <w:szCs w:val="18"/>
              </w:rPr>
              <w:t>կլիմայի</w:t>
            </w:r>
            <w:proofErr w:type="spellEnd"/>
            <w:r w:rsidR="00C508A4" w:rsidRPr="00C508A4">
              <w:rPr>
                <w:rFonts w:ascii="GHEA Grapalat" w:hAnsi="GHEA Grapalat" w:cs="Sylfaen"/>
                <w:sz w:val="18"/>
                <w:szCs w:val="18"/>
              </w:rPr>
              <w:t xml:space="preserve"> </w:t>
            </w:r>
            <w:proofErr w:type="spellStart"/>
            <w:r w:rsidR="00C508A4" w:rsidRPr="00C508A4">
              <w:rPr>
                <w:rFonts w:ascii="GHEA Grapalat" w:hAnsi="GHEA Grapalat" w:cs="Sylfaen"/>
                <w:sz w:val="18"/>
                <w:szCs w:val="18"/>
              </w:rPr>
              <w:t>փոփոխության</w:t>
            </w:r>
            <w:proofErr w:type="spellEnd"/>
            <w:r w:rsidR="00C508A4" w:rsidRPr="00C508A4">
              <w:rPr>
                <w:rFonts w:ascii="GHEA Grapalat" w:hAnsi="GHEA Grapalat" w:cs="Sylfaen"/>
                <w:sz w:val="18"/>
                <w:szCs w:val="18"/>
              </w:rPr>
              <w:t xml:space="preserve"> </w:t>
            </w:r>
            <w:proofErr w:type="spellStart"/>
            <w:r w:rsidR="00C508A4" w:rsidRPr="00C508A4">
              <w:rPr>
                <w:rFonts w:ascii="GHEA Grapalat" w:hAnsi="GHEA Grapalat" w:cs="Sylfaen"/>
                <w:sz w:val="18"/>
                <w:szCs w:val="18"/>
              </w:rPr>
              <w:t>հետ</w:t>
            </w:r>
            <w:proofErr w:type="spellEnd"/>
            <w:r w:rsidR="00C508A4" w:rsidRPr="00C508A4">
              <w:rPr>
                <w:rFonts w:ascii="GHEA Grapalat" w:hAnsi="GHEA Grapalat" w:cs="Sylfaen"/>
                <w:sz w:val="18"/>
                <w:szCs w:val="18"/>
              </w:rPr>
              <w:t xml:space="preserve"> </w:t>
            </w:r>
            <w:proofErr w:type="spellStart"/>
            <w:r w:rsidR="00C508A4" w:rsidRPr="00C508A4">
              <w:rPr>
                <w:rFonts w:ascii="GHEA Grapalat" w:hAnsi="GHEA Grapalat" w:cs="Sylfaen"/>
                <w:sz w:val="18"/>
                <w:szCs w:val="18"/>
              </w:rPr>
              <w:t>կապված</w:t>
            </w:r>
            <w:proofErr w:type="spellEnd"/>
          </w:p>
        </w:tc>
        <w:tc>
          <w:tcPr>
            <w:tcW w:w="4291" w:type="dxa"/>
            <w:tcBorders>
              <w:top w:val="single" w:sz="4" w:space="0" w:color="auto"/>
              <w:left w:val="single" w:sz="4" w:space="0" w:color="auto"/>
              <w:bottom w:val="single" w:sz="4" w:space="0" w:color="auto"/>
              <w:right w:val="single" w:sz="4" w:space="0" w:color="auto"/>
            </w:tcBorders>
          </w:tcPr>
          <w:p w14:paraId="4077BCF8" w14:textId="77777777" w:rsidR="00C94278" w:rsidRPr="00ED39F6" w:rsidRDefault="00C94278" w:rsidP="001E4953">
            <w:pPr>
              <w:spacing w:after="200" w:line="276" w:lineRule="auto"/>
              <w:rPr>
                <w:rFonts w:ascii="GHEA Grapalat" w:hAnsi="GHEA Grapalat"/>
                <w:b/>
                <w:sz w:val="18"/>
                <w:szCs w:val="18"/>
                <w:lang w:val="hy-AM"/>
              </w:rPr>
            </w:pPr>
            <w:proofErr w:type="spellStart"/>
            <w:r w:rsidRPr="00ED39F6">
              <w:rPr>
                <w:rFonts w:ascii="GHEA Grapalat" w:hAnsi="GHEA Grapalat" w:cs="Sylfaen"/>
                <w:sz w:val="18"/>
                <w:szCs w:val="18"/>
              </w:rPr>
              <w:t>Տուգանք</w:t>
            </w:r>
            <w:proofErr w:type="spellEnd"/>
            <w:r w:rsidRPr="00ED39F6">
              <w:rPr>
                <w:rFonts w:ascii="GHEA Grapalat" w:hAnsi="GHEA Grapalat"/>
                <w:sz w:val="18"/>
                <w:szCs w:val="18"/>
              </w:rPr>
              <w:t xml:space="preserve"> - </w:t>
            </w:r>
            <w:proofErr w:type="spellStart"/>
            <w:r w:rsidRPr="00ED39F6">
              <w:rPr>
                <w:rFonts w:ascii="GHEA Grapalat" w:hAnsi="GHEA Grapalat" w:cs="Sylfaen"/>
                <w:sz w:val="18"/>
                <w:szCs w:val="18"/>
              </w:rPr>
              <w:t>Պայմանագրային</w:t>
            </w:r>
            <w:proofErr w:type="spellEnd"/>
            <w:r w:rsidRPr="00ED39F6">
              <w:rPr>
                <w:rFonts w:ascii="GHEA Grapalat" w:hAnsi="GHEA Grapalat"/>
                <w:sz w:val="18"/>
                <w:szCs w:val="18"/>
              </w:rPr>
              <w:t xml:space="preserve"> </w:t>
            </w:r>
            <w:proofErr w:type="spellStart"/>
            <w:r w:rsidRPr="00ED39F6">
              <w:rPr>
                <w:rFonts w:ascii="GHEA Grapalat" w:hAnsi="GHEA Grapalat" w:cs="Sylfaen"/>
                <w:sz w:val="18"/>
                <w:szCs w:val="18"/>
              </w:rPr>
              <w:t>գնի</w:t>
            </w:r>
            <w:proofErr w:type="spellEnd"/>
            <w:r w:rsidRPr="00ED39F6">
              <w:rPr>
                <w:rFonts w:ascii="GHEA Grapalat" w:hAnsi="GHEA Grapalat"/>
                <w:sz w:val="18"/>
                <w:szCs w:val="18"/>
              </w:rPr>
              <w:t xml:space="preserve"> 0,5% </w:t>
            </w:r>
            <w:proofErr w:type="spellStart"/>
            <w:r w:rsidRPr="00ED39F6">
              <w:rPr>
                <w:rFonts w:ascii="GHEA Grapalat" w:hAnsi="GHEA Grapalat" w:cs="Sylfaen"/>
                <w:sz w:val="18"/>
                <w:szCs w:val="18"/>
              </w:rPr>
              <w:t>չափով</w:t>
            </w:r>
            <w:proofErr w:type="spellEnd"/>
          </w:p>
        </w:tc>
      </w:tr>
      <w:tr w:rsidR="00C94278" w:rsidRPr="00D56B57" w14:paraId="304E8A5F" w14:textId="77777777" w:rsidTr="00C94278">
        <w:tc>
          <w:tcPr>
            <w:tcW w:w="540" w:type="dxa"/>
            <w:tcBorders>
              <w:top w:val="single" w:sz="4" w:space="0" w:color="auto"/>
              <w:left w:val="single" w:sz="4" w:space="0" w:color="auto"/>
              <w:bottom w:val="single" w:sz="4" w:space="0" w:color="auto"/>
              <w:right w:val="single" w:sz="4" w:space="0" w:color="auto"/>
            </w:tcBorders>
          </w:tcPr>
          <w:p w14:paraId="31F8337C" w14:textId="77777777" w:rsidR="00C94278" w:rsidRPr="00ED39F6" w:rsidRDefault="00C94278" w:rsidP="001E4953">
            <w:pPr>
              <w:rPr>
                <w:rFonts w:ascii="GHEA Grapalat" w:hAnsi="GHEA Grapalat"/>
                <w:b/>
                <w:sz w:val="18"/>
                <w:szCs w:val="18"/>
              </w:rPr>
            </w:pPr>
            <w:r w:rsidRPr="00ED39F6">
              <w:rPr>
                <w:rFonts w:ascii="GHEA Grapalat" w:hAnsi="GHEA Grapalat"/>
                <w:b/>
                <w:sz w:val="18"/>
                <w:szCs w:val="18"/>
              </w:rPr>
              <w:t>3</w:t>
            </w:r>
          </w:p>
        </w:tc>
        <w:tc>
          <w:tcPr>
            <w:tcW w:w="5249" w:type="dxa"/>
            <w:tcBorders>
              <w:top w:val="single" w:sz="4" w:space="0" w:color="auto"/>
              <w:left w:val="single" w:sz="4" w:space="0" w:color="auto"/>
              <w:bottom w:val="single" w:sz="4" w:space="0" w:color="auto"/>
              <w:right w:val="single" w:sz="4" w:space="0" w:color="auto"/>
            </w:tcBorders>
          </w:tcPr>
          <w:p w14:paraId="19DBF7C3" w14:textId="1D7625CF" w:rsidR="00C94278" w:rsidRPr="00ED39F6" w:rsidRDefault="00C508A4" w:rsidP="00594A7E">
            <w:pPr>
              <w:spacing w:after="200" w:line="276" w:lineRule="auto"/>
              <w:jc w:val="both"/>
              <w:rPr>
                <w:rFonts w:ascii="GHEA Grapalat" w:hAnsi="GHEA Grapalat"/>
                <w:b/>
                <w:sz w:val="18"/>
                <w:szCs w:val="18"/>
                <w:lang w:val="hy-AM"/>
              </w:rPr>
            </w:pPr>
            <w:proofErr w:type="spellStart"/>
            <w:r w:rsidRPr="00C508A4">
              <w:rPr>
                <w:rFonts w:ascii="GHEA Grapalat" w:hAnsi="GHEA Grapalat" w:cs="Sylfaen"/>
                <w:sz w:val="18"/>
                <w:szCs w:val="18"/>
              </w:rPr>
              <w:t>Ամենօրյա</w:t>
            </w:r>
            <w:proofErr w:type="spellEnd"/>
            <w:r w:rsidRPr="00C508A4">
              <w:rPr>
                <w:rFonts w:ascii="GHEA Grapalat" w:hAnsi="GHEA Grapalat" w:cs="Sylfaen"/>
                <w:sz w:val="18"/>
                <w:szCs w:val="18"/>
              </w:rPr>
              <w:t xml:space="preserve"> </w:t>
            </w:r>
            <w:proofErr w:type="spellStart"/>
            <w:r w:rsidRPr="00C508A4">
              <w:rPr>
                <w:rFonts w:ascii="GHEA Grapalat" w:hAnsi="GHEA Grapalat" w:cs="Sylfaen"/>
                <w:sz w:val="18"/>
                <w:szCs w:val="18"/>
              </w:rPr>
              <w:t>ռեժիմով</w:t>
            </w:r>
            <w:proofErr w:type="spellEnd"/>
            <w:r w:rsidRPr="00C508A4">
              <w:rPr>
                <w:rFonts w:ascii="GHEA Grapalat" w:hAnsi="GHEA Grapalat" w:cs="Sylfaen"/>
                <w:sz w:val="18"/>
                <w:szCs w:val="18"/>
              </w:rPr>
              <w:t xml:space="preserve">, </w:t>
            </w:r>
            <w:proofErr w:type="spellStart"/>
            <w:r w:rsidRPr="00C508A4">
              <w:rPr>
                <w:rFonts w:ascii="GHEA Grapalat" w:hAnsi="GHEA Grapalat" w:cs="Sylfaen"/>
                <w:sz w:val="18"/>
                <w:szCs w:val="18"/>
              </w:rPr>
              <w:t>նշված</w:t>
            </w:r>
            <w:proofErr w:type="spellEnd"/>
            <w:r w:rsidRPr="00C508A4">
              <w:rPr>
                <w:rFonts w:ascii="GHEA Grapalat" w:hAnsi="GHEA Grapalat" w:cs="Sylfaen"/>
                <w:sz w:val="18"/>
                <w:szCs w:val="18"/>
              </w:rPr>
              <w:t xml:space="preserve"> </w:t>
            </w:r>
            <w:proofErr w:type="spellStart"/>
            <w:r w:rsidRPr="00C508A4">
              <w:rPr>
                <w:rFonts w:ascii="GHEA Grapalat" w:hAnsi="GHEA Grapalat" w:cs="Sylfaen"/>
                <w:sz w:val="18"/>
                <w:szCs w:val="18"/>
              </w:rPr>
              <w:t>պահանջների</w:t>
            </w:r>
            <w:proofErr w:type="spellEnd"/>
            <w:r w:rsidRPr="00C508A4">
              <w:rPr>
                <w:rFonts w:ascii="GHEA Grapalat" w:hAnsi="GHEA Grapalat" w:cs="Sylfaen"/>
                <w:sz w:val="18"/>
                <w:szCs w:val="18"/>
              </w:rPr>
              <w:t xml:space="preserve"> </w:t>
            </w:r>
            <w:proofErr w:type="spellStart"/>
            <w:r w:rsidRPr="00C508A4">
              <w:rPr>
                <w:rFonts w:ascii="GHEA Grapalat" w:hAnsi="GHEA Grapalat" w:cs="Sylfaen"/>
                <w:sz w:val="18"/>
                <w:szCs w:val="18"/>
              </w:rPr>
              <w:t>համապատասխանատվության</w:t>
            </w:r>
            <w:proofErr w:type="spellEnd"/>
            <w:r w:rsidRPr="00C508A4">
              <w:rPr>
                <w:rFonts w:ascii="GHEA Grapalat" w:hAnsi="GHEA Grapalat" w:cs="Sylfaen"/>
                <w:sz w:val="18"/>
                <w:szCs w:val="18"/>
              </w:rPr>
              <w:t xml:space="preserve"> </w:t>
            </w:r>
            <w:proofErr w:type="spellStart"/>
            <w:r w:rsidRPr="00C508A4">
              <w:rPr>
                <w:rFonts w:ascii="GHEA Grapalat" w:hAnsi="GHEA Grapalat" w:cs="Sylfaen"/>
                <w:sz w:val="18"/>
                <w:szCs w:val="18"/>
              </w:rPr>
              <w:t>վերաբերյալ</w:t>
            </w:r>
            <w:proofErr w:type="spellEnd"/>
            <w:r w:rsidRPr="00C508A4">
              <w:rPr>
                <w:rFonts w:ascii="GHEA Grapalat" w:hAnsi="GHEA Grapalat" w:cs="Sylfaen"/>
                <w:sz w:val="18"/>
                <w:szCs w:val="18"/>
              </w:rPr>
              <w:t xml:space="preserve"> </w:t>
            </w:r>
            <w:proofErr w:type="spellStart"/>
            <w:r w:rsidRPr="00C508A4">
              <w:rPr>
                <w:rFonts w:ascii="GHEA Grapalat" w:hAnsi="GHEA Grapalat" w:cs="Sylfaen"/>
                <w:sz w:val="18"/>
                <w:szCs w:val="18"/>
              </w:rPr>
              <w:t>գրավոր</w:t>
            </w:r>
            <w:proofErr w:type="spellEnd"/>
            <w:r w:rsidRPr="00C508A4">
              <w:rPr>
                <w:rFonts w:ascii="GHEA Grapalat" w:hAnsi="GHEA Grapalat" w:cs="Sylfaen"/>
                <w:sz w:val="18"/>
                <w:szCs w:val="18"/>
              </w:rPr>
              <w:t xml:space="preserve"> </w:t>
            </w:r>
            <w:proofErr w:type="spellStart"/>
            <w:r w:rsidRPr="00C508A4">
              <w:rPr>
                <w:rFonts w:ascii="GHEA Grapalat" w:hAnsi="GHEA Grapalat" w:cs="Sylfaen"/>
                <w:sz w:val="18"/>
                <w:szCs w:val="18"/>
              </w:rPr>
              <w:t>հավաստում</w:t>
            </w:r>
            <w:proofErr w:type="spellEnd"/>
            <w:r w:rsidRPr="00C508A4">
              <w:rPr>
                <w:rFonts w:ascii="GHEA Grapalat" w:hAnsi="GHEA Grapalat" w:cs="Sylfaen"/>
                <w:sz w:val="18"/>
                <w:szCs w:val="18"/>
              </w:rPr>
              <w:t xml:space="preserve"> </w:t>
            </w:r>
            <w:proofErr w:type="spellStart"/>
            <w:r w:rsidRPr="00C508A4">
              <w:rPr>
                <w:rFonts w:ascii="GHEA Grapalat" w:hAnsi="GHEA Grapalat" w:cs="Sylfaen"/>
                <w:sz w:val="18"/>
                <w:szCs w:val="18"/>
              </w:rPr>
              <w:t>չտրամադրելը</w:t>
            </w:r>
            <w:proofErr w:type="spellEnd"/>
          </w:p>
        </w:tc>
        <w:tc>
          <w:tcPr>
            <w:tcW w:w="4291" w:type="dxa"/>
            <w:tcBorders>
              <w:top w:val="single" w:sz="4" w:space="0" w:color="auto"/>
              <w:left w:val="single" w:sz="4" w:space="0" w:color="auto"/>
              <w:bottom w:val="single" w:sz="4" w:space="0" w:color="auto"/>
              <w:right w:val="single" w:sz="4" w:space="0" w:color="auto"/>
            </w:tcBorders>
          </w:tcPr>
          <w:p w14:paraId="26BCB3E8" w14:textId="77777777" w:rsidR="00C94278" w:rsidRPr="00ED39F6" w:rsidRDefault="00C94278" w:rsidP="001E4953">
            <w:pPr>
              <w:spacing w:after="200" w:line="276" w:lineRule="auto"/>
              <w:rPr>
                <w:rFonts w:ascii="GHEA Grapalat" w:hAnsi="GHEA Grapalat"/>
                <w:b/>
                <w:sz w:val="18"/>
                <w:szCs w:val="18"/>
                <w:lang w:val="hy-AM"/>
              </w:rPr>
            </w:pPr>
            <w:proofErr w:type="spellStart"/>
            <w:r w:rsidRPr="00ED39F6">
              <w:rPr>
                <w:rFonts w:ascii="GHEA Grapalat" w:hAnsi="GHEA Grapalat" w:cs="Sylfaen"/>
                <w:sz w:val="18"/>
                <w:szCs w:val="18"/>
              </w:rPr>
              <w:t>Տուգանք</w:t>
            </w:r>
            <w:proofErr w:type="spellEnd"/>
            <w:r w:rsidRPr="00ED39F6">
              <w:rPr>
                <w:rFonts w:ascii="GHEA Grapalat" w:hAnsi="GHEA Grapalat"/>
                <w:sz w:val="18"/>
                <w:szCs w:val="18"/>
              </w:rPr>
              <w:t xml:space="preserve"> - </w:t>
            </w:r>
            <w:proofErr w:type="spellStart"/>
            <w:r w:rsidRPr="00ED39F6">
              <w:rPr>
                <w:rFonts w:ascii="GHEA Grapalat" w:hAnsi="GHEA Grapalat" w:cs="Sylfaen"/>
                <w:sz w:val="18"/>
                <w:szCs w:val="18"/>
              </w:rPr>
              <w:t>Պայմանագրային</w:t>
            </w:r>
            <w:proofErr w:type="spellEnd"/>
            <w:r w:rsidRPr="00ED39F6">
              <w:rPr>
                <w:rFonts w:ascii="GHEA Grapalat" w:hAnsi="GHEA Grapalat"/>
                <w:sz w:val="18"/>
                <w:szCs w:val="18"/>
              </w:rPr>
              <w:t xml:space="preserve"> </w:t>
            </w:r>
            <w:proofErr w:type="spellStart"/>
            <w:r w:rsidRPr="00ED39F6">
              <w:rPr>
                <w:rFonts w:ascii="GHEA Grapalat" w:hAnsi="GHEA Grapalat" w:cs="Sylfaen"/>
                <w:sz w:val="18"/>
                <w:szCs w:val="18"/>
              </w:rPr>
              <w:t>գնի</w:t>
            </w:r>
            <w:proofErr w:type="spellEnd"/>
            <w:r w:rsidRPr="00ED39F6">
              <w:rPr>
                <w:rFonts w:ascii="GHEA Grapalat" w:hAnsi="GHEA Grapalat"/>
                <w:sz w:val="18"/>
                <w:szCs w:val="18"/>
              </w:rPr>
              <w:t xml:space="preserve"> 0,5% </w:t>
            </w:r>
            <w:proofErr w:type="spellStart"/>
            <w:r w:rsidRPr="00ED39F6">
              <w:rPr>
                <w:rFonts w:ascii="GHEA Grapalat" w:hAnsi="GHEA Grapalat" w:cs="Sylfaen"/>
                <w:sz w:val="18"/>
                <w:szCs w:val="18"/>
              </w:rPr>
              <w:t>չափով</w:t>
            </w:r>
            <w:proofErr w:type="spellEnd"/>
          </w:p>
        </w:tc>
      </w:tr>
    </w:tbl>
    <w:p w14:paraId="66FA985A" w14:textId="77777777" w:rsidR="004E191A" w:rsidRDefault="004E191A" w:rsidP="004E191A">
      <w:pPr>
        <w:tabs>
          <w:tab w:val="left" w:pos="1276"/>
        </w:tabs>
        <w:ind w:firstLine="720"/>
        <w:jc w:val="both"/>
        <w:rPr>
          <w:rFonts w:ascii="GHEA Grapalat" w:hAnsi="GHEA Grapalat"/>
          <w:sz w:val="20"/>
          <w:szCs w:val="20"/>
          <w:lang w:val="hy-AM"/>
        </w:rPr>
      </w:pPr>
    </w:p>
    <w:p w14:paraId="36B3B27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6D24178"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6B2661F2" w14:textId="77777777" w:rsidR="004E191A" w:rsidRDefault="004E191A" w:rsidP="004E191A">
      <w:pPr>
        <w:tabs>
          <w:tab w:val="left" w:pos="1276"/>
        </w:tabs>
        <w:ind w:firstLine="720"/>
        <w:jc w:val="both"/>
        <w:rPr>
          <w:rFonts w:ascii="GHEA Grapalat" w:hAnsi="GHEA Grapalat"/>
          <w:sz w:val="20"/>
          <w:szCs w:val="20"/>
          <w:lang w:val="hy-AM"/>
        </w:rPr>
      </w:pPr>
    </w:p>
    <w:p w14:paraId="3A887A73" w14:textId="77777777" w:rsidR="004E191A" w:rsidRDefault="004E191A" w:rsidP="004E191A">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20CE593B"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274202E7"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2A7622EC" w14:textId="3BDCAE91" w:rsidR="004E191A" w:rsidRDefault="004E191A" w:rsidP="004E191A">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sidR="00C94278">
        <w:rPr>
          <w:rFonts w:ascii="GHEA Grapalat" w:hAnsi="GHEA Grapalat"/>
          <w:b/>
          <w:sz w:val="20"/>
          <w:szCs w:val="20"/>
          <w:lang w:val="hy-AM"/>
        </w:rPr>
        <w:t xml:space="preserve">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11268AC2"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0EA5F1D9"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GHEA Grapalat" w:hAnsi="GHEA Grapalat" w:cs="Sylfaen"/>
          <w:sz w:val="20"/>
          <w:szCs w:val="20"/>
          <w:lang w:val="hy-AM"/>
        </w:rPr>
        <w:footnoteReference w:id="21"/>
      </w:r>
    </w:p>
    <w:p w14:paraId="0F3BBC3F"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01B16906"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sz w:val="20"/>
          <w:szCs w:val="20"/>
          <w:lang w:val="hy-AM"/>
        </w:rPr>
        <w:tab/>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0E16BE22" w14:textId="1C21B610" w:rsidR="004E191A" w:rsidRDefault="004E191A" w:rsidP="004E191A">
      <w:pPr>
        <w:tabs>
          <w:tab w:val="left" w:pos="1276"/>
        </w:tabs>
        <w:jc w:val="both"/>
        <w:rPr>
          <w:rFonts w:ascii="GHEA Grapalat" w:hAnsi="GHEA Grapalat"/>
          <w:sz w:val="20"/>
          <w:szCs w:val="20"/>
          <w:lang w:val="hy-AM"/>
        </w:rPr>
      </w:pPr>
      <w:r>
        <w:rPr>
          <w:rFonts w:ascii="GHEA Grapalat" w:hAnsi="GHEA Grapalat"/>
          <w:sz w:val="20"/>
          <w:szCs w:val="20"/>
          <w:lang w:val="hy-AM"/>
        </w:rPr>
        <w:t xml:space="preserve">          </w:t>
      </w:r>
      <w:r w:rsidR="00C94278">
        <w:rPr>
          <w:rFonts w:ascii="GHEA Grapalat" w:hAnsi="GHEA Grapalat"/>
          <w:sz w:val="20"/>
          <w:szCs w:val="20"/>
          <w:lang w:val="hy-AM"/>
        </w:rPr>
        <w:t xml:space="preserve"> </w:t>
      </w:r>
      <w:r>
        <w:rPr>
          <w:rFonts w:ascii="GHEA Grapalat" w:hAnsi="GHEA Grapalat"/>
          <w:sz w:val="20"/>
          <w:szCs w:val="20"/>
          <w:lang w:val="hy-AM"/>
        </w:rPr>
        <w:t>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1988E59D"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3DD788D"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2667BC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A6A6B4"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lastRenderedPageBreak/>
        <w:t>8.6 Եթե պայմանագիրն իրականացվում է ենթակապալի պայմանագիր կնքելու միջոցով.</w:t>
      </w:r>
    </w:p>
    <w:p w14:paraId="54563070"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98D2BDB"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GHEA Grapalat" w:hAnsi="GHEA Grapalat" w:cs="Sylfaen"/>
          <w:sz w:val="20"/>
          <w:szCs w:val="20"/>
          <w:lang w:val="hy-AM"/>
        </w:rPr>
        <w:footnoteReference w:id="22"/>
      </w:r>
    </w:p>
    <w:p w14:paraId="07D82B02" w14:textId="77777777" w:rsidR="004E191A" w:rsidRDefault="004E191A" w:rsidP="004E191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cs="Sylfaen"/>
          <w:sz w:val="20"/>
          <w:szCs w:val="20"/>
          <w:lang w:val="hy-AM"/>
        </w:rPr>
        <w:footnoteReference w:id="23"/>
      </w:r>
    </w:p>
    <w:p w14:paraId="0AF692EB" w14:textId="77777777" w:rsidR="004E191A" w:rsidRDefault="004E191A" w:rsidP="004E191A">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306EF4C6" w14:textId="77777777" w:rsidR="004E191A" w:rsidRDefault="004E191A" w:rsidP="004E191A">
      <w:pPr>
        <w:tabs>
          <w:tab w:val="left" w:pos="720"/>
        </w:tabs>
        <w:jc w:val="both"/>
        <w:rPr>
          <w:rFonts w:ascii="GHEA Grapalat" w:hAnsi="GHEA Grapalat" w:cs="Times Armenian"/>
          <w:sz w:val="20"/>
          <w:szCs w:val="20"/>
          <w:lang w:val="hy-AM"/>
        </w:rPr>
      </w:pPr>
      <w:r>
        <w:rPr>
          <w:rFonts w:ascii="GHEA Grapalat" w:hAnsi="GHEA Grapalat"/>
          <w:sz w:val="20"/>
          <w:szCs w:val="20"/>
          <w:lang w:val="hy-AM"/>
        </w:rPr>
        <w:tab/>
        <w:t>8.9</w:t>
      </w:r>
      <w:r>
        <w:rPr>
          <w:rFonts w:ascii="GHEA Grapalat" w:hAnsi="GHEA Grapalat"/>
          <w:sz w:val="20"/>
          <w:szCs w:val="20"/>
          <w:lang w:val="hy-AM"/>
        </w:rPr>
        <w:tab/>
      </w:r>
      <w:r>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2BB11AA2" w14:textId="77777777" w:rsidR="004E191A" w:rsidRDefault="004E191A" w:rsidP="004E191A">
      <w:pPr>
        <w:tabs>
          <w:tab w:val="left" w:pos="720"/>
        </w:tabs>
        <w:jc w:val="both"/>
        <w:rPr>
          <w:rFonts w:ascii="GHEA Grapalat" w:hAnsi="GHEA Grapalat"/>
          <w:sz w:val="20"/>
          <w:szCs w:val="20"/>
          <w:lang w:val="hy-AM"/>
        </w:rPr>
      </w:pPr>
      <w:r>
        <w:rPr>
          <w:rFonts w:ascii="GHEA Grapalat" w:hAnsi="GHEA Grapalat"/>
          <w:sz w:val="20"/>
          <w:szCs w:val="20"/>
          <w:lang w:val="hy-AM"/>
        </w:rPr>
        <w:t xml:space="preserve">         </w:t>
      </w:r>
      <w:r>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4457965D" w14:textId="77777777" w:rsidR="004E191A" w:rsidRDefault="004E191A" w:rsidP="004E191A">
      <w:pPr>
        <w:tabs>
          <w:tab w:val="left" w:pos="720"/>
        </w:tabs>
        <w:jc w:val="both"/>
        <w:rPr>
          <w:rFonts w:ascii="GHEA Grapalat" w:hAnsi="GHEA Grapalat" w:cs="Sylfaen"/>
          <w:sz w:val="20"/>
          <w:szCs w:val="20"/>
          <w:lang w:val="hy-AM"/>
        </w:rPr>
      </w:pPr>
      <w:r>
        <w:rPr>
          <w:rFonts w:ascii="GHEA Grapalat" w:hAnsi="GHEA Grapalat" w:cs="Sylfaen"/>
          <w:sz w:val="20"/>
          <w:szCs w:val="20"/>
          <w:lang w:val="hy-AM"/>
        </w:rPr>
        <w:tab/>
        <w:t>8.10 Պայմանագիրը չի կարող փոփոխվել կողմերի պարտա</w:t>
      </w:r>
      <w:r>
        <w:rPr>
          <w:rFonts w:ascii="GHEA Grapalat" w:hAnsi="GHEA Grapalat" w:cs="Sylfaen"/>
          <w:sz w:val="20"/>
          <w:szCs w:val="20"/>
          <w:lang w:val="hy-AM"/>
        </w:rPr>
        <w:softHyphen/>
        <w:t>վորու</w:t>
      </w:r>
      <w:r>
        <w:rPr>
          <w:rFonts w:ascii="GHEA Grapalat" w:hAnsi="GHEA Grapalat" w:cs="Sylfaen"/>
          <w:sz w:val="20"/>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F303BA2" w14:textId="77777777" w:rsidR="004E191A" w:rsidRDefault="004E191A" w:rsidP="004E191A">
      <w:pPr>
        <w:ind w:firstLine="567"/>
        <w:jc w:val="both"/>
        <w:rPr>
          <w:rFonts w:ascii="GHEA Grapalat" w:hAnsi="GHEA Grapalat"/>
          <w:sz w:val="20"/>
          <w:szCs w:val="20"/>
          <w:lang w:val="hy-AM" w:eastAsia="ru-RU"/>
        </w:rPr>
      </w:pPr>
      <w:r>
        <w:rPr>
          <w:rFonts w:ascii="GHEA Grapalat" w:hAnsi="GHEA Grapalat" w:cs="Sylfaen"/>
          <w:sz w:val="20"/>
          <w:szCs w:val="20"/>
          <w:lang w:val="hy-AM"/>
        </w:rPr>
        <w:tab/>
        <w:t>8.11 Կապալառուի կողմից ստանձնած պարտավորությունները չկատա</w:t>
      </w:r>
      <w:r>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286CAB7E" w14:textId="77777777" w:rsidR="004E191A" w:rsidRDefault="004E191A" w:rsidP="004E191A">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6BFBBB24"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8.13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w:t>
      </w:r>
      <w:r>
        <w:rPr>
          <w:rFonts w:ascii="GHEA Grapalat" w:hAnsi="GHEA Grapalat" w:cs="Sylfaen"/>
          <w:sz w:val="20"/>
          <w:szCs w:val="20"/>
          <w:lang w:val="hy-AM"/>
        </w:rPr>
        <w:t>և</w:t>
      </w:r>
      <w:r>
        <w:rPr>
          <w:rFonts w:ascii="GHEA Grapalat" w:hAnsi="GHEA Grapalat" w:cs="Arial"/>
          <w:sz w:val="20"/>
          <w:szCs w:val="20"/>
          <w:lang w:val="hy-AM"/>
        </w:rPr>
        <w:t xml:space="preserve"> N 4.1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33474106" w14:textId="77777777" w:rsidR="004E191A" w:rsidRDefault="004E191A" w:rsidP="004E191A">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8.14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571C533F" w14:textId="77777777" w:rsidR="004E191A" w:rsidRDefault="004E191A" w:rsidP="004E191A">
      <w:pPr>
        <w:tabs>
          <w:tab w:val="left" w:pos="1276"/>
        </w:tabs>
        <w:ind w:firstLine="720"/>
        <w:jc w:val="both"/>
        <w:rPr>
          <w:rFonts w:ascii="GHEA Grapalat" w:hAnsi="GHEA Grapalat" w:cs="Sylfaen"/>
          <w:i/>
          <w:sz w:val="22"/>
          <w:szCs w:val="22"/>
          <w:lang w:val="hy-AM"/>
        </w:rPr>
      </w:pPr>
    </w:p>
    <w:p w14:paraId="74B270AD" w14:textId="77777777" w:rsidR="004E191A" w:rsidRDefault="004E191A" w:rsidP="004E191A">
      <w:pPr>
        <w:ind w:firstLine="709"/>
        <w:jc w:val="both"/>
        <w:rPr>
          <w:rFonts w:ascii="GHEA Grapalat" w:hAnsi="GHEA Grapalat"/>
          <w:b/>
          <w:lang w:val="hy-AM"/>
        </w:rPr>
      </w:pPr>
    </w:p>
    <w:p w14:paraId="7C99800D" w14:textId="77777777" w:rsidR="004E191A" w:rsidRDefault="004E191A" w:rsidP="004E191A">
      <w:pPr>
        <w:ind w:firstLine="709"/>
        <w:jc w:val="both"/>
        <w:rPr>
          <w:rFonts w:ascii="GHEA Grapalat" w:hAnsi="GHEA Grapalat" w:cs="Sylfaen"/>
          <w:b/>
          <w:sz w:val="20"/>
          <w:szCs w:val="20"/>
          <w:lang w:val="hy-AM"/>
        </w:rPr>
      </w:pPr>
      <w:r>
        <w:rPr>
          <w:rFonts w:ascii="GHEA Grapalat" w:hAnsi="GHEA Grapalat"/>
          <w:b/>
          <w:sz w:val="20"/>
          <w:szCs w:val="20"/>
          <w:lang w:val="hy-AM"/>
        </w:rPr>
        <w:t xml:space="preserve">9.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ՀԱՍՑԵՆԵՐԸ</w:t>
      </w:r>
      <w:r>
        <w:rPr>
          <w:rFonts w:ascii="GHEA Grapalat" w:hAnsi="GHEA Grapalat" w:cs="Times Armenian"/>
          <w:b/>
          <w:sz w:val="20"/>
          <w:szCs w:val="20"/>
          <w:lang w:val="hy-AM"/>
        </w:rPr>
        <w:t xml:space="preserve">, </w:t>
      </w:r>
      <w:r>
        <w:rPr>
          <w:rFonts w:ascii="GHEA Grapalat" w:hAnsi="GHEA Grapalat" w:cs="Sylfaen"/>
          <w:b/>
          <w:sz w:val="20"/>
          <w:szCs w:val="20"/>
          <w:lang w:val="hy-AM"/>
        </w:rPr>
        <w:t>ԲԱՆԿԱՅԻՆ</w:t>
      </w:r>
      <w:r>
        <w:rPr>
          <w:rFonts w:ascii="GHEA Grapalat" w:hAnsi="GHEA Grapalat" w:cs="Times Armenian"/>
          <w:b/>
          <w:sz w:val="20"/>
          <w:szCs w:val="20"/>
          <w:lang w:val="hy-AM"/>
        </w:rPr>
        <w:t xml:space="preserve"> </w:t>
      </w:r>
      <w:r>
        <w:rPr>
          <w:rFonts w:ascii="GHEA Grapalat" w:hAnsi="GHEA Grapalat" w:cs="Sylfaen"/>
          <w:b/>
          <w:sz w:val="20"/>
          <w:szCs w:val="20"/>
          <w:lang w:val="hy-AM"/>
        </w:rPr>
        <w:t>ՎԱՎԵՐԱՊԱՅՄԱՆՆԵՐԸ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ՍՏՈՐԱԳՐՈՒԹՅՈՒՆՆԵՐԸ</w:t>
      </w:r>
    </w:p>
    <w:p w14:paraId="27D25F72" w14:textId="77777777" w:rsidR="004E191A" w:rsidRDefault="004E191A" w:rsidP="004E191A">
      <w:pPr>
        <w:ind w:firstLine="709"/>
        <w:jc w:val="both"/>
        <w:rPr>
          <w:rFonts w:ascii="GHEA Grapalat" w:hAnsi="GHEA Grapalat" w:cs="Sylfaen"/>
          <w:b/>
          <w:lang w:val="hy-AM"/>
        </w:rPr>
      </w:pPr>
    </w:p>
    <w:p w14:paraId="4CA46178" w14:textId="77777777" w:rsidR="004E191A" w:rsidRDefault="004E191A" w:rsidP="004E191A">
      <w:pPr>
        <w:ind w:firstLine="709"/>
        <w:jc w:val="both"/>
        <w:rPr>
          <w:rFonts w:ascii="GHEA Grapalat" w:hAnsi="GHEA Grapalat" w:cs="Sylfaen"/>
          <w:b/>
          <w:lang w:val="hy-AM"/>
        </w:rPr>
      </w:pPr>
    </w:p>
    <w:tbl>
      <w:tblPr>
        <w:tblW w:w="9645" w:type="dxa"/>
        <w:jc w:val="center"/>
        <w:tblLayout w:type="fixed"/>
        <w:tblLook w:val="04A0" w:firstRow="1" w:lastRow="0" w:firstColumn="1" w:lastColumn="0" w:noHBand="0" w:noVBand="1"/>
      </w:tblPr>
      <w:tblGrid>
        <w:gridCol w:w="4539"/>
        <w:gridCol w:w="760"/>
        <w:gridCol w:w="4346"/>
      </w:tblGrid>
      <w:tr w:rsidR="004E191A" w14:paraId="707EAC75" w14:textId="77777777" w:rsidTr="004E191A">
        <w:trPr>
          <w:jc w:val="center"/>
        </w:trPr>
        <w:tc>
          <w:tcPr>
            <w:tcW w:w="4536" w:type="dxa"/>
          </w:tcPr>
          <w:p w14:paraId="593C1641" w14:textId="77777777" w:rsidR="004E191A" w:rsidRDefault="004E191A">
            <w:pPr>
              <w:spacing w:line="360" w:lineRule="auto"/>
              <w:jc w:val="center"/>
              <w:rPr>
                <w:rFonts w:ascii="GHEA Grapalat" w:hAnsi="GHEA Grapalat" w:cs="Sylfaen"/>
                <w:b/>
                <w:bCs/>
                <w:sz w:val="20"/>
                <w:szCs w:val="20"/>
                <w:lang w:val="nb-NO"/>
              </w:rPr>
            </w:pPr>
            <w:r>
              <w:rPr>
                <w:rFonts w:ascii="GHEA Grapalat" w:hAnsi="GHEA Grapalat" w:cs="Sylfaen"/>
                <w:b/>
                <w:bCs/>
                <w:sz w:val="20"/>
                <w:szCs w:val="20"/>
                <w:lang w:val="nb-NO"/>
              </w:rPr>
              <w:lastRenderedPageBreak/>
              <w:t>ՊԱՏՎԻՐԱՏՈՒ</w:t>
            </w:r>
          </w:p>
          <w:p w14:paraId="712E9766" w14:textId="77777777" w:rsidR="004E191A" w:rsidRDefault="004E191A">
            <w:pPr>
              <w:rPr>
                <w:rFonts w:ascii="GHEA Grapalat" w:hAnsi="GHEA Grapalat"/>
                <w:sz w:val="22"/>
                <w:szCs w:val="22"/>
                <w:lang w:val="ru-RU"/>
              </w:rPr>
            </w:pPr>
          </w:p>
          <w:p w14:paraId="23731174" w14:textId="77777777" w:rsidR="004E191A" w:rsidRDefault="004E191A">
            <w:pPr>
              <w:rPr>
                <w:rFonts w:ascii="GHEA Grapalat" w:hAnsi="GHEA Grapalat"/>
                <w:lang w:val="ru-RU"/>
              </w:rPr>
            </w:pPr>
          </w:p>
          <w:p w14:paraId="10714A1D" w14:textId="77777777" w:rsidR="004E191A" w:rsidRDefault="004E191A">
            <w:pPr>
              <w:jc w:val="center"/>
              <w:rPr>
                <w:rFonts w:ascii="GHEA Grapalat" w:hAnsi="GHEA Grapalat"/>
                <w:lang w:val="ru-RU"/>
              </w:rPr>
            </w:pPr>
            <w:r>
              <w:rPr>
                <w:rFonts w:ascii="GHEA Grapalat" w:hAnsi="GHEA Grapalat"/>
                <w:lang w:val="ru-RU"/>
              </w:rPr>
              <w:t>---------------------------------</w:t>
            </w:r>
          </w:p>
          <w:p w14:paraId="6534EC23"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A53DDFF"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3E784CF7" w14:textId="77777777" w:rsidR="004E191A" w:rsidRDefault="004E191A">
            <w:pPr>
              <w:spacing w:line="360" w:lineRule="auto"/>
              <w:jc w:val="center"/>
              <w:rPr>
                <w:rFonts w:ascii="GHEA Grapalat" w:hAnsi="GHEA Grapalat"/>
                <w:lang w:val="ru-RU"/>
              </w:rPr>
            </w:pPr>
          </w:p>
        </w:tc>
        <w:tc>
          <w:tcPr>
            <w:tcW w:w="4343" w:type="dxa"/>
          </w:tcPr>
          <w:p w14:paraId="282D6497" w14:textId="77777777" w:rsidR="004E191A" w:rsidRDefault="004E191A">
            <w:pPr>
              <w:spacing w:line="360" w:lineRule="auto"/>
              <w:jc w:val="center"/>
              <w:rPr>
                <w:rFonts w:ascii="GHEA Grapalat" w:hAnsi="GHEA Grapalat" w:cs="Sylfaen"/>
                <w:b/>
                <w:bCs/>
                <w:sz w:val="20"/>
                <w:szCs w:val="20"/>
                <w:lang w:val="ru-RU"/>
              </w:rPr>
            </w:pPr>
            <w:r>
              <w:rPr>
                <w:rFonts w:ascii="GHEA Grapalat" w:hAnsi="GHEA Grapalat" w:cs="Sylfaen"/>
                <w:b/>
                <w:bCs/>
                <w:sz w:val="20"/>
                <w:szCs w:val="20"/>
                <w:lang w:val="pt-BR"/>
              </w:rPr>
              <w:t>ԿԱՊԱԼԱՌՈՒ</w:t>
            </w:r>
          </w:p>
          <w:p w14:paraId="7078CBEB" w14:textId="77777777" w:rsidR="004E191A" w:rsidRDefault="004E191A">
            <w:pPr>
              <w:jc w:val="center"/>
              <w:rPr>
                <w:rFonts w:ascii="GHEA Grapalat" w:hAnsi="GHEA Grapalat"/>
                <w:lang w:val="ru-RU"/>
              </w:rPr>
            </w:pPr>
          </w:p>
          <w:p w14:paraId="6533F91E" w14:textId="77777777" w:rsidR="004E191A" w:rsidRDefault="004E191A">
            <w:pPr>
              <w:jc w:val="center"/>
              <w:rPr>
                <w:rFonts w:ascii="GHEA Grapalat" w:hAnsi="GHEA Grapalat"/>
                <w:lang w:val="ru-RU"/>
              </w:rPr>
            </w:pPr>
          </w:p>
          <w:p w14:paraId="15E8F2C1" w14:textId="77777777" w:rsidR="004E191A" w:rsidRDefault="004E191A">
            <w:pPr>
              <w:jc w:val="center"/>
              <w:rPr>
                <w:rFonts w:ascii="GHEA Grapalat" w:hAnsi="GHEA Grapalat"/>
                <w:lang w:val="ru-RU"/>
              </w:rPr>
            </w:pPr>
            <w:r>
              <w:rPr>
                <w:rFonts w:ascii="GHEA Grapalat" w:hAnsi="GHEA Grapalat"/>
                <w:lang w:val="ru-RU"/>
              </w:rPr>
              <w:t>---------------------------------</w:t>
            </w:r>
          </w:p>
          <w:p w14:paraId="24B59D72"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6665F541"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6AAE948" w14:textId="77777777" w:rsidR="004E191A" w:rsidRDefault="004E191A" w:rsidP="004E191A">
      <w:pPr>
        <w:ind w:firstLine="709"/>
        <w:jc w:val="both"/>
        <w:rPr>
          <w:rFonts w:ascii="GHEA Grapalat" w:hAnsi="GHEA Grapalat" w:cs="Arial"/>
          <w:b/>
        </w:rPr>
      </w:pPr>
    </w:p>
    <w:p w14:paraId="25C454D6" w14:textId="77777777" w:rsidR="004E191A" w:rsidRDefault="004E191A" w:rsidP="004E191A">
      <w:pPr>
        <w:ind w:firstLine="567"/>
        <w:rPr>
          <w:rFonts w:ascii="GHEA Grapalat" w:hAnsi="GHEA Grapalat"/>
          <w:i/>
        </w:rPr>
      </w:pPr>
    </w:p>
    <w:p w14:paraId="77F75BDF" w14:textId="77777777" w:rsidR="004E191A" w:rsidRDefault="004E191A" w:rsidP="004E191A">
      <w:pPr>
        <w:ind w:firstLine="567"/>
        <w:rPr>
          <w:rFonts w:ascii="GHEA Grapalat" w:hAnsi="GHEA Grapalat"/>
          <w:i/>
        </w:rPr>
      </w:pPr>
    </w:p>
    <w:p w14:paraId="678C7AD0" w14:textId="77777777" w:rsidR="004E191A" w:rsidRDefault="004E191A" w:rsidP="004E191A">
      <w:pPr>
        <w:tabs>
          <w:tab w:val="left" w:pos="1276"/>
        </w:tabs>
        <w:ind w:firstLine="720"/>
        <w:jc w:val="both"/>
        <w:rPr>
          <w:rFonts w:ascii="GHEA Grapalat" w:hAnsi="GHEA Grapalat"/>
          <w:sz w:val="20"/>
          <w:szCs w:val="20"/>
          <w:u w:val="single"/>
          <w:lang w:val="nb-NO"/>
        </w:rPr>
      </w:pPr>
      <w:r>
        <w:rPr>
          <w:rFonts w:ascii="GHEA Grapalat" w:hAnsi="GHEA Grapalat" w:cs="Sylfaen"/>
          <w:i/>
          <w:sz w:val="20"/>
          <w:szCs w:val="20"/>
          <w:lang w:val="pt-BR"/>
        </w:rPr>
        <w:t>Անհրաժեշտության</w:t>
      </w:r>
      <w:r>
        <w:rPr>
          <w:rFonts w:ascii="GHEA Grapalat" w:hAnsi="GHEA Grapalat" w:cs="Sylfaen"/>
          <w:i/>
          <w:sz w:val="20"/>
          <w:szCs w:val="20"/>
          <w:lang w:val="nb-NO"/>
        </w:rPr>
        <w:t xml:space="preserve"> </w:t>
      </w:r>
      <w:r>
        <w:rPr>
          <w:rFonts w:ascii="GHEA Grapalat" w:hAnsi="GHEA Grapalat" w:cs="Sylfaen"/>
          <w:i/>
          <w:sz w:val="20"/>
          <w:szCs w:val="20"/>
          <w:lang w:val="pt-BR"/>
        </w:rPr>
        <w:t>դեպքում</w:t>
      </w:r>
      <w:r>
        <w:rPr>
          <w:rFonts w:ascii="GHEA Grapalat" w:hAnsi="GHEA Grapalat" w:cs="Sylfaen"/>
          <w:i/>
          <w:sz w:val="20"/>
          <w:szCs w:val="20"/>
          <w:lang w:val="nb-NO"/>
        </w:rPr>
        <w:t xml:space="preserve"> </w:t>
      </w:r>
      <w:r>
        <w:rPr>
          <w:rFonts w:ascii="GHEA Grapalat" w:hAnsi="GHEA Grapalat" w:cs="Sylfaen"/>
          <w:i/>
          <w:sz w:val="20"/>
          <w:szCs w:val="20"/>
          <w:lang w:val="pt-BR"/>
        </w:rPr>
        <w:t>պայմանագրի նախագծում</w:t>
      </w:r>
      <w:r>
        <w:rPr>
          <w:rFonts w:ascii="GHEA Grapalat" w:hAnsi="GHEA Grapalat" w:cs="Sylfaen"/>
          <w:i/>
          <w:sz w:val="20"/>
          <w:szCs w:val="20"/>
          <w:lang w:val="nb-NO"/>
        </w:rPr>
        <w:t xml:space="preserve"> </w:t>
      </w:r>
      <w:r>
        <w:rPr>
          <w:rFonts w:ascii="GHEA Grapalat" w:hAnsi="GHEA Grapalat" w:cs="Sylfaen"/>
          <w:i/>
          <w:sz w:val="20"/>
          <w:szCs w:val="20"/>
          <w:lang w:val="pt-BR"/>
        </w:rPr>
        <w:t>կարող</w:t>
      </w:r>
      <w:r>
        <w:rPr>
          <w:rFonts w:ascii="GHEA Grapalat" w:hAnsi="GHEA Grapalat" w:cs="Sylfaen"/>
          <w:i/>
          <w:sz w:val="20"/>
          <w:szCs w:val="20"/>
          <w:lang w:val="nb-NO"/>
        </w:rPr>
        <w:t xml:space="preserve"> </w:t>
      </w:r>
      <w:r>
        <w:rPr>
          <w:rFonts w:ascii="GHEA Grapalat" w:hAnsi="GHEA Grapalat" w:cs="Sylfaen"/>
          <w:i/>
          <w:sz w:val="20"/>
          <w:szCs w:val="20"/>
          <w:lang w:val="pt-BR"/>
        </w:rPr>
        <w:t>են</w:t>
      </w:r>
      <w:r>
        <w:rPr>
          <w:rFonts w:ascii="GHEA Grapalat" w:hAnsi="GHEA Grapalat" w:cs="Sylfaen"/>
          <w:i/>
          <w:sz w:val="20"/>
          <w:szCs w:val="20"/>
          <w:lang w:val="nb-NO"/>
        </w:rPr>
        <w:t xml:space="preserve"> </w:t>
      </w:r>
      <w:r>
        <w:rPr>
          <w:rFonts w:ascii="GHEA Grapalat" w:hAnsi="GHEA Grapalat" w:cs="Sylfaen"/>
          <w:i/>
          <w:sz w:val="20"/>
          <w:szCs w:val="20"/>
          <w:lang w:val="pt-BR"/>
        </w:rPr>
        <w:t>ներառվել</w:t>
      </w:r>
      <w:r>
        <w:rPr>
          <w:rFonts w:ascii="GHEA Grapalat" w:hAnsi="GHEA Grapalat" w:cs="Sylfaen"/>
          <w:i/>
          <w:sz w:val="20"/>
          <w:szCs w:val="20"/>
          <w:lang w:val="nb-NO"/>
        </w:rPr>
        <w:t xml:space="preserve"> </w:t>
      </w:r>
      <w:r>
        <w:rPr>
          <w:rFonts w:ascii="GHEA Grapalat" w:hAnsi="GHEA Grapalat" w:cs="Sylfaen"/>
          <w:i/>
          <w:sz w:val="20"/>
          <w:szCs w:val="20"/>
          <w:lang w:val="pt-BR"/>
        </w:rPr>
        <w:t>ՀՀ</w:t>
      </w:r>
      <w:r>
        <w:rPr>
          <w:rFonts w:ascii="GHEA Grapalat" w:hAnsi="GHEA Grapalat" w:cs="Sylfaen"/>
          <w:i/>
          <w:sz w:val="20"/>
          <w:szCs w:val="20"/>
          <w:lang w:val="nb-NO"/>
        </w:rPr>
        <w:t xml:space="preserve"> </w:t>
      </w:r>
      <w:r>
        <w:rPr>
          <w:rFonts w:ascii="GHEA Grapalat" w:hAnsi="GHEA Grapalat" w:cs="Sylfaen"/>
          <w:i/>
          <w:sz w:val="20"/>
          <w:szCs w:val="20"/>
          <w:lang w:val="pt-BR"/>
        </w:rPr>
        <w:t>օրենսդրությանը</w:t>
      </w:r>
      <w:r>
        <w:rPr>
          <w:rFonts w:ascii="GHEA Grapalat" w:hAnsi="GHEA Grapalat" w:cs="Sylfaen"/>
          <w:i/>
          <w:sz w:val="20"/>
          <w:szCs w:val="20"/>
          <w:lang w:val="nb-NO"/>
        </w:rPr>
        <w:t xml:space="preserve"> </w:t>
      </w:r>
      <w:r>
        <w:rPr>
          <w:rFonts w:ascii="GHEA Grapalat" w:hAnsi="GHEA Grapalat" w:cs="Sylfaen"/>
          <w:i/>
          <w:sz w:val="20"/>
          <w:szCs w:val="20"/>
          <w:lang w:val="pt-BR"/>
        </w:rPr>
        <w:t>չհակասող</w:t>
      </w:r>
      <w:r>
        <w:rPr>
          <w:rFonts w:ascii="GHEA Grapalat" w:hAnsi="GHEA Grapalat" w:cs="Sylfaen"/>
          <w:i/>
          <w:sz w:val="20"/>
          <w:szCs w:val="20"/>
          <w:lang w:val="nb-NO"/>
        </w:rPr>
        <w:t xml:space="preserve"> </w:t>
      </w:r>
      <w:r>
        <w:rPr>
          <w:rFonts w:ascii="GHEA Grapalat" w:hAnsi="GHEA Grapalat" w:cs="Sylfaen"/>
          <w:i/>
          <w:sz w:val="20"/>
          <w:szCs w:val="20"/>
          <w:lang w:val="pt-BR"/>
        </w:rPr>
        <w:t>դրույթներ</w:t>
      </w:r>
      <w:r>
        <w:rPr>
          <w:rFonts w:ascii="GHEA Grapalat" w:hAnsi="GHEA Grapalat" w:cs="Sylfaen"/>
          <w:i/>
          <w:sz w:val="20"/>
          <w:szCs w:val="20"/>
          <w:lang w:val="nb-NO"/>
        </w:rPr>
        <w:t>։</w:t>
      </w:r>
    </w:p>
    <w:p w14:paraId="135060B2" w14:textId="77777777" w:rsidR="004E191A" w:rsidRDefault="004E191A" w:rsidP="004E191A">
      <w:pPr>
        <w:ind w:firstLine="567"/>
        <w:rPr>
          <w:rFonts w:ascii="GHEA Grapalat" w:hAnsi="GHEA Grapalat"/>
          <w:i/>
          <w:sz w:val="20"/>
          <w:szCs w:val="20"/>
          <w:lang w:val="hy-AM"/>
        </w:rPr>
      </w:pPr>
      <w:r>
        <w:rPr>
          <w:rFonts w:ascii="GHEA Grapalat" w:hAnsi="GHEA Grapalat"/>
          <w:i/>
          <w:sz w:val="20"/>
          <w:szCs w:val="20"/>
          <w:lang w:val="hy-AM"/>
        </w:rPr>
        <w:br w:type="page"/>
      </w:r>
    </w:p>
    <w:p w14:paraId="0D9A4C0F" w14:textId="77777777" w:rsidR="004E191A" w:rsidRDefault="004E191A" w:rsidP="004E191A">
      <w:pPr>
        <w:ind w:firstLine="567"/>
        <w:jc w:val="right"/>
        <w:rPr>
          <w:rFonts w:ascii="GHEA Grapalat" w:hAnsi="GHEA Grapalat"/>
          <w:i/>
          <w:lang w:val="hy-AM"/>
        </w:rPr>
      </w:pPr>
    </w:p>
    <w:p w14:paraId="7364822F" w14:textId="77777777" w:rsidR="004E191A" w:rsidRDefault="004E191A" w:rsidP="004E191A">
      <w:pPr>
        <w:ind w:firstLine="567"/>
        <w:jc w:val="right"/>
        <w:rPr>
          <w:rFonts w:ascii="GHEA Grapalat" w:hAnsi="GHEA Grapalat" w:cs="Arial"/>
          <w:i/>
          <w:sz w:val="20"/>
          <w:szCs w:val="20"/>
          <w:lang w:val="hy-AM"/>
        </w:rPr>
      </w:pPr>
      <w:r>
        <w:rPr>
          <w:rFonts w:ascii="GHEA Grapalat" w:hAnsi="GHEA Grapalat" w:cs="Sylfaen"/>
          <w:i/>
          <w:sz w:val="20"/>
          <w:szCs w:val="20"/>
          <w:lang w:val="hy-AM"/>
        </w:rPr>
        <w:t>Հավելված</w:t>
      </w:r>
      <w:r>
        <w:rPr>
          <w:rFonts w:ascii="GHEA Grapalat" w:hAnsi="GHEA Grapalat" w:cs="Arial"/>
          <w:i/>
          <w:sz w:val="20"/>
          <w:szCs w:val="20"/>
          <w:lang w:val="hy-AM"/>
        </w:rPr>
        <w:t xml:space="preserve"> </w:t>
      </w:r>
      <w:r>
        <w:rPr>
          <w:rFonts w:ascii="GHEA Grapalat" w:hAnsi="GHEA Grapalat" w:cs="Sylfaen"/>
          <w:i/>
          <w:sz w:val="20"/>
          <w:szCs w:val="20"/>
          <w:lang w:val="hy-AM"/>
        </w:rPr>
        <w:t>թիվ</w:t>
      </w:r>
      <w:r>
        <w:rPr>
          <w:rFonts w:ascii="GHEA Grapalat" w:hAnsi="GHEA Grapalat" w:cs="Arial"/>
          <w:i/>
          <w:sz w:val="20"/>
          <w:szCs w:val="20"/>
          <w:lang w:val="hy-AM"/>
        </w:rPr>
        <w:t xml:space="preserve"> 1</w:t>
      </w:r>
    </w:p>
    <w:p w14:paraId="71E341C1"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sz w:val="20"/>
          <w:szCs w:val="20"/>
          <w:lang w:val="hy-AM"/>
        </w:rPr>
        <w:t>«</w:t>
      </w:r>
      <w:r>
        <w:rPr>
          <w:rFonts w:ascii="GHEA Grapalat" w:hAnsi="GHEA Grapalat"/>
          <w:i/>
          <w:sz w:val="20"/>
          <w:szCs w:val="20"/>
          <w:lang w:val="pt-BR"/>
        </w:rPr>
        <w:t xml:space="preserve">           </w:t>
      </w:r>
      <w:r>
        <w:rPr>
          <w:rFonts w:ascii="GHEA Grapalat" w:hAnsi="GHEA Grapalat"/>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365E6C8B"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5F76EBD5" w14:textId="77777777" w:rsidR="004E191A" w:rsidRDefault="004E191A" w:rsidP="004E191A">
      <w:pPr>
        <w:jc w:val="center"/>
        <w:rPr>
          <w:rFonts w:ascii="GHEA Grapalat" w:hAnsi="GHEA Grapalat" w:cs="Sylfaen"/>
          <w:b/>
          <w:lang w:val="hy-AM"/>
        </w:rPr>
      </w:pPr>
    </w:p>
    <w:p w14:paraId="70423453" w14:textId="77777777" w:rsidR="004E191A" w:rsidRDefault="004E191A" w:rsidP="004E191A">
      <w:pPr>
        <w:jc w:val="center"/>
        <w:rPr>
          <w:rFonts w:ascii="GHEA Grapalat" w:hAnsi="GHEA Grapalat"/>
          <w:b/>
          <w:lang w:val="hy-AM"/>
        </w:rPr>
      </w:pPr>
    </w:p>
    <w:tbl>
      <w:tblPr>
        <w:tblW w:w="10980" w:type="dxa"/>
        <w:tblLayout w:type="fixed"/>
        <w:tblLook w:val="04A0" w:firstRow="1" w:lastRow="0" w:firstColumn="1" w:lastColumn="0" w:noHBand="0" w:noVBand="1"/>
      </w:tblPr>
      <w:tblGrid>
        <w:gridCol w:w="572"/>
        <w:gridCol w:w="1667"/>
        <w:gridCol w:w="1831"/>
        <w:gridCol w:w="700"/>
        <w:gridCol w:w="1170"/>
        <w:gridCol w:w="75"/>
        <w:gridCol w:w="915"/>
        <w:gridCol w:w="397"/>
        <w:gridCol w:w="933"/>
        <w:gridCol w:w="392"/>
        <w:gridCol w:w="1432"/>
        <w:gridCol w:w="896"/>
      </w:tblGrid>
      <w:tr w:rsidR="00CE7360" w14:paraId="1D48DB1A" w14:textId="77777777" w:rsidTr="00CE7360">
        <w:trPr>
          <w:trHeight w:val="330"/>
        </w:trPr>
        <w:tc>
          <w:tcPr>
            <w:tcW w:w="10980" w:type="dxa"/>
            <w:gridSpan w:val="12"/>
            <w:tcBorders>
              <w:top w:val="nil"/>
              <w:left w:val="nil"/>
              <w:bottom w:val="nil"/>
              <w:right w:val="nil"/>
            </w:tcBorders>
            <w:shd w:val="clear" w:color="auto" w:fill="auto"/>
            <w:noWrap/>
            <w:vAlign w:val="center"/>
            <w:hideMark/>
          </w:tcPr>
          <w:p w14:paraId="4736D2FC" w14:textId="77777777" w:rsidR="00CE7360" w:rsidRDefault="00CE7360">
            <w:pPr>
              <w:jc w:val="center"/>
              <w:rPr>
                <w:rFonts w:ascii="GHEA Grapalat" w:hAnsi="GHEA Grapalat" w:cs="Calibri"/>
                <w:b/>
                <w:bCs/>
                <w:color w:val="000000"/>
                <w:sz w:val="22"/>
                <w:szCs w:val="22"/>
              </w:rPr>
            </w:pPr>
            <w:r>
              <w:rPr>
                <w:rFonts w:ascii="GHEA Grapalat" w:hAnsi="GHEA Grapalat" w:cs="Calibri"/>
                <w:b/>
                <w:bCs/>
                <w:color w:val="000000"/>
                <w:sz w:val="22"/>
                <w:szCs w:val="22"/>
              </w:rPr>
              <w:t>ՏԵԽՆԻԿԱԿԱՆ ԲՆՈՒԹԱԳԻՐ - ԳՆՄԱՆ ԺԱՄԱՆԱԿԱՑՈՒՅՑ</w:t>
            </w:r>
          </w:p>
        </w:tc>
      </w:tr>
      <w:tr w:rsidR="00CE7360" w14:paraId="1E102670" w14:textId="77777777" w:rsidTr="00CE7360">
        <w:trPr>
          <w:trHeight w:val="345"/>
        </w:trPr>
        <w:tc>
          <w:tcPr>
            <w:tcW w:w="572" w:type="dxa"/>
            <w:tcBorders>
              <w:top w:val="nil"/>
              <w:left w:val="nil"/>
              <w:bottom w:val="nil"/>
              <w:right w:val="nil"/>
            </w:tcBorders>
            <w:shd w:val="clear" w:color="auto" w:fill="auto"/>
            <w:noWrap/>
            <w:vAlign w:val="bottom"/>
            <w:hideMark/>
          </w:tcPr>
          <w:p w14:paraId="0F0A27D9" w14:textId="77777777" w:rsidR="00CE7360" w:rsidRDefault="00CE7360">
            <w:pPr>
              <w:jc w:val="center"/>
              <w:rPr>
                <w:rFonts w:ascii="GHEA Grapalat" w:hAnsi="GHEA Grapalat" w:cs="Calibri"/>
                <w:b/>
                <w:bCs/>
                <w:color w:val="000000"/>
                <w:sz w:val="22"/>
                <w:szCs w:val="22"/>
              </w:rPr>
            </w:pPr>
          </w:p>
        </w:tc>
        <w:tc>
          <w:tcPr>
            <w:tcW w:w="1667" w:type="dxa"/>
            <w:tcBorders>
              <w:top w:val="nil"/>
              <w:left w:val="nil"/>
              <w:bottom w:val="nil"/>
              <w:right w:val="nil"/>
            </w:tcBorders>
            <w:shd w:val="clear" w:color="auto" w:fill="auto"/>
            <w:noWrap/>
            <w:vAlign w:val="bottom"/>
            <w:hideMark/>
          </w:tcPr>
          <w:p w14:paraId="13A77A8A" w14:textId="77777777" w:rsidR="00CE7360" w:rsidRDefault="00CE7360">
            <w:pPr>
              <w:rPr>
                <w:sz w:val="20"/>
                <w:szCs w:val="20"/>
              </w:rPr>
            </w:pPr>
          </w:p>
        </w:tc>
        <w:tc>
          <w:tcPr>
            <w:tcW w:w="1831" w:type="dxa"/>
            <w:tcBorders>
              <w:top w:val="nil"/>
              <w:left w:val="nil"/>
              <w:bottom w:val="nil"/>
              <w:right w:val="nil"/>
            </w:tcBorders>
            <w:shd w:val="clear" w:color="auto" w:fill="auto"/>
            <w:noWrap/>
            <w:vAlign w:val="bottom"/>
            <w:hideMark/>
          </w:tcPr>
          <w:p w14:paraId="1B14B748" w14:textId="77777777" w:rsidR="00CE7360" w:rsidRDefault="00CE7360">
            <w:pPr>
              <w:rPr>
                <w:sz w:val="20"/>
                <w:szCs w:val="20"/>
              </w:rPr>
            </w:pPr>
          </w:p>
        </w:tc>
        <w:tc>
          <w:tcPr>
            <w:tcW w:w="700" w:type="dxa"/>
            <w:tcBorders>
              <w:top w:val="nil"/>
              <w:left w:val="nil"/>
              <w:bottom w:val="nil"/>
              <w:right w:val="nil"/>
            </w:tcBorders>
            <w:shd w:val="clear" w:color="auto" w:fill="auto"/>
            <w:noWrap/>
            <w:vAlign w:val="bottom"/>
            <w:hideMark/>
          </w:tcPr>
          <w:p w14:paraId="04C81303" w14:textId="77777777" w:rsidR="00CE7360" w:rsidRDefault="00CE7360">
            <w:pPr>
              <w:rPr>
                <w:sz w:val="20"/>
                <w:szCs w:val="20"/>
              </w:rPr>
            </w:pPr>
          </w:p>
        </w:tc>
        <w:tc>
          <w:tcPr>
            <w:tcW w:w="1245" w:type="dxa"/>
            <w:gridSpan w:val="2"/>
            <w:tcBorders>
              <w:top w:val="nil"/>
              <w:left w:val="nil"/>
              <w:bottom w:val="nil"/>
              <w:right w:val="nil"/>
            </w:tcBorders>
            <w:shd w:val="clear" w:color="auto" w:fill="auto"/>
            <w:noWrap/>
            <w:vAlign w:val="bottom"/>
            <w:hideMark/>
          </w:tcPr>
          <w:p w14:paraId="0A8E0301" w14:textId="77777777" w:rsidR="00CE7360" w:rsidRDefault="00CE7360">
            <w:pPr>
              <w:rPr>
                <w:sz w:val="20"/>
                <w:szCs w:val="20"/>
              </w:rPr>
            </w:pPr>
          </w:p>
        </w:tc>
        <w:tc>
          <w:tcPr>
            <w:tcW w:w="1312" w:type="dxa"/>
            <w:gridSpan w:val="2"/>
            <w:tcBorders>
              <w:top w:val="nil"/>
              <w:left w:val="nil"/>
              <w:bottom w:val="nil"/>
              <w:right w:val="nil"/>
            </w:tcBorders>
            <w:shd w:val="clear" w:color="auto" w:fill="auto"/>
            <w:noWrap/>
            <w:vAlign w:val="bottom"/>
            <w:hideMark/>
          </w:tcPr>
          <w:p w14:paraId="0515F796" w14:textId="77777777" w:rsidR="00CE7360" w:rsidRDefault="00CE7360">
            <w:pPr>
              <w:rPr>
                <w:sz w:val="20"/>
                <w:szCs w:val="20"/>
              </w:rPr>
            </w:pPr>
          </w:p>
        </w:tc>
        <w:tc>
          <w:tcPr>
            <w:tcW w:w="1325" w:type="dxa"/>
            <w:gridSpan w:val="2"/>
            <w:tcBorders>
              <w:top w:val="nil"/>
              <w:left w:val="nil"/>
              <w:bottom w:val="nil"/>
              <w:right w:val="nil"/>
            </w:tcBorders>
            <w:shd w:val="clear" w:color="auto" w:fill="auto"/>
            <w:noWrap/>
            <w:vAlign w:val="bottom"/>
            <w:hideMark/>
          </w:tcPr>
          <w:p w14:paraId="36C7EE24" w14:textId="77777777" w:rsidR="00CE7360" w:rsidRDefault="00CE7360">
            <w:pPr>
              <w:rPr>
                <w:sz w:val="20"/>
                <w:szCs w:val="20"/>
              </w:rPr>
            </w:pPr>
          </w:p>
        </w:tc>
        <w:tc>
          <w:tcPr>
            <w:tcW w:w="1432" w:type="dxa"/>
            <w:tcBorders>
              <w:top w:val="nil"/>
              <w:left w:val="nil"/>
              <w:bottom w:val="nil"/>
              <w:right w:val="nil"/>
            </w:tcBorders>
            <w:shd w:val="clear" w:color="auto" w:fill="auto"/>
            <w:noWrap/>
            <w:vAlign w:val="bottom"/>
            <w:hideMark/>
          </w:tcPr>
          <w:p w14:paraId="2F079AD8" w14:textId="77777777" w:rsidR="00CE7360" w:rsidRDefault="00CE7360">
            <w:pPr>
              <w:rPr>
                <w:sz w:val="20"/>
                <w:szCs w:val="20"/>
              </w:rPr>
            </w:pPr>
          </w:p>
        </w:tc>
        <w:tc>
          <w:tcPr>
            <w:tcW w:w="896" w:type="dxa"/>
            <w:tcBorders>
              <w:top w:val="nil"/>
              <w:left w:val="nil"/>
              <w:bottom w:val="nil"/>
              <w:right w:val="nil"/>
            </w:tcBorders>
            <w:shd w:val="clear" w:color="auto" w:fill="auto"/>
            <w:noWrap/>
            <w:vAlign w:val="center"/>
            <w:hideMark/>
          </w:tcPr>
          <w:p w14:paraId="51CC1A0C" w14:textId="77777777" w:rsidR="00CE7360" w:rsidRDefault="00CE7360" w:rsidP="00CE7360">
            <w:pPr>
              <w:rPr>
                <w:rFonts w:ascii="GHEA Grapalat" w:hAnsi="GHEA Grapalat" w:cs="Calibri"/>
                <w:color w:val="000000"/>
                <w:sz w:val="22"/>
                <w:szCs w:val="22"/>
              </w:rPr>
            </w:pPr>
            <w:r>
              <w:rPr>
                <w:rFonts w:ascii="GHEA Grapalat" w:hAnsi="GHEA Grapalat" w:cs="Calibri"/>
                <w:color w:val="000000"/>
                <w:sz w:val="22"/>
                <w:szCs w:val="22"/>
              </w:rPr>
              <w:t xml:space="preserve">ՀՀ </w:t>
            </w:r>
            <w:proofErr w:type="spellStart"/>
            <w:r>
              <w:rPr>
                <w:rFonts w:ascii="GHEA Grapalat" w:hAnsi="GHEA Grapalat" w:cs="Calibri"/>
                <w:color w:val="000000"/>
                <w:sz w:val="22"/>
                <w:szCs w:val="22"/>
              </w:rPr>
              <w:t>դրամ</w:t>
            </w:r>
            <w:proofErr w:type="spellEnd"/>
          </w:p>
        </w:tc>
      </w:tr>
      <w:tr w:rsidR="00CE7360" w14:paraId="37A4CB25" w14:textId="77777777" w:rsidTr="00CE7360">
        <w:trPr>
          <w:trHeight w:val="330"/>
        </w:trPr>
        <w:tc>
          <w:tcPr>
            <w:tcW w:w="10980" w:type="dxa"/>
            <w:gridSpan w:val="12"/>
            <w:tcBorders>
              <w:top w:val="single" w:sz="8" w:space="0" w:color="auto"/>
              <w:left w:val="single" w:sz="8" w:space="0" w:color="auto"/>
              <w:bottom w:val="single" w:sz="4" w:space="0" w:color="auto"/>
              <w:right w:val="single" w:sz="8" w:space="0" w:color="000000"/>
            </w:tcBorders>
            <w:shd w:val="clear" w:color="auto" w:fill="auto"/>
            <w:vAlign w:val="bottom"/>
            <w:hideMark/>
          </w:tcPr>
          <w:p w14:paraId="6C9F55A0" w14:textId="77777777" w:rsidR="00CE7360" w:rsidRDefault="00CE7360">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Աշխատանքի</w:t>
            </w:r>
            <w:proofErr w:type="spellEnd"/>
          </w:p>
        </w:tc>
      </w:tr>
      <w:tr w:rsidR="00CE7360" w14:paraId="7AC1EEB4" w14:textId="77777777" w:rsidTr="00CE7360">
        <w:trPr>
          <w:trHeight w:val="330"/>
        </w:trPr>
        <w:tc>
          <w:tcPr>
            <w:tcW w:w="572" w:type="dxa"/>
            <w:vMerge w:val="restart"/>
            <w:tcBorders>
              <w:top w:val="nil"/>
              <w:left w:val="single" w:sz="8" w:space="0" w:color="auto"/>
              <w:bottom w:val="single" w:sz="4" w:space="0" w:color="auto"/>
              <w:right w:val="single" w:sz="4" w:space="0" w:color="auto"/>
            </w:tcBorders>
            <w:shd w:val="clear" w:color="auto" w:fill="auto"/>
            <w:vAlign w:val="center"/>
            <w:hideMark/>
          </w:tcPr>
          <w:p w14:paraId="48121332" w14:textId="77777777" w:rsidR="00CE7360" w:rsidRDefault="00CE7360">
            <w:pPr>
              <w:jc w:val="center"/>
              <w:rPr>
                <w:rFonts w:ascii="GHEA Grapalat" w:hAnsi="GHEA Grapalat" w:cs="Calibri"/>
                <w:color w:val="000000"/>
                <w:sz w:val="22"/>
                <w:szCs w:val="22"/>
              </w:rPr>
            </w:pPr>
            <w:r>
              <w:rPr>
                <w:rFonts w:ascii="GHEA Grapalat" w:hAnsi="GHEA Grapalat" w:cs="Calibri"/>
                <w:color w:val="000000"/>
                <w:sz w:val="22"/>
                <w:szCs w:val="22"/>
              </w:rPr>
              <w:t>Չ/Հ</w:t>
            </w:r>
          </w:p>
        </w:tc>
        <w:tc>
          <w:tcPr>
            <w:tcW w:w="1667"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774D50" w14:textId="77777777" w:rsidR="00CE7360" w:rsidRDefault="00CE7360">
            <w:pPr>
              <w:jc w:val="center"/>
              <w:rPr>
                <w:rFonts w:ascii="GHEA Grapalat" w:hAnsi="GHEA Grapalat" w:cs="Calibri"/>
                <w:color w:val="000000"/>
                <w:sz w:val="22"/>
                <w:szCs w:val="22"/>
              </w:rPr>
            </w:pPr>
            <w:r>
              <w:rPr>
                <w:rFonts w:ascii="GHEA Grapalat" w:hAnsi="GHEA Grapalat" w:cs="Calibri"/>
                <w:color w:val="000000"/>
                <w:sz w:val="22"/>
                <w:szCs w:val="22"/>
              </w:rPr>
              <w:t xml:space="preserve">CPV </w:t>
            </w:r>
            <w:proofErr w:type="spellStart"/>
            <w:r>
              <w:rPr>
                <w:rFonts w:ascii="GHEA Grapalat" w:hAnsi="GHEA Grapalat" w:cs="Calibri"/>
                <w:color w:val="000000"/>
                <w:sz w:val="22"/>
                <w:szCs w:val="22"/>
              </w:rPr>
              <w:t>կոդը</w:t>
            </w:r>
            <w:proofErr w:type="spellEnd"/>
          </w:p>
        </w:tc>
        <w:tc>
          <w:tcPr>
            <w:tcW w:w="183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DDE256" w14:textId="77777777" w:rsidR="00CE7360" w:rsidRDefault="00CE7360">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Տեխնիկական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բնութագիր</w:t>
            </w:r>
            <w:proofErr w:type="spellEnd"/>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14:paraId="4240C2DA" w14:textId="77777777" w:rsidR="00CE7360" w:rsidRDefault="00CE7360">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չափման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միավոր</w:t>
            </w:r>
            <w:proofErr w:type="spellEnd"/>
          </w:p>
        </w:tc>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
          <w:p w14:paraId="4CEF3EE2" w14:textId="77777777" w:rsidR="00CE7360" w:rsidRDefault="00CE7360">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Ընդհանուր</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գինը</w:t>
            </w:r>
            <w:proofErr w:type="spellEnd"/>
            <w:r>
              <w:rPr>
                <w:rFonts w:ascii="GHEA Grapalat" w:hAnsi="GHEA Grapalat" w:cs="Calibri"/>
                <w:color w:val="000000"/>
                <w:sz w:val="22"/>
                <w:szCs w:val="22"/>
              </w:rPr>
              <w:t xml:space="preserve"> /ՀՀ </w:t>
            </w:r>
            <w:proofErr w:type="spellStart"/>
            <w:r>
              <w:rPr>
                <w:rFonts w:ascii="GHEA Grapalat" w:hAnsi="GHEA Grapalat" w:cs="Calibri"/>
                <w:color w:val="000000"/>
                <w:sz w:val="22"/>
                <w:szCs w:val="22"/>
              </w:rPr>
              <w:t>դրամ</w:t>
            </w:r>
            <w:proofErr w:type="spellEnd"/>
            <w:r>
              <w:rPr>
                <w:rFonts w:ascii="GHEA Grapalat" w:hAnsi="GHEA Grapalat" w:cs="Calibri"/>
                <w:color w:val="000000"/>
                <w:sz w:val="22"/>
                <w:szCs w:val="22"/>
              </w:rPr>
              <w:t>/</w:t>
            </w:r>
          </w:p>
        </w:tc>
        <w:tc>
          <w:tcPr>
            <w:tcW w:w="99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114C4044" w14:textId="77777777" w:rsidR="00CE7360" w:rsidRDefault="00CE7360">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Ընդհանուր</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քանակը</w:t>
            </w:r>
            <w:proofErr w:type="spellEnd"/>
          </w:p>
        </w:tc>
        <w:tc>
          <w:tcPr>
            <w:tcW w:w="4050" w:type="dxa"/>
            <w:gridSpan w:val="5"/>
            <w:tcBorders>
              <w:top w:val="single" w:sz="4" w:space="0" w:color="auto"/>
              <w:left w:val="nil"/>
              <w:bottom w:val="single" w:sz="4" w:space="0" w:color="auto"/>
              <w:right w:val="single" w:sz="8" w:space="0" w:color="000000"/>
            </w:tcBorders>
            <w:shd w:val="clear" w:color="auto" w:fill="auto"/>
            <w:vAlign w:val="center"/>
            <w:hideMark/>
          </w:tcPr>
          <w:p w14:paraId="354A3437" w14:textId="77777777" w:rsidR="00CE7360" w:rsidRDefault="00CE7360">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Կատարման</w:t>
            </w:r>
            <w:proofErr w:type="spellEnd"/>
          </w:p>
        </w:tc>
      </w:tr>
      <w:tr w:rsidR="00CE7360" w14:paraId="230B2A81" w14:textId="77777777" w:rsidTr="00CE7360">
        <w:trPr>
          <w:trHeight w:val="765"/>
        </w:trPr>
        <w:tc>
          <w:tcPr>
            <w:tcW w:w="572" w:type="dxa"/>
            <w:vMerge/>
            <w:tcBorders>
              <w:top w:val="nil"/>
              <w:left w:val="single" w:sz="8" w:space="0" w:color="auto"/>
              <w:bottom w:val="single" w:sz="4" w:space="0" w:color="auto"/>
              <w:right w:val="single" w:sz="4" w:space="0" w:color="auto"/>
            </w:tcBorders>
            <w:vAlign w:val="center"/>
            <w:hideMark/>
          </w:tcPr>
          <w:p w14:paraId="7CEF6F97" w14:textId="77777777" w:rsidR="00CE7360" w:rsidRDefault="00CE7360">
            <w:pPr>
              <w:rPr>
                <w:rFonts w:ascii="GHEA Grapalat" w:hAnsi="GHEA Grapalat" w:cs="Calibri"/>
                <w:color w:val="000000"/>
                <w:sz w:val="22"/>
                <w:szCs w:val="22"/>
              </w:rPr>
            </w:pPr>
          </w:p>
        </w:tc>
        <w:tc>
          <w:tcPr>
            <w:tcW w:w="1667" w:type="dxa"/>
            <w:vMerge/>
            <w:tcBorders>
              <w:top w:val="nil"/>
              <w:left w:val="single" w:sz="4" w:space="0" w:color="auto"/>
              <w:bottom w:val="single" w:sz="4" w:space="0" w:color="auto"/>
              <w:right w:val="single" w:sz="4" w:space="0" w:color="auto"/>
            </w:tcBorders>
            <w:vAlign w:val="center"/>
            <w:hideMark/>
          </w:tcPr>
          <w:p w14:paraId="0898EBF8" w14:textId="77777777" w:rsidR="00CE7360" w:rsidRDefault="00CE7360">
            <w:pPr>
              <w:rPr>
                <w:rFonts w:ascii="GHEA Grapalat" w:hAnsi="GHEA Grapalat" w:cs="Calibri"/>
                <w:color w:val="000000"/>
                <w:sz w:val="22"/>
                <w:szCs w:val="22"/>
              </w:rPr>
            </w:pPr>
          </w:p>
        </w:tc>
        <w:tc>
          <w:tcPr>
            <w:tcW w:w="1831" w:type="dxa"/>
            <w:vMerge/>
            <w:tcBorders>
              <w:top w:val="nil"/>
              <w:left w:val="single" w:sz="4" w:space="0" w:color="auto"/>
              <w:bottom w:val="single" w:sz="4" w:space="0" w:color="auto"/>
              <w:right w:val="single" w:sz="4" w:space="0" w:color="auto"/>
            </w:tcBorders>
            <w:vAlign w:val="center"/>
            <w:hideMark/>
          </w:tcPr>
          <w:p w14:paraId="6DA14329" w14:textId="77777777" w:rsidR="00CE7360" w:rsidRDefault="00CE7360">
            <w:pPr>
              <w:rPr>
                <w:rFonts w:ascii="GHEA Grapalat" w:hAnsi="GHEA Grapalat" w:cs="Calibri"/>
                <w:color w:val="000000"/>
                <w:sz w:val="22"/>
                <w:szCs w:val="22"/>
              </w:rPr>
            </w:pPr>
          </w:p>
        </w:tc>
        <w:tc>
          <w:tcPr>
            <w:tcW w:w="700" w:type="dxa"/>
            <w:vMerge/>
            <w:tcBorders>
              <w:top w:val="nil"/>
              <w:left w:val="single" w:sz="4" w:space="0" w:color="auto"/>
              <w:bottom w:val="single" w:sz="4" w:space="0" w:color="auto"/>
              <w:right w:val="single" w:sz="4" w:space="0" w:color="auto"/>
            </w:tcBorders>
            <w:vAlign w:val="center"/>
            <w:hideMark/>
          </w:tcPr>
          <w:p w14:paraId="5E9A7354" w14:textId="77777777" w:rsidR="00CE7360" w:rsidRDefault="00CE7360">
            <w:pPr>
              <w:rPr>
                <w:rFonts w:ascii="GHEA Grapalat" w:hAnsi="GHEA Grapalat" w:cs="Calibri"/>
                <w:color w:val="000000"/>
                <w:sz w:val="22"/>
                <w:szCs w:val="22"/>
              </w:rPr>
            </w:pPr>
          </w:p>
        </w:tc>
        <w:tc>
          <w:tcPr>
            <w:tcW w:w="1170" w:type="dxa"/>
            <w:vMerge/>
            <w:tcBorders>
              <w:top w:val="nil"/>
              <w:left w:val="single" w:sz="4" w:space="0" w:color="auto"/>
              <w:bottom w:val="single" w:sz="4" w:space="0" w:color="auto"/>
              <w:right w:val="single" w:sz="4" w:space="0" w:color="auto"/>
            </w:tcBorders>
            <w:vAlign w:val="center"/>
            <w:hideMark/>
          </w:tcPr>
          <w:p w14:paraId="583CCC09" w14:textId="77777777" w:rsidR="00CE7360" w:rsidRDefault="00CE7360">
            <w:pPr>
              <w:rPr>
                <w:rFonts w:ascii="GHEA Grapalat" w:hAnsi="GHEA Grapalat" w:cs="Calibri"/>
                <w:color w:val="000000"/>
                <w:sz w:val="22"/>
                <w:szCs w:val="22"/>
              </w:rPr>
            </w:pPr>
          </w:p>
        </w:tc>
        <w:tc>
          <w:tcPr>
            <w:tcW w:w="990" w:type="dxa"/>
            <w:gridSpan w:val="2"/>
            <w:vMerge/>
            <w:tcBorders>
              <w:top w:val="nil"/>
              <w:left w:val="single" w:sz="4" w:space="0" w:color="auto"/>
              <w:bottom w:val="single" w:sz="4" w:space="0" w:color="auto"/>
              <w:right w:val="single" w:sz="4" w:space="0" w:color="auto"/>
            </w:tcBorders>
            <w:vAlign w:val="center"/>
            <w:hideMark/>
          </w:tcPr>
          <w:p w14:paraId="2F6C5C26" w14:textId="77777777" w:rsidR="00CE7360" w:rsidRDefault="00CE7360">
            <w:pPr>
              <w:rPr>
                <w:rFonts w:ascii="GHEA Grapalat" w:hAnsi="GHEA Grapalat" w:cs="Calibri"/>
                <w:color w:val="000000"/>
                <w:sz w:val="22"/>
                <w:szCs w:val="22"/>
              </w:rPr>
            </w:pPr>
          </w:p>
        </w:tc>
        <w:tc>
          <w:tcPr>
            <w:tcW w:w="1330" w:type="dxa"/>
            <w:gridSpan w:val="2"/>
            <w:tcBorders>
              <w:top w:val="nil"/>
              <w:left w:val="nil"/>
              <w:bottom w:val="single" w:sz="4" w:space="0" w:color="auto"/>
              <w:right w:val="single" w:sz="4" w:space="0" w:color="auto"/>
            </w:tcBorders>
            <w:shd w:val="clear" w:color="auto" w:fill="auto"/>
            <w:noWrap/>
            <w:vAlign w:val="center"/>
            <w:hideMark/>
          </w:tcPr>
          <w:p w14:paraId="6B17E057" w14:textId="77777777" w:rsidR="00CE7360" w:rsidRDefault="00CE7360">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Հասցեն</w:t>
            </w:r>
            <w:proofErr w:type="spellEnd"/>
          </w:p>
        </w:tc>
        <w:tc>
          <w:tcPr>
            <w:tcW w:w="2720" w:type="dxa"/>
            <w:gridSpan w:val="3"/>
            <w:tcBorders>
              <w:top w:val="nil"/>
              <w:left w:val="nil"/>
              <w:bottom w:val="single" w:sz="4" w:space="0" w:color="auto"/>
              <w:right w:val="single" w:sz="8" w:space="0" w:color="auto"/>
            </w:tcBorders>
            <w:shd w:val="clear" w:color="auto" w:fill="auto"/>
            <w:vAlign w:val="center"/>
            <w:hideMark/>
          </w:tcPr>
          <w:p w14:paraId="0E064ED6" w14:textId="77777777" w:rsidR="00CE7360" w:rsidRDefault="00CE7360">
            <w:pPr>
              <w:jc w:val="center"/>
              <w:rPr>
                <w:rFonts w:ascii="GHEA Grapalat" w:hAnsi="GHEA Grapalat" w:cs="Calibri"/>
                <w:color w:val="000000"/>
                <w:sz w:val="22"/>
                <w:szCs w:val="22"/>
              </w:rPr>
            </w:pPr>
            <w:proofErr w:type="spellStart"/>
            <w:r>
              <w:rPr>
                <w:rFonts w:ascii="GHEA Grapalat" w:hAnsi="GHEA Grapalat" w:cs="Calibri"/>
                <w:color w:val="000000"/>
                <w:sz w:val="22"/>
                <w:szCs w:val="22"/>
              </w:rPr>
              <w:t>Ժամկետը</w:t>
            </w:r>
            <w:proofErr w:type="spellEnd"/>
          </w:p>
        </w:tc>
      </w:tr>
      <w:tr w:rsidR="00CE7360" w14:paraId="6E88A0DF" w14:textId="77777777" w:rsidTr="00CE7360">
        <w:trPr>
          <w:trHeight w:val="3300"/>
        </w:trPr>
        <w:tc>
          <w:tcPr>
            <w:tcW w:w="572" w:type="dxa"/>
            <w:tcBorders>
              <w:top w:val="nil"/>
              <w:left w:val="single" w:sz="8" w:space="0" w:color="auto"/>
              <w:bottom w:val="single" w:sz="4" w:space="0" w:color="auto"/>
              <w:right w:val="single" w:sz="4" w:space="0" w:color="auto"/>
            </w:tcBorders>
            <w:shd w:val="clear" w:color="auto" w:fill="auto"/>
            <w:noWrap/>
            <w:vAlign w:val="center"/>
            <w:hideMark/>
          </w:tcPr>
          <w:p w14:paraId="7E6A6AA1" w14:textId="77777777" w:rsidR="00CE7360" w:rsidRDefault="00CE7360">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667" w:type="dxa"/>
            <w:tcBorders>
              <w:top w:val="nil"/>
              <w:left w:val="nil"/>
              <w:bottom w:val="single" w:sz="4" w:space="0" w:color="auto"/>
              <w:right w:val="single" w:sz="4" w:space="0" w:color="auto"/>
            </w:tcBorders>
            <w:shd w:val="clear" w:color="auto" w:fill="auto"/>
            <w:noWrap/>
            <w:vAlign w:val="center"/>
            <w:hideMark/>
          </w:tcPr>
          <w:p w14:paraId="5389A589" w14:textId="77777777" w:rsidR="00CE7360" w:rsidRDefault="00CE7360" w:rsidP="00CE7360">
            <w:pPr>
              <w:tabs>
                <w:tab w:val="left" w:pos="1285"/>
              </w:tabs>
              <w:ind w:right="166"/>
              <w:rPr>
                <w:rFonts w:ascii="Arial" w:hAnsi="Arial" w:cs="Arial"/>
                <w:color w:val="2C2D2E"/>
                <w:sz w:val="22"/>
                <w:szCs w:val="22"/>
              </w:rPr>
            </w:pPr>
            <w:r>
              <w:rPr>
                <w:rFonts w:ascii="Arial" w:hAnsi="Arial" w:cs="Arial"/>
                <w:color w:val="2C2D2E"/>
                <w:sz w:val="22"/>
                <w:szCs w:val="22"/>
              </w:rPr>
              <w:t>45611300/29</w:t>
            </w:r>
          </w:p>
        </w:tc>
        <w:tc>
          <w:tcPr>
            <w:tcW w:w="1831" w:type="dxa"/>
            <w:tcBorders>
              <w:top w:val="nil"/>
              <w:left w:val="nil"/>
              <w:bottom w:val="single" w:sz="4" w:space="0" w:color="auto"/>
              <w:right w:val="single" w:sz="4" w:space="0" w:color="auto"/>
            </w:tcBorders>
            <w:shd w:val="clear" w:color="auto" w:fill="auto"/>
            <w:vAlign w:val="center"/>
            <w:hideMark/>
          </w:tcPr>
          <w:p w14:paraId="62A06D22" w14:textId="77777777" w:rsidR="00CE7360" w:rsidRDefault="00CE7360">
            <w:pPr>
              <w:rPr>
                <w:rFonts w:ascii="GHEA Grapalat" w:hAnsi="GHEA Grapalat" w:cs="Calibri"/>
                <w:color w:val="000000"/>
                <w:sz w:val="22"/>
                <w:szCs w:val="22"/>
              </w:rPr>
            </w:pPr>
            <w:proofErr w:type="spellStart"/>
            <w:r>
              <w:rPr>
                <w:rFonts w:ascii="GHEA Grapalat" w:hAnsi="GHEA Grapalat" w:cs="Calibri"/>
                <w:color w:val="000000"/>
                <w:sz w:val="22"/>
                <w:szCs w:val="22"/>
              </w:rPr>
              <w:t>Նոր</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Նորք</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վարչական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շրջանի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Ջրվեժ</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Բանավան</w:t>
            </w:r>
            <w:proofErr w:type="spellEnd"/>
            <w:r>
              <w:rPr>
                <w:rFonts w:ascii="GHEA Grapalat" w:hAnsi="GHEA Grapalat" w:cs="Calibri"/>
                <w:color w:val="000000"/>
                <w:sz w:val="22"/>
                <w:szCs w:val="22"/>
              </w:rPr>
              <w:t xml:space="preserve"> 5 </w:t>
            </w:r>
            <w:proofErr w:type="spellStart"/>
            <w:r>
              <w:rPr>
                <w:rFonts w:ascii="GHEA Grapalat" w:hAnsi="GHEA Grapalat" w:cs="Calibri"/>
                <w:color w:val="000000"/>
                <w:sz w:val="22"/>
                <w:szCs w:val="22"/>
              </w:rPr>
              <w:t>շենքի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հարակից</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տարածքի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բարեկարգման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աշխատանքներ</w:t>
            </w:r>
            <w:proofErr w:type="spellEnd"/>
          </w:p>
        </w:tc>
        <w:tc>
          <w:tcPr>
            <w:tcW w:w="700" w:type="dxa"/>
            <w:tcBorders>
              <w:top w:val="nil"/>
              <w:left w:val="nil"/>
              <w:bottom w:val="single" w:sz="4" w:space="0" w:color="auto"/>
              <w:right w:val="single" w:sz="4" w:space="0" w:color="auto"/>
            </w:tcBorders>
            <w:shd w:val="clear" w:color="auto" w:fill="auto"/>
            <w:vAlign w:val="center"/>
            <w:hideMark/>
          </w:tcPr>
          <w:p w14:paraId="3F878E90" w14:textId="77777777" w:rsidR="00CE7360" w:rsidRDefault="00CE7360">
            <w:pPr>
              <w:jc w:val="center"/>
              <w:rPr>
                <w:rFonts w:ascii="GHEA Grapalat" w:hAnsi="GHEA Grapalat" w:cs="Calibri"/>
                <w:color w:val="000000"/>
                <w:sz w:val="22"/>
                <w:szCs w:val="22"/>
              </w:rPr>
            </w:pPr>
            <w:r>
              <w:rPr>
                <w:rFonts w:ascii="GHEA Grapalat" w:hAnsi="GHEA Grapalat" w:cs="Calibri"/>
                <w:color w:val="000000"/>
                <w:sz w:val="22"/>
                <w:szCs w:val="22"/>
              </w:rPr>
              <w:t xml:space="preserve">ՀՀ </w:t>
            </w:r>
            <w:proofErr w:type="spellStart"/>
            <w:r>
              <w:rPr>
                <w:rFonts w:ascii="GHEA Grapalat" w:hAnsi="GHEA Grapalat" w:cs="Calibri"/>
                <w:color w:val="000000"/>
                <w:sz w:val="22"/>
                <w:szCs w:val="22"/>
              </w:rPr>
              <w:t>դրամ</w:t>
            </w:r>
            <w:proofErr w:type="spellEnd"/>
          </w:p>
        </w:tc>
        <w:tc>
          <w:tcPr>
            <w:tcW w:w="1170" w:type="dxa"/>
            <w:tcBorders>
              <w:top w:val="nil"/>
              <w:left w:val="nil"/>
              <w:bottom w:val="single" w:sz="4" w:space="0" w:color="auto"/>
              <w:right w:val="single" w:sz="4" w:space="0" w:color="auto"/>
            </w:tcBorders>
            <w:shd w:val="clear" w:color="auto" w:fill="auto"/>
            <w:vAlign w:val="center"/>
          </w:tcPr>
          <w:p w14:paraId="79F3A06C" w14:textId="7F1F25DD" w:rsidR="00CE7360" w:rsidRDefault="00CE7360">
            <w:pPr>
              <w:jc w:val="center"/>
              <w:rPr>
                <w:rFonts w:ascii="GHEA Grapalat" w:hAnsi="GHEA Grapalat" w:cs="Calibri"/>
                <w:color w:val="000000"/>
                <w:sz w:val="22"/>
                <w:szCs w:val="22"/>
              </w:rPr>
            </w:pPr>
          </w:p>
        </w:tc>
        <w:tc>
          <w:tcPr>
            <w:tcW w:w="990" w:type="dxa"/>
            <w:gridSpan w:val="2"/>
            <w:tcBorders>
              <w:top w:val="nil"/>
              <w:left w:val="nil"/>
              <w:bottom w:val="single" w:sz="4" w:space="0" w:color="auto"/>
              <w:right w:val="single" w:sz="4" w:space="0" w:color="auto"/>
            </w:tcBorders>
            <w:shd w:val="clear" w:color="auto" w:fill="auto"/>
            <w:noWrap/>
            <w:vAlign w:val="center"/>
            <w:hideMark/>
          </w:tcPr>
          <w:p w14:paraId="125E54AF" w14:textId="77777777" w:rsidR="00CE7360" w:rsidRDefault="00CE7360">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330" w:type="dxa"/>
            <w:gridSpan w:val="2"/>
            <w:tcBorders>
              <w:top w:val="nil"/>
              <w:left w:val="nil"/>
              <w:bottom w:val="single" w:sz="4" w:space="0" w:color="auto"/>
              <w:right w:val="single" w:sz="4" w:space="0" w:color="auto"/>
            </w:tcBorders>
            <w:shd w:val="clear" w:color="auto" w:fill="auto"/>
            <w:vAlign w:val="center"/>
            <w:hideMark/>
          </w:tcPr>
          <w:p w14:paraId="47E38462" w14:textId="77777777" w:rsidR="00CE7360" w:rsidRDefault="00CE7360">
            <w:pPr>
              <w:rPr>
                <w:rFonts w:ascii="GHEA Grapalat" w:hAnsi="GHEA Grapalat" w:cs="Calibri"/>
                <w:color w:val="000000"/>
                <w:sz w:val="22"/>
                <w:szCs w:val="22"/>
              </w:rPr>
            </w:pPr>
            <w:proofErr w:type="spellStart"/>
            <w:r>
              <w:rPr>
                <w:rFonts w:ascii="GHEA Grapalat" w:hAnsi="GHEA Grapalat" w:cs="Calibri"/>
                <w:color w:val="000000"/>
                <w:sz w:val="22"/>
                <w:szCs w:val="22"/>
              </w:rPr>
              <w:t>Նոր</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Նորք</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վարչական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շրջան</w:t>
            </w:r>
            <w:proofErr w:type="spellEnd"/>
          </w:p>
        </w:tc>
        <w:tc>
          <w:tcPr>
            <w:tcW w:w="2720" w:type="dxa"/>
            <w:gridSpan w:val="3"/>
            <w:tcBorders>
              <w:top w:val="nil"/>
              <w:left w:val="nil"/>
              <w:bottom w:val="single" w:sz="4" w:space="0" w:color="auto"/>
              <w:right w:val="single" w:sz="8" w:space="0" w:color="auto"/>
            </w:tcBorders>
            <w:shd w:val="clear" w:color="auto" w:fill="auto"/>
            <w:hideMark/>
          </w:tcPr>
          <w:p w14:paraId="7E5A7006" w14:textId="77777777" w:rsidR="00CE7360" w:rsidRDefault="00CE7360" w:rsidP="00CE7360">
            <w:pPr>
              <w:tabs>
                <w:tab w:val="left" w:pos="1896"/>
              </w:tabs>
              <w:ind w:right="523"/>
              <w:rPr>
                <w:rFonts w:ascii="GHEA Grapalat" w:hAnsi="GHEA Grapalat" w:cs="Calibri"/>
                <w:color w:val="000000"/>
                <w:sz w:val="22"/>
                <w:szCs w:val="22"/>
              </w:rPr>
            </w:pPr>
            <w:proofErr w:type="spellStart"/>
            <w:r>
              <w:rPr>
                <w:rFonts w:ascii="GHEA Grapalat" w:hAnsi="GHEA Grapalat" w:cs="Calibri"/>
                <w:color w:val="000000"/>
                <w:sz w:val="22"/>
                <w:szCs w:val="22"/>
              </w:rPr>
              <w:t>Նախատեսվում</w:t>
            </w:r>
            <w:proofErr w:type="spellEnd"/>
            <w:r>
              <w:rPr>
                <w:rFonts w:ascii="GHEA Grapalat" w:hAnsi="GHEA Grapalat" w:cs="Calibri"/>
                <w:color w:val="000000"/>
                <w:sz w:val="22"/>
                <w:szCs w:val="22"/>
              </w:rPr>
              <w:t xml:space="preserve"> է </w:t>
            </w:r>
            <w:proofErr w:type="spellStart"/>
            <w:r>
              <w:rPr>
                <w:rFonts w:ascii="GHEA Grapalat" w:hAnsi="GHEA Grapalat" w:cs="Calibri"/>
                <w:color w:val="000000"/>
                <w:sz w:val="22"/>
                <w:szCs w:val="22"/>
              </w:rPr>
              <w:t>գնել</w:t>
            </w:r>
            <w:proofErr w:type="spellEnd"/>
            <w:r>
              <w:rPr>
                <w:rFonts w:ascii="GHEA Grapalat" w:hAnsi="GHEA Grapalat" w:cs="Calibri"/>
                <w:color w:val="000000"/>
                <w:sz w:val="22"/>
                <w:szCs w:val="22"/>
              </w:rPr>
              <w:t xml:space="preserve"> 2024թ.ընթացքում, </w:t>
            </w:r>
            <w:proofErr w:type="spellStart"/>
            <w:r>
              <w:rPr>
                <w:rFonts w:ascii="GHEA Grapalat" w:hAnsi="GHEA Grapalat" w:cs="Calibri"/>
                <w:color w:val="000000"/>
                <w:sz w:val="22"/>
                <w:szCs w:val="22"/>
              </w:rPr>
              <w:t>ընդ</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որում</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տեխնիկական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հսկողության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պայմանգիրն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ուժի</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մեջ</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մտնելու</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օրվանից</w:t>
            </w:r>
            <w:proofErr w:type="spellEnd"/>
            <w:r>
              <w:rPr>
                <w:rFonts w:ascii="GHEA Grapalat" w:hAnsi="GHEA Grapalat" w:cs="Calibri"/>
                <w:color w:val="000000"/>
                <w:sz w:val="22"/>
                <w:szCs w:val="22"/>
              </w:rPr>
              <w:t xml:space="preserve"> 90 </w:t>
            </w:r>
            <w:proofErr w:type="spellStart"/>
            <w:r>
              <w:rPr>
                <w:rFonts w:ascii="GHEA Grapalat" w:hAnsi="GHEA Grapalat" w:cs="Calibri"/>
                <w:color w:val="000000"/>
                <w:sz w:val="22"/>
                <w:szCs w:val="22"/>
              </w:rPr>
              <w:t>օրացուցային</w:t>
            </w:r>
            <w:proofErr w:type="spellEnd"/>
            <w:r>
              <w:rPr>
                <w:rFonts w:ascii="GHEA Grapalat" w:hAnsi="GHEA Grapalat" w:cs="Calibri"/>
                <w:color w:val="000000"/>
                <w:sz w:val="22"/>
                <w:szCs w:val="22"/>
              </w:rPr>
              <w:t xml:space="preserve"> </w:t>
            </w:r>
            <w:proofErr w:type="spellStart"/>
            <w:r>
              <w:rPr>
                <w:rFonts w:ascii="GHEA Grapalat" w:hAnsi="GHEA Grapalat" w:cs="Calibri"/>
                <w:color w:val="000000"/>
                <w:sz w:val="22"/>
                <w:szCs w:val="22"/>
              </w:rPr>
              <w:t>օր</w:t>
            </w:r>
            <w:proofErr w:type="spellEnd"/>
          </w:p>
        </w:tc>
      </w:tr>
    </w:tbl>
    <w:p w14:paraId="36DE4E36" w14:textId="77777777" w:rsidR="004E191A" w:rsidRPr="0089784C" w:rsidRDefault="004E191A" w:rsidP="004E191A">
      <w:pPr>
        <w:jc w:val="center"/>
        <w:rPr>
          <w:rFonts w:ascii="GHEA Grapalat" w:hAnsi="GHEA Grapalat"/>
          <w:b/>
        </w:rPr>
      </w:pPr>
    </w:p>
    <w:p w14:paraId="096B436A" w14:textId="77777777" w:rsidR="004E191A" w:rsidRDefault="004E191A" w:rsidP="004E191A">
      <w:pPr>
        <w:jc w:val="center"/>
        <w:rPr>
          <w:rFonts w:ascii="GHEA Grapalat" w:hAnsi="GHEA Grapalat"/>
          <w:b/>
          <w:lang w:val="hy-AM"/>
        </w:rPr>
      </w:pPr>
    </w:p>
    <w:p w14:paraId="7305EC28" w14:textId="77777777" w:rsidR="004E191A" w:rsidRDefault="004E191A" w:rsidP="004E191A">
      <w:pPr>
        <w:jc w:val="center"/>
        <w:rPr>
          <w:rFonts w:ascii="GHEA Grapalat" w:hAnsi="GHEA Grapalat"/>
          <w:i/>
          <w:lang w:val="hy-AM"/>
        </w:rPr>
      </w:pPr>
      <w:r>
        <w:rPr>
          <w:rFonts w:ascii="GHEA Grapalat" w:hAnsi="GHEA Grapalat" w:cs="Sylfaen"/>
          <w:b/>
          <w:lang w:val="hy-AM"/>
        </w:rPr>
        <w:t>ԾԱՎԱԼԱԹԵՐԹ</w:t>
      </w:r>
      <w:r>
        <w:rPr>
          <w:rFonts w:ascii="GHEA Grapalat" w:hAnsi="GHEA Grapalat" w:cs="Arial"/>
          <w:b/>
          <w:lang w:val="hy-AM"/>
        </w:rPr>
        <w:t>-</w:t>
      </w:r>
      <w:r>
        <w:rPr>
          <w:rFonts w:ascii="GHEA Grapalat" w:hAnsi="GHEA Grapalat" w:cs="Sylfaen"/>
          <w:b/>
          <w:lang w:val="hy-AM"/>
        </w:rPr>
        <w:t>ՆԱԽԱՀԱՇԻՎ*</w:t>
      </w:r>
    </w:p>
    <w:p w14:paraId="4541B2A4" w14:textId="77777777" w:rsidR="004E191A" w:rsidRDefault="004E191A" w:rsidP="004E191A">
      <w:pPr>
        <w:ind w:firstLine="567"/>
        <w:jc w:val="center"/>
        <w:rPr>
          <w:rFonts w:ascii="GHEA Grapalat" w:hAnsi="GHEA Grapalat"/>
          <w:b/>
          <w:sz w:val="20"/>
          <w:lang w:val="pt-BR"/>
        </w:rPr>
      </w:pPr>
      <w:r>
        <w:rPr>
          <w:rFonts w:ascii="GHEA Grapalat" w:hAnsi="GHEA Grapalat"/>
          <w:lang w:val="hy-AM"/>
        </w:rPr>
        <w:t>«</w:t>
      </w:r>
      <w:r>
        <w:rPr>
          <w:rFonts w:ascii="GHEA Grapalat" w:hAnsi="GHEA Grapalat" w:cs="Sylfaen"/>
          <w:b/>
          <w:sz w:val="20"/>
          <w:vertAlign w:val="subscript"/>
          <w:lang w:val="pt-BR"/>
        </w:rPr>
        <w:t>ԱՇԽԱՏԱՆՔՆԵՐԻ</w:t>
      </w:r>
      <w:r>
        <w:rPr>
          <w:rFonts w:ascii="GHEA Grapalat" w:hAnsi="GHEA Grapalat" w:cs="Arial"/>
          <w:b/>
          <w:sz w:val="20"/>
          <w:vertAlign w:val="subscript"/>
          <w:lang w:val="pt-BR"/>
        </w:rPr>
        <w:t xml:space="preserve"> </w:t>
      </w:r>
      <w:r>
        <w:rPr>
          <w:rFonts w:ascii="GHEA Grapalat" w:hAnsi="GHEA Grapalat" w:cs="Sylfaen"/>
          <w:b/>
          <w:sz w:val="20"/>
          <w:vertAlign w:val="subscript"/>
          <w:lang w:val="pt-BR"/>
        </w:rPr>
        <w:t>ԱՆՎԱՆՈՒՄԸ</w:t>
      </w:r>
      <w:r>
        <w:rPr>
          <w:rFonts w:ascii="GHEA Grapalat" w:hAnsi="GHEA Grapalat"/>
          <w:lang w:val="hy-AM"/>
        </w:rPr>
        <w:t>»</w:t>
      </w:r>
      <w:r>
        <w:rPr>
          <w:rFonts w:ascii="GHEA Grapalat" w:hAnsi="GHEA Grapalat" w:cs="Times Armenian"/>
          <w:b/>
          <w:sz w:val="20"/>
          <w:lang w:val="pt-BR"/>
        </w:rPr>
        <w:t xml:space="preserve"> </w:t>
      </w:r>
      <w:r>
        <w:rPr>
          <w:rFonts w:ascii="GHEA Grapalat" w:hAnsi="GHEA Grapalat" w:cs="Sylfaen"/>
          <w:b/>
          <w:sz w:val="20"/>
          <w:lang w:val="pt-BR"/>
        </w:rPr>
        <w:t>ԱՇԽԱՏԱՆՔՆԵՐԻ</w:t>
      </w:r>
      <w:r>
        <w:rPr>
          <w:rFonts w:ascii="GHEA Grapalat" w:hAnsi="GHEA Grapalat" w:cs="Times Armenian"/>
          <w:b/>
          <w:sz w:val="20"/>
          <w:lang w:val="pt-BR"/>
        </w:rPr>
        <w:t xml:space="preserve"> </w:t>
      </w:r>
      <w:r>
        <w:rPr>
          <w:rFonts w:ascii="GHEA Grapalat" w:hAnsi="GHEA Grapalat" w:cs="Sylfaen"/>
          <w:b/>
          <w:sz w:val="20"/>
          <w:lang w:val="pt-BR"/>
        </w:rPr>
        <w:t>ԿԱՏԱՐՄԱՆ</w:t>
      </w:r>
    </w:p>
    <w:p w14:paraId="046F1E04" w14:textId="77777777" w:rsidR="004E191A" w:rsidRDefault="004E191A" w:rsidP="004E191A">
      <w:pPr>
        <w:ind w:firstLine="567"/>
        <w:jc w:val="right"/>
        <w:rPr>
          <w:rFonts w:ascii="GHEA Grapalat" w:hAnsi="GHEA Grapalat"/>
          <w:i/>
          <w:lang w:val="pt-BR"/>
        </w:rPr>
      </w:pPr>
    </w:p>
    <w:p w14:paraId="35DF2A2A" w14:textId="77777777" w:rsidR="004E191A" w:rsidRDefault="004E191A" w:rsidP="004E191A">
      <w:pPr>
        <w:ind w:firstLine="567"/>
        <w:jc w:val="right"/>
        <w:rPr>
          <w:rFonts w:ascii="GHEA Grapalat" w:hAnsi="GHEA Grapalat"/>
          <w:i/>
          <w:lang w:val="pt-BR"/>
        </w:rPr>
      </w:pPr>
    </w:p>
    <w:p w14:paraId="47652A7A" w14:textId="77777777" w:rsidR="004E191A" w:rsidRDefault="004E191A" w:rsidP="004E191A">
      <w:pPr>
        <w:ind w:firstLine="567"/>
        <w:jc w:val="right"/>
        <w:rPr>
          <w:rFonts w:ascii="GHEA Grapalat" w:hAnsi="GHEA Grapalat"/>
          <w:i/>
          <w:lang w:val="pt-BR"/>
        </w:rPr>
      </w:pPr>
    </w:p>
    <w:p w14:paraId="0F1B6390" w14:textId="77777777" w:rsidR="004E191A" w:rsidRDefault="004E191A" w:rsidP="004E191A">
      <w:pPr>
        <w:ind w:firstLine="567"/>
        <w:jc w:val="right"/>
        <w:rPr>
          <w:rFonts w:ascii="GHEA Grapalat" w:hAnsi="GHEA Grapalat"/>
          <w:i/>
          <w:lang w:val="pt-BR"/>
        </w:rPr>
      </w:pPr>
    </w:p>
    <w:p w14:paraId="28C74B9A" w14:textId="77777777" w:rsidR="004E191A" w:rsidRDefault="004E191A" w:rsidP="004E191A">
      <w:pPr>
        <w:ind w:firstLine="567"/>
        <w:jc w:val="right"/>
        <w:rPr>
          <w:rFonts w:ascii="GHEA Grapalat" w:hAnsi="GHEA Grapalat"/>
          <w:i/>
          <w:lang w:val="pt-BR"/>
        </w:rPr>
      </w:pPr>
    </w:p>
    <w:p w14:paraId="00AC26F2" w14:textId="77777777" w:rsidR="004E191A" w:rsidRDefault="004E191A" w:rsidP="004E191A">
      <w:pPr>
        <w:ind w:firstLine="567"/>
        <w:jc w:val="right"/>
        <w:rPr>
          <w:rFonts w:ascii="GHEA Grapalat" w:hAnsi="GHEA Grapalat"/>
          <w:i/>
          <w:lang w:val="pt-BR"/>
        </w:rPr>
      </w:pPr>
    </w:p>
    <w:p w14:paraId="675EB6C7" w14:textId="77777777" w:rsidR="004E191A" w:rsidRDefault="004E191A" w:rsidP="004E191A">
      <w:pPr>
        <w:ind w:firstLine="567"/>
        <w:jc w:val="right"/>
        <w:rPr>
          <w:rFonts w:ascii="GHEA Grapalat" w:hAnsi="GHEA Grapalat"/>
          <w:i/>
          <w:lang w:val="pt-BR"/>
        </w:rPr>
      </w:pPr>
    </w:p>
    <w:p w14:paraId="3796D838" w14:textId="77777777" w:rsidR="004E191A" w:rsidRDefault="004E191A" w:rsidP="004E191A">
      <w:pPr>
        <w:rPr>
          <w:rFonts w:ascii="GHEA Grapalat" w:hAnsi="GHEA Grapalat"/>
          <w:i/>
          <w:lang w:val="pt-BR"/>
        </w:rPr>
      </w:pPr>
      <w:r>
        <w:rPr>
          <w:rFonts w:ascii="GHEA Grapalat" w:hAnsi="GHEA Grapalat" w:cs="Sylfaen"/>
          <w:sz w:val="22"/>
          <w:szCs w:val="22"/>
          <w:lang w:val="af-ZA"/>
        </w:rPr>
        <w:t>* Կապալառուն աշխատանքները կատարում է ----------------------- հասցեում:</w:t>
      </w:r>
    </w:p>
    <w:p w14:paraId="30F1BF2D" w14:textId="77777777" w:rsidR="004E191A" w:rsidRDefault="004E191A" w:rsidP="004E191A">
      <w:pPr>
        <w:ind w:firstLine="567"/>
        <w:jc w:val="right"/>
        <w:rPr>
          <w:rFonts w:ascii="GHEA Grapalat" w:hAnsi="GHEA Grapalat"/>
          <w:i/>
          <w:lang w:val="pt-BR"/>
        </w:rPr>
      </w:pPr>
    </w:p>
    <w:p w14:paraId="453FEB3A" w14:textId="77777777" w:rsidR="004E191A" w:rsidRDefault="004E191A" w:rsidP="004E191A">
      <w:pPr>
        <w:ind w:firstLine="567"/>
        <w:jc w:val="right"/>
        <w:rPr>
          <w:rFonts w:ascii="GHEA Grapalat" w:hAnsi="GHEA Grapalat"/>
          <w:i/>
          <w:lang w:val="pt-BR"/>
        </w:rPr>
      </w:pPr>
    </w:p>
    <w:p w14:paraId="402FEDA8" w14:textId="77777777" w:rsidR="004E191A" w:rsidRDefault="004E191A" w:rsidP="004E191A">
      <w:pPr>
        <w:ind w:firstLine="567"/>
        <w:jc w:val="right"/>
        <w:rPr>
          <w:rFonts w:ascii="GHEA Grapalat" w:hAnsi="GHEA Grapalat"/>
          <w:i/>
          <w:lang w:val="pt-BR"/>
        </w:rPr>
      </w:pPr>
    </w:p>
    <w:p w14:paraId="09BD1ADB" w14:textId="77777777" w:rsidR="004E191A" w:rsidRDefault="004E191A" w:rsidP="004E191A">
      <w:pPr>
        <w:ind w:firstLine="567"/>
        <w:jc w:val="right"/>
        <w:rPr>
          <w:rFonts w:ascii="GHEA Grapalat" w:hAnsi="GHEA Grapalat"/>
          <w:i/>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45C8BEF6" w14:textId="77777777" w:rsidTr="004E191A">
        <w:trPr>
          <w:jc w:val="center"/>
        </w:trPr>
        <w:tc>
          <w:tcPr>
            <w:tcW w:w="4536" w:type="dxa"/>
          </w:tcPr>
          <w:p w14:paraId="36BBE859"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61CD7F4A" w14:textId="77777777" w:rsidR="004E191A" w:rsidRDefault="004E191A">
            <w:pPr>
              <w:rPr>
                <w:rFonts w:ascii="GHEA Grapalat" w:hAnsi="GHEA Grapalat"/>
                <w:sz w:val="22"/>
                <w:szCs w:val="22"/>
                <w:lang w:val="ru-RU"/>
              </w:rPr>
            </w:pPr>
          </w:p>
          <w:p w14:paraId="2399155F" w14:textId="77777777" w:rsidR="004E191A" w:rsidRDefault="004E191A">
            <w:pPr>
              <w:rPr>
                <w:rFonts w:ascii="GHEA Grapalat" w:hAnsi="GHEA Grapalat"/>
                <w:lang w:val="ru-RU"/>
              </w:rPr>
            </w:pPr>
          </w:p>
          <w:p w14:paraId="42D5AF09" w14:textId="77777777" w:rsidR="004E191A" w:rsidRDefault="004E191A">
            <w:pPr>
              <w:jc w:val="center"/>
              <w:rPr>
                <w:rFonts w:ascii="GHEA Grapalat" w:hAnsi="GHEA Grapalat"/>
                <w:lang w:val="ru-RU"/>
              </w:rPr>
            </w:pPr>
            <w:r>
              <w:rPr>
                <w:rFonts w:ascii="GHEA Grapalat" w:hAnsi="GHEA Grapalat"/>
                <w:lang w:val="ru-RU"/>
              </w:rPr>
              <w:t>---------------------------------</w:t>
            </w:r>
          </w:p>
          <w:p w14:paraId="1AA8B7B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59D0AAC"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04AF59DB" w14:textId="77777777" w:rsidR="004E191A" w:rsidRDefault="004E191A">
            <w:pPr>
              <w:spacing w:line="360" w:lineRule="auto"/>
              <w:jc w:val="center"/>
              <w:rPr>
                <w:rFonts w:ascii="GHEA Grapalat" w:hAnsi="GHEA Grapalat"/>
                <w:lang w:val="ru-RU"/>
              </w:rPr>
            </w:pPr>
          </w:p>
        </w:tc>
        <w:tc>
          <w:tcPr>
            <w:tcW w:w="4343" w:type="dxa"/>
          </w:tcPr>
          <w:p w14:paraId="5616D337"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44B1C8B6" w14:textId="77777777" w:rsidR="004E191A" w:rsidRDefault="004E191A">
            <w:pPr>
              <w:jc w:val="center"/>
              <w:rPr>
                <w:rFonts w:ascii="GHEA Grapalat" w:hAnsi="GHEA Grapalat"/>
                <w:lang w:val="ru-RU"/>
              </w:rPr>
            </w:pPr>
          </w:p>
          <w:p w14:paraId="736DBEE3" w14:textId="77777777" w:rsidR="004E191A" w:rsidRDefault="004E191A">
            <w:pPr>
              <w:jc w:val="center"/>
              <w:rPr>
                <w:rFonts w:ascii="GHEA Grapalat" w:hAnsi="GHEA Grapalat"/>
                <w:lang w:val="ru-RU"/>
              </w:rPr>
            </w:pPr>
          </w:p>
          <w:p w14:paraId="54410353" w14:textId="77777777" w:rsidR="004E191A" w:rsidRDefault="004E191A">
            <w:pPr>
              <w:jc w:val="center"/>
              <w:rPr>
                <w:rFonts w:ascii="GHEA Grapalat" w:hAnsi="GHEA Grapalat"/>
                <w:lang w:val="ru-RU"/>
              </w:rPr>
            </w:pPr>
            <w:r>
              <w:rPr>
                <w:rFonts w:ascii="GHEA Grapalat" w:hAnsi="GHEA Grapalat"/>
                <w:lang w:val="ru-RU"/>
              </w:rPr>
              <w:t>---------------------------------</w:t>
            </w:r>
          </w:p>
          <w:p w14:paraId="5D29608A"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176982B9"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152AF58" w14:textId="77777777" w:rsidR="004E191A" w:rsidRDefault="004E191A" w:rsidP="004E191A">
      <w:pPr>
        <w:ind w:firstLine="567"/>
        <w:jc w:val="right"/>
        <w:rPr>
          <w:rFonts w:ascii="GHEA Grapalat" w:hAnsi="GHEA Grapalat"/>
          <w:i/>
          <w:lang w:val="pt-BR"/>
        </w:rPr>
      </w:pPr>
    </w:p>
    <w:p w14:paraId="1C1DA3DB" w14:textId="77777777" w:rsidR="004E191A" w:rsidRDefault="004E191A" w:rsidP="004E191A">
      <w:pPr>
        <w:ind w:firstLine="567"/>
        <w:jc w:val="right"/>
        <w:rPr>
          <w:rFonts w:ascii="GHEA Grapalat" w:hAnsi="GHEA Grapalat"/>
          <w:i/>
          <w:lang w:val="pt-BR"/>
        </w:rPr>
      </w:pPr>
    </w:p>
    <w:p w14:paraId="3823B6B7" w14:textId="77777777" w:rsidR="004E191A" w:rsidRDefault="004E191A" w:rsidP="004E191A">
      <w:pPr>
        <w:ind w:firstLine="567"/>
        <w:jc w:val="right"/>
        <w:rPr>
          <w:rFonts w:ascii="GHEA Grapalat" w:hAnsi="GHEA Grapalat"/>
          <w:i/>
          <w:lang w:val="pt-BR"/>
        </w:rPr>
      </w:pPr>
    </w:p>
    <w:p w14:paraId="4D25601F" w14:textId="77777777" w:rsidR="004E191A" w:rsidRDefault="004E191A" w:rsidP="004E191A">
      <w:pPr>
        <w:ind w:firstLine="567"/>
        <w:jc w:val="right"/>
        <w:rPr>
          <w:rFonts w:ascii="GHEA Grapalat" w:hAnsi="GHEA Grapalat"/>
          <w:i/>
          <w:lang w:val="pt-BR"/>
        </w:rPr>
      </w:pPr>
    </w:p>
    <w:p w14:paraId="2DE576B4" w14:textId="77777777" w:rsidR="004E191A" w:rsidRDefault="004E191A" w:rsidP="004E191A">
      <w:pPr>
        <w:ind w:firstLine="567"/>
        <w:jc w:val="right"/>
        <w:rPr>
          <w:rFonts w:ascii="GHEA Grapalat" w:hAnsi="GHEA Grapalat"/>
          <w:i/>
          <w:lang w:val="pt-BR"/>
        </w:rPr>
      </w:pPr>
    </w:p>
    <w:p w14:paraId="5707B161" w14:textId="77777777" w:rsidR="004E191A" w:rsidRDefault="004E191A" w:rsidP="004E191A">
      <w:pPr>
        <w:ind w:firstLine="567"/>
        <w:jc w:val="right"/>
        <w:rPr>
          <w:rFonts w:ascii="GHEA Grapalat" w:hAnsi="GHEA Grapalat"/>
          <w:i/>
          <w:lang w:val="pt-BR"/>
        </w:rPr>
      </w:pPr>
    </w:p>
    <w:p w14:paraId="2804E4EB" w14:textId="326E4F1C"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2</w:t>
      </w:r>
    </w:p>
    <w:p w14:paraId="5ECEE66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hy-AM"/>
        </w:rPr>
        <w:t>«</w:t>
      </w:r>
      <w:r>
        <w:rPr>
          <w:rFonts w:ascii="GHEA Grapalat" w:hAnsi="GHEA Grapalat"/>
          <w:i/>
          <w:sz w:val="20"/>
          <w:szCs w:val="20"/>
          <w:lang w:val="pt-BR"/>
        </w:rPr>
        <w:t xml:space="preserve">           </w:t>
      </w:r>
      <w:r>
        <w:rPr>
          <w:rFonts w:ascii="GHEA Grapalat" w:hAnsi="GHEA Grapalat"/>
          <w:i/>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426A183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7B300085" w14:textId="77777777" w:rsidR="004E191A" w:rsidRDefault="004E191A" w:rsidP="004E191A">
      <w:pPr>
        <w:jc w:val="center"/>
        <w:rPr>
          <w:rFonts w:ascii="GHEA Grapalat" w:hAnsi="GHEA Grapalat" w:cs="Sylfaen"/>
          <w:b/>
          <w:lang w:val="pt-BR"/>
        </w:rPr>
      </w:pPr>
    </w:p>
    <w:p w14:paraId="7B90E8E5" w14:textId="77777777" w:rsidR="004E191A" w:rsidRDefault="004E191A" w:rsidP="004E191A">
      <w:pPr>
        <w:jc w:val="center"/>
        <w:rPr>
          <w:rFonts w:ascii="GHEA Grapalat" w:hAnsi="GHEA Grapalat" w:cs="Sylfaen"/>
          <w:b/>
          <w:lang w:val="pt-BR"/>
        </w:rPr>
      </w:pPr>
    </w:p>
    <w:p w14:paraId="01439FB1" w14:textId="77777777" w:rsidR="004E191A" w:rsidRDefault="004E191A" w:rsidP="004E191A">
      <w:pPr>
        <w:jc w:val="center"/>
        <w:rPr>
          <w:rFonts w:ascii="GHEA Grapalat" w:hAnsi="GHEA Grapalat"/>
          <w:b/>
          <w:sz w:val="20"/>
          <w:szCs w:val="20"/>
          <w:lang w:val="hy-AM"/>
        </w:rPr>
      </w:pPr>
      <w:r>
        <w:rPr>
          <w:rFonts w:ascii="GHEA Grapalat" w:hAnsi="GHEA Grapalat" w:cs="Sylfaen"/>
          <w:b/>
          <w:sz w:val="20"/>
          <w:szCs w:val="20"/>
          <w:lang w:val="pt-BR"/>
        </w:rPr>
        <w:t>ՕՐԱՑՈՒՑԱՅԻՆ</w:t>
      </w:r>
      <w:r>
        <w:rPr>
          <w:rFonts w:ascii="GHEA Grapalat" w:hAnsi="GHEA Grapalat" w:cs="Times Armenian"/>
          <w:b/>
          <w:sz w:val="20"/>
          <w:szCs w:val="20"/>
          <w:lang w:val="pt-BR"/>
        </w:rPr>
        <w:t xml:space="preserve"> </w:t>
      </w:r>
      <w:r>
        <w:rPr>
          <w:rFonts w:ascii="GHEA Grapalat" w:hAnsi="GHEA Grapalat" w:cs="Sylfaen"/>
          <w:b/>
          <w:sz w:val="20"/>
          <w:szCs w:val="20"/>
          <w:lang w:val="pt-BR"/>
        </w:rPr>
        <w:t>ԳՐԱՖԻԿ</w:t>
      </w:r>
      <w:r>
        <w:rPr>
          <w:rFonts w:ascii="GHEA Grapalat" w:hAnsi="GHEA Grapalat" w:cs="Sylfaen"/>
          <w:b/>
          <w:sz w:val="20"/>
          <w:szCs w:val="20"/>
          <w:lang w:val="hy-AM"/>
        </w:rPr>
        <w:t>*</w:t>
      </w:r>
    </w:p>
    <w:p w14:paraId="1A51FE94" w14:textId="77777777" w:rsidR="004E191A" w:rsidRDefault="004E191A" w:rsidP="004E191A">
      <w:pPr>
        <w:ind w:firstLine="567"/>
        <w:jc w:val="center"/>
        <w:rPr>
          <w:rFonts w:ascii="GHEA Grapalat" w:hAnsi="GHEA Grapalat"/>
          <w:b/>
          <w:sz w:val="20"/>
          <w:szCs w:val="20"/>
          <w:lang w:val="pt-BR"/>
        </w:rPr>
      </w:pPr>
      <w:r>
        <w:rPr>
          <w:rFonts w:ascii="GHEA Grapalat" w:hAnsi="GHEA Grapalat"/>
          <w:lang w:val="pt-BR"/>
        </w:rPr>
        <w:t>«</w:t>
      </w:r>
      <w:r>
        <w:rPr>
          <w:rFonts w:ascii="GHEA Grapalat" w:hAnsi="GHEA Grapalat" w:cs="Sylfaen"/>
          <w:b/>
          <w:sz w:val="18"/>
          <w:szCs w:val="18"/>
          <w:vertAlign w:val="subscript"/>
          <w:lang w:val="pt-BR"/>
        </w:rPr>
        <w:t>ԱՇԽԱՏԱՆՔՆԵՐԻ</w:t>
      </w:r>
      <w:r>
        <w:rPr>
          <w:rFonts w:ascii="GHEA Grapalat" w:hAnsi="GHEA Grapalat" w:cs="Arial"/>
          <w:b/>
          <w:sz w:val="18"/>
          <w:szCs w:val="18"/>
          <w:vertAlign w:val="subscript"/>
          <w:lang w:val="pt-BR"/>
        </w:rPr>
        <w:t xml:space="preserve"> </w:t>
      </w:r>
      <w:r>
        <w:rPr>
          <w:rFonts w:ascii="GHEA Grapalat" w:hAnsi="GHEA Grapalat" w:cs="Sylfaen"/>
          <w:b/>
          <w:sz w:val="18"/>
          <w:szCs w:val="18"/>
          <w:vertAlign w:val="subscript"/>
          <w:lang w:val="pt-BR"/>
        </w:rPr>
        <w:t>ԱՆՎԱՆՈՒՄԸ</w:t>
      </w:r>
      <w:r>
        <w:rPr>
          <w:rFonts w:ascii="GHEA Grapalat" w:hAnsi="GHEA Grapalat"/>
          <w:lang w:val="pt-BR"/>
        </w:rPr>
        <w:t>»</w:t>
      </w:r>
      <w:r>
        <w:rPr>
          <w:rFonts w:ascii="GHEA Grapalat" w:hAnsi="GHEA Grapalat" w:cs="Times Armenian"/>
          <w:b/>
          <w:sz w:val="20"/>
          <w:lang w:val="pt-BR"/>
        </w:rPr>
        <w:t xml:space="preserve"> </w:t>
      </w:r>
      <w:r>
        <w:rPr>
          <w:rFonts w:ascii="GHEA Grapalat" w:hAnsi="GHEA Grapalat" w:cs="Sylfaen"/>
          <w:b/>
          <w:sz w:val="18"/>
          <w:szCs w:val="18"/>
          <w:lang w:val="pt-BR"/>
        </w:rPr>
        <w:t>ԱՇԽԱՏԱՆՔՆԵՐԻ</w:t>
      </w:r>
      <w:r>
        <w:rPr>
          <w:rFonts w:ascii="GHEA Grapalat" w:hAnsi="GHEA Grapalat" w:cs="Times Armenian"/>
          <w:b/>
          <w:sz w:val="18"/>
          <w:szCs w:val="18"/>
          <w:lang w:val="pt-BR"/>
        </w:rPr>
        <w:t xml:space="preserve"> </w:t>
      </w:r>
      <w:r>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924"/>
        <w:gridCol w:w="1530"/>
        <w:gridCol w:w="2451"/>
      </w:tblGrid>
      <w:tr w:rsidR="004E191A" w14:paraId="0222AF10" w14:textId="77777777" w:rsidTr="003B1873">
        <w:trPr>
          <w:cantSplit/>
          <w:jc w:val="center"/>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14:paraId="56A02CDC" w14:textId="77777777" w:rsidR="004E191A" w:rsidRDefault="004E191A">
            <w:pPr>
              <w:jc w:val="center"/>
              <w:rPr>
                <w:rFonts w:ascii="GHEA Grapalat" w:hAnsi="GHEA Grapalat"/>
                <w:sz w:val="20"/>
                <w:szCs w:val="20"/>
                <w:lang w:val="pt-BR"/>
              </w:rPr>
            </w:pPr>
            <w:r>
              <w:rPr>
                <w:rFonts w:ascii="GHEA Grapalat" w:hAnsi="GHEA Grapalat"/>
                <w:sz w:val="20"/>
                <w:szCs w:val="20"/>
                <w:lang w:val="pt-BR"/>
              </w:rPr>
              <w:t xml:space="preserve">N </w:t>
            </w:r>
            <w:r>
              <w:rPr>
                <w:rFonts w:ascii="GHEA Grapalat" w:hAnsi="GHEA Grapalat" w:cs="Sylfaen"/>
                <w:sz w:val="20"/>
                <w:szCs w:val="20"/>
                <w:lang w:val="pt-BR"/>
              </w:rPr>
              <w:t>ը</w:t>
            </w:r>
            <w:r>
              <w:rPr>
                <w:rFonts w:ascii="GHEA Grapalat" w:hAnsi="GHEA Grapalat" w:cs="Arial"/>
                <w:sz w:val="20"/>
                <w:szCs w:val="20"/>
                <w:lang w:val="pt-BR"/>
              </w:rPr>
              <w:t>/</w:t>
            </w:r>
            <w:r>
              <w:rPr>
                <w:rFonts w:ascii="GHEA Grapalat" w:hAnsi="GHEA Grapalat" w:cs="Sylfaen"/>
                <w:sz w:val="20"/>
                <w:szCs w:val="20"/>
                <w:lang w:val="pt-BR"/>
              </w:rPr>
              <w:t>կ</w:t>
            </w:r>
          </w:p>
        </w:tc>
        <w:tc>
          <w:tcPr>
            <w:tcW w:w="4924" w:type="dxa"/>
            <w:vMerge w:val="restart"/>
            <w:tcBorders>
              <w:top w:val="single" w:sz="4" w:space="0" w:color="auto"/>
              <w:left w:val="single" w:sz="4" w:space="0" w:color="auto"/>
              <w:bottom w:val="single" w:sz="4" w:space="0" w:color="auto"/>
              <w:right w:val="single" w:sz="4" w:space="0" w:color="auto"/>
            </w:tcBorders>
            <w:vAlign w:val="center"/>
            <w:hideMark/>
          </w:tcPr>
          <w:p w14:paraId="59E5E8FF"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Կապալառուի</w:t>
            </w:r>
            <w:r>
              <w:rPr>
                <w:rFonts w:ascii="GHEA Grapalat" w:hAnsi="GHEA Grapalat" w:cs="Times Armenian"/>
                <w:sz w:val="20"/>
                <w:szCs w:val="20"/>
                <w:lang w:val="pt-BR"/>
              </w:rPr>
              <w:t xml:space="preserve"> </w:t>
            </w:r>
            <w:r>
              <w:rPr>
                <w:rFonts w:ascii="GHEA Grapalat" w:hAnsi="GHEA Grapalat" w:cs="Sylfaen"/>
                <w:sz w:val="20"/>
                <w:szCs w:val="20"/>
                <w:lang w:val="pt-BR"/>
              </w:rPr>
              <w:t>կողմից</w:t>
            </w:r>
            <w:r>
              <w:rPr>
                <w:rFonts w:ascii="GHEA Grapalat" w:hAnsi="GHEA Grapalat" w:cs="Times Armenian"/>
                <w:sz w:val="20"/>
                <w:szCs w:val="20"/>
                <w:lang w:val="pt-BR"/>
              </w:rPr>
              <w:t xml:space="preserve"> </w:t>
            </w:r>
            <w:r>
              <w:rPr>
                <w:rFonts w:ascii="GHEA Grapalat" w:hAnsi="GHEA Grapalat" w:cs="Sylfaen"/>
                <w:sz w:val="20"/>
                <w:szCs w:val="20"/>
                <w:lang w:val="pt-BR"/>
              </w:rPr>
              <w:t>կատարվելիք</w:t>
            </w:r>
            <w:r>
              <w:rPr>
                <w:rFonts w:ascii="GHEA Grapalat" w:hAnsi="GHEA Grapalat" w:cs="Times Armenian"/>
                <w:sz w:val="20"/>
                <w:szCs w:val="20"/>
                <w:lang w:val="pt-BR"/>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pt-BR"/>
              </w:rPr>
              <w:t xml:space="preserve"> </w:t>
            </w:r>
            <w:r>
              <w:rPr>
                <w:rFonts w:ascii="GHEA Grapalat" w:hAnsi="GHEA Grapalat" w:cs="Sylfaen"/>
                <w:sz w:val="20"/>
                <w:szCs w:val="20"/>
                <w:lang w:val="pt-BR"/>
              </w:rPr>
              <w:t>առանձին</w:t>
            </w:r>
            <w:r>
              <w:rPr>
                <w:rFonts w:ascii="GHEA Grapalat" w:hAnsi="GHEA Grapalat" w:cs="Times Armenian"/>
                <w:sz w:val="20"/>
                <w:szCs w:val="20"/>
                <w:lang w:val="pt-BR"/>
              </w:rPr>
              <w:t xml:space="preserve"> </w:t>
            </w:r>
            <w:r>
              <w:rPr>
                <w:rFonts w:ascii="GHEA Grapalat" w:hAnsi="GHEA Grapalat" w:cs="Sylfaen"/>
                <w:sz w:val="20"/>
                <w:szCs w:val="20"/>
                <w:lang w:val="pt-BR"/>
              </w:rPr>
              <w:t>տեսակների</w:t>
            </w:r>
          </w:p>
          <w:p w14:paraId="6428648A"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անվանումներ</w:t>
            </w:r>
          </w:p>
        </w:tc>
        <w:tc>
          <w:tcPr>
            <w:tcW w:w="3981" w:type="dxa"/>
            <w:gridSpan w:val="2"/>
            <w:tcBorders>
              <w:top w:val="single" w:sz="4" w:space="0" w:color="auto"/>
              <w:left w:val="single" w:sz="4" w:space="0" w:color="auto"/>
              <w:bottom w:val="single" w:sz="4" w:space="0" w:color="auto"/>
              <w:right w:val="single" w:sz="4" w:space="0" w:color="auto"/>
            </w:tcBorders>
            <w:vAlign w:val="center"/>
            <w:hideMark/>
          </w:tcPr>
          <w:p w14:paraId="7CA5DD2B"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Աշխատանքների</w:t>
            </w:r>
            <w:r>
              <w:rPr>
                <w:rFonts w:ascii="GHEA Grapalat" w:hAnsi="GHEA Grapalat" w:cs="Times Armenian"/>
                <w:sz w:val="20"/>
                <w:szCs w:val="20"/>
                <w:lang w:val="pt-BR"/>
              </w:rPr>
              <w:t xml:space="preserve">  </w:t>
            </w:r>
            <w:r>
              <w:rPr>
                <w:rFonts w:ascii="GHEA Grapalat" w:hAnsi="GHEA Grapalat" w:cs="Sylfaen"/>
                <w:sz w:val="20"/>
                <w:szCs w:val="20"/>
                <w:lang w:val="pt-BR"/>
              </w:rPr>
              <w:t>կատարման</w:t>
            </w:r>
            <w:r>
              <w:rPr>
                <w:rFonts w:ascii="GHEA Grapalat" w:hAnsi="GHEA Grapalat" w:cs="Times Armenian"/>
                <w:sz w:val="20"/>
                <w:szCs w:val="20"/>
                <w:lang w:val="pt-BR"/>
              </w:rPr>
              <w:t xml:space="preserve"> </w:t>
            </w:r>
            <w:r>
              <w:rPr>
                <w:rFonts w:ascii="GHEA Grapalat" w:hAnsi="GHEA Grapalat" w:cs="Sylfaen"/>
                <w:sz w:val="20"/>
                <w:szCs w:val="20"/>
                <w:lang w:val="pt-BR"/>
              </w:rPr>
              <w:t>ժամկետը**</w:t>
            </w:r>
          </w:p>
        </w:tc>
      </w:tr>
      <w:tr w:rsidR="004E191A" w14:paraId="3E52B3FA" w14:textId="77777777" w:rsidTr="003B1873">
        <w:trPr>
          <w:cantSplit/>
          <w:trHeight w:val="586"/>
          <w:jc w:val="center"/>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07A2B6C8" w14:textId="77777777" w:rsidR="004E191A" w:rsidRDefault="004E191A">
            <w:pPr>
              <w:rPr>
                <w:rFonts w:ascii="GHEA Grapalat" w:hAnsi="GHEA Grapalat"/>
                <w:sz w:val="20"/>
                <w:szCs w:val="20"/>
                <w:lang w:val="pt-BR"/>
              </w:rPr>
            </w:pPr>
          </w:p>
        </w:tc>
        <w:tc>
          <w:tcPr>
            <w:tcW w:w="4924" w:type="dxa"/>
            <w:vMerge/>
            <w:tcBorders>
              <w:top w:val="single" w:sz="4" w:space="0" w:color="auto"/>
              <w:left w:val="single" w:sz="4" w:space="0" w:color="auto"/>
              <w:bottom w:val="single" w:sz="4" w:space="0" w:color="auto"/>
              <w:right w:val="single" w:sz="4" w:space="0" w:color="auto"/>
            </w:tcBorders>
            <w:vAlign w:val="center"/>
            <w:hideMark/>
          </w:tcPr>
          <w:p w14:paraId="084AD275" w14:textId="77777777" w:rsidR="004E191A" w:rsidRDefault="004E191A">
            <w:pPr>
              <w:rPr>
                <w:rFonts w:ascii="GHEA Grapalat" w:hAnsi="GHEA Grapalat"/>
                <w:sz w:val="20"/>
                <w:szCs w:val="20"/>
                <w:lang w:val="pt-BR"/>
              </w:rPr>
            </w:pPr>
          </w:p>
        </w:tc>
        <w:tc>
          <w:tcPr>
            <w:tcW w:w="1530" w:type="dxa"/>
            <w:tcBorders>
              <w:top w:val="single" w:sz="4" w:space="0" w:color="auto"/>
              <w:left w:val="single" w:sz="4" w:space="0" w:color="auto"/>
              <w:bottom w:val="single" w:sz="4" w:space="0" w:color="auto"/>
              <w:right w:val="single" w:sz="4" w:space="0" w:color="auto"/>
            </w:tcBorders>
            <w:vAlign w:val="center"/>
            <w:hideMark/>
          </w:tcPr>
          <w:p w14:paraId="397874AA"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Սկիզբը</w:t>
            </w:r>
          </w:p>
        </w:tc>
        <w:tc>
          <w:tcPr>
            <w:tcW w:w="2451" w:type="dxa"/>
            <w:tcBorders>
              <w:top w:val="single" w:sz="4" w:space="0" w:color="auto"/>
              <w:left w:val="single" w:sz="4" w:space="0" w:color="auto"/>
              <w:bottom w:val="single" w:sz="4" w:space="0" w:color="auto"/>
              <w:right w:val="single" w:sz="4" w:space="0" w:color="auto"/>
            </w:tcBorders>
            <w:vAlign w:val="center"/>
            <w:hideMark/>
          </w:tcPr>
          <w:p w14:paraId="5D2061BF" w14:textId="77777777" w:rsidR="004E191A" w:rsidRDefault="004E191A">
            <w:pPr>
              <w:jc w:val="center"/>
              <w:rPr>
                <w:rFonts w:ascii="GHEA Grapalat" w:hAnsi="GHEA Grapalat"/>
                <w:sz w:val="20"/>
                <w:szCs w:val="20"/>
                <w:lang w:val="pt-BR"/>
              </w:rPr>
            </w:pPr>
            <w:r>
              <w:rPr>
                <w:rFonts w:ascii="GHEA Grapalat" w:hAnsi="GHEA Grapalat" w:cs="Sylfaen"/>
                <w:sz w:val="20"/>
                <w:szCs w:val="20"/>
                <w:lang w:val="pt-BR"/>
              </w:rPr>
              <w:t>Ավարտը</w:t>
            </w:r>
          </w:p>
        </w:tc>
      </w:tr>
      <w:tr w:rsidR="004E191A" w:rsidRPr="003B1873" w14:paraId="673177E4" w14:textId="77777777" w:rsidTr="003B1873">
        <w:trPr>
          <w:trHeight w:val="586"/>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05CF64A0" w14:textId="77777777" w:rsidR="004E191A" w:rsidRDefault="004E191A">
            <w:pPr>
              <w:jc w:val="center"/>
              <w:rPr>
                <w:rFonts w:ascii="GHEA Grapalat" w:hAnsi="GHEA Grapalat"/>
                <w:sz w:val="20"/>
                <w:szCs w:val="20"/>
                <w:lang w:val="pt-BR"/>
              </w:rPr>
            </w:pPr>
            <w:r>
              <w:rPr>
                <w:rFonts w:ascii="GHEA Grapalat" w:hAnsi="GHEA Grapalat"/>
                <w:sz w:val="20"/>
                <w:szCs w:val="20"/>
                <w:lang w:val="pt-BR"/>
              </w:rPr>
              <w:t>1</w:t>
            </w:r>
          </w:p>
        </w:tc>
        <w:tc>
          <w:tcPr>
            <w:tcW w:w="4924" w:type="dxa"/>
            <w:tcBorders>
              <w:top w:val="single" w:sz="4" w:space="0" w:color="auto"/>
              <w:left w:val="single" w:sz="4" w:space="0" w:color="auto"/>
              <w:bottom w:val="single" w:sz="4" w:space="0" w:color="auto"/>
              <w:right w:val="single" w:sz="4" w:space="0" w:color="auto"/>
            </w:tcBorders>
            <w:vAlign w:val="center"/>
          </w:tcPr>
          <w:p w14:paraId="005409B2" w14:textId="0B807487" w:rsidR="004E191A" w:rsidRDefault="003B1873" w:rsidP="00155CF2">
            <w:pPr>
              <w:jc w:val="center"/>
              <w:rPr>
                <w:rFonts w:ascii="GHEA Grapalat" w:hAnsi="GHEA Grapalat"/>
                <w:sz w:val="20"/>
                <w:szCs w:val="20"/>
                <w:lang w:val="pt-BR"/>
              </w:rPr>
            </w:pPr>
            <w:proofErr w:type="spellStart"/>
            <w:r w:rsidRPr="003B1873">
              <w:rPr>
                <w:rFonts w:ascii="GHEA Grapalat" w:hAnsi="GHEA Grapalat" w:cs="Sylfaen"/>
                <w:color w:val="333333"/>
                <w:sz w:val="16"/>
                <w:szCs w:val="16"/>
                <w:shd w:val="clear" w:color="auto" w:fill="FFFFFF"/>
              </w:rPr>
              <w:t>Երևան</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քաղաքի</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Նոր</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Նորք</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վարչական</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շրջանի</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Ջրվեժ</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Բանավան</w:t>
            </w:r>
            <w:proofErr w:type="spellEnd"/>
            <w:r w:rsidRPr="00C56C5A">
              <w:rPr>
                <w:rFonts w:ascii="GHEA Grapalat" w:hAnsi="GHEA Grapalat" w:cs="Sylfaen"/>
                <w:color w:val="333333"/>
                <w:sz w:val="16"/>
                <w:szCs w:val="16"/>
                <w:shd w:val="clear" w:color="auto" w:fill="FFFFFF"/>
                <w:lang w:val="pt-BR"/>
              </w:rPr>
              <w:t xml:space="preserve"> 5 </w:t>
            </w:r>
            <w:proofErr w:type="spellStart"/>
            <w:r w:rsidRPr="003B1873">
              <w:rPr>
                <w:rFonts w:ascii="GHEA Grapalat" w:hAnsi="GHEA Grapalat" w:cs="Sylfaen"/>
                <w:color w:val="333333"/>
                <w:sz w:val="16"/>
                <w:szCs w:val="16"/>
                <w:shd w:val="clear" w:color="auto" w:fill="FFFFFF"/>
              </w:rPr>
              <w:t>շենքի</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հարակից</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տարածքի</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բարեկարգման</w:t>
            </w:r>
            <w:proofErr w:type="spellEnd"/>
            <w:r w:rsidRPr="00C56C5A">
              <w:rPr>
                <w:rFonts w:ascii="GHEA Grapalat" w:hAnsi="GHEA Grapalat" w:cs="Sylfaen"/>
                <w:color w:val="333333"/>
                <w:sz w:val="16"/>
                <w:szCs w:val="16"/>
                <w:shd w:val="clear" w:color="auto" w:fill="FFFFFF"/>
                <w:lang w:val="pt-BR"/>
              </w:rPr>
              <w:t xml:space="preserve"> </w:t>
            </w:r>
            <w:proofErr w:type="spellStart"/>
            <w:r w:rsidRPr="003B1873">
              <w:rPr>
                <w:rFonts w:ascii="GHEA Grapalat" w:hAnsi="GHEA Grapalat" w:cs="Sylfaen"/>
                <w:color w:val="333333"/>
                <w:sz w:val="16"/>
                <w:szCs w:val="16"/>
                <w:shd w:val="clear" w:color="auto" w:fill="FFFFFF"/>
              </w:rPr>
              <w:t>աշխատանքներ</w:t>
            </w:r>
            <w:proofErr w:type="spellEnd"/>
          </w:p>
        </w:tc>
        <w:tc>
          <w:tcPr>
            <w:tcW w:w="1530" w:type="dxa"/>
            <w:tcBorders>
              <w:top w:val="single" w:sz="4" w:space="0" w:color="auto"/>
              <w:left w:val="single" w:sz="4" w:space="0" w:color="auto"/>
              <w:bottom w:val="single" w:sz="4" w:space="0" w:color="auto"/>
              <w:right w:val="single" w:sz="4" w:space="0" w:color="auto"/>
            </w:tcBorders>
            <w:vAlign w:val="center"/>
          </w:tcPr>
          <w:p w14:paraId="3304B4A7" w14:textId="5E21CF93" w:rsidR="004E191A" w:rsidRDefault="00155CF2">
            <w:pPr>
              <w:jc w:val="center"/>
              <w:rPr>
                <w:rFonts w:ascii="GHEA Grapalat" w:hAnsi="GHEA Grapalat"/>
                <w:sz w:val="20"/>
                <w:szCs w:val="20"/>
                <w:lang w:val="pt-BR"/>
              </w:rPr>
            </w:pPr>
            <w:proofErr w:type="spellStart"/>
            <w:r w:rsidRPr="00C27BBF">
              <w:rPr>
                <w:rFonts w:ascii="GHEA Grapalat" w:hAnsi="GHEA Grapalat" w:cs="Sylfaen"/>
                <w:color w:val="333333"/>
                <w:sz w:val="16"/>
                <w:szCs w:val="16"/>
                <w:shd w:val="clear" w:color="auto" w:fill="FFFFFF"/>
              </w:rPr>
              <w:t>Պայմանագրիը</w:t>
            </w:r>
            <w:proofErr w:type="spellEnd"/>
            <w:r w:rsidRPr="00155CF2">
              <w:rPr>
                <w:rFonts w:ascii="GHEA Grapalat" w:hAnsi="GHEA Grapalat" w:cs="Arial"/>
                <w:color w:val="333333"/>
                <w:sz w:val="16"/>
                <w:szCs w:val="16"/>
                <w:shd w:val="clear" w:color="auto" w:fill="FFFFFF"/>
                <w:lang w:val="pt-BR"/>
              </w:rPr>
              <w:t xml:space="preserve">, </w:t>
            </w:r>
            <w:r w:rsidRPr="00C27BBF">
              <w:rPr>
                <w:rFonts w:ascii="GHEA Grapalat" w:hAnsi="GHEA Grapalat" w:cs="Sylfaen"/>
                <w:sz w:val="16"/>
                <w:szCs w:val="16"/>
                <w:lang w:val="pt-BR"/>
              </w:rPr>
              <w:t xml:space="preserve">տեխնիկական </w:t>
            </w:r>
            <w:r w:rsidRPr="00C27BBF">
              <w:rPr>
                <w:rFonts w:ascii="Calibri" w:hAnsi="Calibri" w:cs="Calibri"/>
                <w:sz w:val="16"/>
                <w:szCs w:val="16"/>
                <w:lang w:val="pt-BR"/>
              </w:rPr>
              <w:t> </w:t>
            </w:r>
            <w:r w:rsidRPr="00C27BBF">
              <w:rPr>
                <w:rFonts w:ascii="GHEA Grapalat" w:hAnsi="GHEA Grapalat" w:cs="Sylfaen"/>
                <w:sz w:val="16"/>
                <w:szCs w:val="16"/>
                <w:lang w:val="pt-BR"/>
              </w:rPr>
              <w:t xml:space="preserve">հսկողության </w:t>
            </w:r>
            <w:r w:rsidRPr="00C27BBF">
              <w:rPr>
                <w:rFonts w:ascii="GHEA Grapalat" w:hAnsi="GHEA Grapalat" w:cs="Sylfaen"/>
                <w:sz w:val="16"/>
                <w:szCs w:val="16"/>
                <w:lang w:val="hy-AM"/>
              </w:rPr>
              <w:t xml:space="preserve">պայմանգիրը  </w:t>
            </w:r>
            <w:proofErr w:type="spellStart"/>
            <w:r w:rsidRPr="00C27BBF">
              <w:rPr>
                <w:rFonts w:ascii="GHEA Grapalat" w:hAnsi="GHEA Grapalat" w:cs="Sylfaen"/>
                <w:color w:val="333333"/>
                <w:sz w:val="16"/>
                <w:szCs w:val="16"/>
                <w:shd w:val="clear" w:color="auto" w:fill="FFFFFF"/>
              </w:rPr>
              <w:t>ուժի</w:t>
            </w:r>
            <w:proofErr w:type="spellEnd"/>
            <w:r w:rsidRPr="00155CF2">
              <w:rPr>
                <w:rFonts w:ascii="GHEA Grapalat" w:hAnsi="GHEA Grapalat" w:cs="Arial"/>
                <w:color w:val="333333"/>
                <w:sz w:val="16"/>
                <w:szCs w:val="16"/>
                <w:shd w:val="clear" w:color="auto" w:fill="FFFFFF"/>
                <w:lang w:val="pt-BR"/>
              </w:rPr>
              <w:t xml:space="preserve"> </w:t>
            </w:r>
            <w:proofErr w:type="spellStart"/>
            <w:r w:rsidRPr="00C27BBF">
              <w:rPr>
                <w:rFonts w:ascii="GHEA Grapalat" w:hAnsi="GHEA Grapalat" w:cs="Sylfaen"/>
                <w:color w:val="333333"/>
                <w:sz w:val="16"/>
                <w:szCs w:val="16"/>
                <w:shd w:val="clear" w:color="auto" w:fill="FFFFFF"/>
              </w:rPr>
              <w:t>մեջ</w:t>
            </w:r>
            <w:proofErr w:type="spellEnd"/>
            <w:r w:rsidRPr="00155CF2">
              <w:rPr>
                <w:rFonts w:ascii="GHEA Grapalat" w:hAnsi="GHEA Grapalat" w:cs="Arial"/>
                <w:color w:val="333333"/>
                <w:sz w:val="16"/>
                <w:szCs w:val="16"/>
                <w:shd w:val="clear" w:color="auto" w:fill="FFFFFF"/>
                <w:lang w:val="pt-BR"/>
              </w:rPr>
              <w:t xml:space="preserve"> </w:t>
            </w:r>
            <w:proofErr w:type="spellStart"/>
            <w:r w:rsidRPr="00C27BBF">
              <w:rPr>
                <w:rFonts w:ascii="GHEA Grapalat" w:hAnsi="GHEA Grapalat" w:cs="Sylfaen"/>
                <w:color w:val="333333"/>
                <w:sz w:val="16"/>
                <w:szCs w:val="16"/>
                <w:shd w:val="clear" w:color="auto" w:fill="FFFFFF"/>
              </w:rPr>
              <w:t>մտնելու</w:t>
            </w:r>
            <w:proofErr w:type="spellEnd"/>
            <w:r w:rsidRPr="00155CF2">
              <w:rPr>
                <w:rFonts w:ascii="GHEA Grapalat" w:hAnsi="GHEA Grapalat" w:cs="Arial"/>
                <w:color w:val="333333"/>
                <w:sz w:val="16"/>
                <w:szCs w:val="16"/>
                <w:shd w:val="clear" w:color="auto" w:fill="FFFFFF"/>
                <w:lang w:val="pt-BR"/>
              </w:rPr>
              <w:t xml:space="preserve"> </w:t>
            </w:r>
            <w:proofErr w:type="spellStart"/>
            <w:r w:rsidRPr="00C27BBF">
              <w:rPr>
                <w:rFonts w:ascii="GHEA Grapalat" w:hAnsi="GHEA Grapalat" w:cs="Sylfaen"/>
                <w:color w:val="333333"/>
                <w:sz w:val="16"/>
                <w:szCs w:val="16"/>
                <w:shd w:val="clear" w:color="auto" w:fill="FFFFFF"/>
              </w:rPr>
              <w:t>օրվանից</w:t>
            </w:r>
            <w:proofErr w:type="spellEnd"/>
          </w:p>
        </w:tc>
        <w:tc>
          <w:tcPr>
            <w:tcW w:w="2451" w:type="dxa"/>
            <w:tcBorders>
              <w:top w:val="single" w:sz="4" w:space="0" w:color="auto"/>
              <w:left w:val="single" w:sz="4" w:space="0" w:color="auto"/>
              <w:bottom w:val="single" w:sz="4" w:space="0" w:color="auto"/>
              <w:right w:val="single" w:sz="4" w:space="0" w:color="auto"/>
            </w:tcBorders>
            <w:vAlign w:val="center"/>
          </w:tcPr>
          <w:p w14:paraId="56932CFB" w14:textId="034FBEF9" w:rsidR="004E191A" w:rsidRPr="005A32F2" w:rsidRDefault="003B1873">
            <w:pPr>
              <w:rPr>
                <w:rFonts w:ascii="GHEA Grapalat" w:hAnsi="GHEA Grapalat"/>
                <w:sz w:val="20"/>
                <w:szCs w:val="20"/>
                <w:lang w:val="hy-AM"/>
              </w:rPr>
            </w:pPr>
            <w:r>
              <w:rPr>
                <w:rFonts w:ascii="GHEA Grapalat" w:hAnsi="GHEA Grapalat" w:cs="Sylfaen"/>
                <w:color w:val="333333"/>
                <w:sz w:val="16"/>
                <w:szCs w:val="16"/>
                <w:shd w:val="clear" w:color="auto" w:fill="FFFFFF"/>
                <w:lang w:val="hy-AM"/>
              </w:rPr>
              <w:t xml:space="preserve">        </w:t>
            </w:r>
            <w:r w:rsidRPr="003B1873">
              <w:rPr>
                <w:rFonts w:ascii="GHEA Grapalat" w:hAnsi="GHEA Grapalat" w:cs="Sylfaen"/>
                <w:color w:val="333333"/>
                <w:sz w:val="16"/>
                <w:szCs w:val="16"/>
                <w:shd w:val="clear" w:color="auto" w:fill="FFFFFF"/>
              </w:rPr>
              <w:t>90</w:t>
            </w:r>
            <w:r w:rsidR="005A32F2">
              <w:rPr>
                <w:rFonts w:ascii="GHEA Grapalat" w:hAnsi="GHEA Grapalat" w:cs="Sylfaen"/>
                <w:color w:val="333333"/>
                <w:sz w:val="16"/>
                <w:szCs w:val="16"/>
                <w:shd w:val="clear" w:color="auto" w:fill="FFFFFF"/>
                <w:lang w:val="hy-AM"/>
              </w:rPr>
              <w:t>-րդ</w:t>
            </w:r>
            <w:r w:rsidRPr="003B1873">
              <w:rPr>
                <w:rFonts w:ascii="GHEA Grapalat" w:hAnsi="GHEA Grapalat" w:cs="Sylfaen"/>
                <w:color w:val="333333"/>
                <w:sz w:val="16"/>
                <w:szCs w:val="16"/>
                <w:shd w:val="clear" w:color="auto" w:fill="FFFFFF"/>
              </w:rPr>
              <w:t xml:space="preserve"> </w:t>
            </w:r>
            <w:proofErr w:type="spellStart"/>
            <w:r w:rsidRPr="003B1873">
              <w:rPr>
                <w:rFonts w:ascii="GHEA Grapalat" w:hAnsi="GHEA Grapalat" w:cs="Sylfaen"/>
                <w:color w:val="333333"/>
                <w:sz w:val="16"/>
                <w:szCs w:val="16"/>
                <w:shd w:val="clear" w:color="auto" w:fill="FFFFFF"/>
              </w:rPr>
              <w:t>օրացուցային</w:t>
            </w:r>
            <w:proofErr w:type="spellEnd"/>
            <w:r w:rsidRPr="003B1873">
              <w:rPr>
                <w:rFonts w:ascii="GHEA Grapalat" w:hAnsi="GHEA Grapalat" w:cs="Sylfaen"/>
                <w:color w:val="333333"/>
                <w:sz w:val="16"/>
                <w:szCs w:val="16"/>
                <w:shd w:val="clear" w:color="auto" w:fill="FFFFFF"/>
              </w:rPr>
              <w:t xml:space="preserve"> </w:t>
            </w:r>
            <w:proofErr w:type="spellStart"/>
            <w:r w:rsidRPr="003B1873">
              <w:rPr>
                <w:rFonts w:ascii="GHEA Grapalat" w:hAnsi="GHEA Grapalat" w:cs="Sylfaen"/>
                <w:color w:val="333333"/>
                <w:sz w:val="16"/>
                <w:szCs w:val="16"/>
                <w:shd w:val="clear" w:color="auto" w:fill="FFFFFF"/>
              </w:rPr>
              <w:t>օր</w:t>
            </w:r>
            <w:proofErr w:type="spellEnd"/>
            <w:r w:rsidR="005A32F2">
              <w:rPr>
                <w:rFonts w:ascii="GHEA Grapalat" w:hAnsi="GHEA Grapalat" w:cs="Sylfaen"/>
                <w:color w:val="333333"/>
                <w:sz w:val="16"/>
                <w:szCs w:val="16"/>
                <w:shd w:val="clear" w:color="auto" w:fill="FFFFFF"/>
                <w:lang w:val="hy-AM"/>
              </w:rPr>
              <w:t>ը</w:t>
            </w:r>
          </w:p>
        </w:tc>
      </w:tr>
      <w:tr w:rsidR="004E191A" w14:paraId="4FD12CAC" w14:textId="77777777" w:rsidTr="003B1873">
        <w:trPr>
          <w:cantSplit/>
          <w:trHeight w:val="586"/>
          <w:jc w:val="center"/>
        </w:trPr>
        <w:tc>
          <w:tcPr>
            <w:tcW w:w="5464" w:type="dxa"/>
            <w:gridSpan w:val="2"/>
            <w:tcBorders>
              <w:top w:val="single" w:sz="4" w:space="0" w:color="auto"/>
              <w:left w:val="single" w:sz="4" w:space="0" w:color="auto"/>
              <w:bottom w:val="single" w:sz="4" w:space="0" w:color="auto"/>
              <w:right w:val="single" w:sz="4" w:space="0" w:color="auto"/>
            </w:tcBorders>
            <w:vAlign w:val="center"/>
            <w:hideMark/>
          </w:tcPr>
          <w:p w14:paraId="007EE4AB" w14:textId="77777777" w:rsidR="004E191A" w:rsidRDefault="004E191A">
            <w:pPr>
              <w:rPr>
                <w:rFonts w:ascii="GHEA Grapalat" w:hAnsi="GHEA Grapalat"/>
                <w:b/>
                <w:sz w:val="20"/>
                <w:szCs w:val="20"/>
                <w:lang w:val="pt-BR"/>
              </w:rPr>
            </w:pPr>
            <w:r>
              <w:rPr>
                <w:rFonts w:ascii="GHEA Grapalat" w:hAnsi="GHEA Grapalat" w:cs="Sylfaen"/>
                <w:b/>
                <w:sz w:val="20"/>
                <w:szCs w:val="20"/>
                <w:lang w:val="pt-BR"/>
              </w:rPr>
              <w:t>ԸՆԴԱՄԵՆԸ</w:t>
            </w:r>
          </w:p>
        </w:tc>
        <w:tc>
          <w:tcPr>
            <w:tcW w:w="1530" w:type="dxa"/>
            <w:tcBorders>
              <w:top w:val="single" w:sz="4" w:space="0" w:color="auto"/>
              <w:left w:val="single" w:sz="4" w:space="0" w:color="auto"/>
              <w:bottom w:val="single" w:sz="4" w:space="0" w:color="auto"/>
              <w:right w:val="single" w:sz="4" w:space="0" w:color="auto"/>
            </w:tcBorders>
            <w:vAlign w:val="center"/>
          </w:tcPr>
          <w:p w14:paraId="1F1720A1" w14:textId="77777777" w:rsidR="004E191A" w:rsidRDefault="004E191A">
            <w:pPr>
              <w:jc w:val="center"/>
              <w:rPr>
                <w:rFonts w:ascii="GHEA Grapalat" w:hAnsi="GHEA Grapalat"/>
                <w:b/>
                <w:sz w:val="20"/>
                <w:szCs w:val="20"/>
                <w:lang w:val="pt-BR"/>
              </w:rPr>
            </w:pPr>
          </w:p>
        </w:tc>
        <w:tc>
          <w:tcPr>
            <w:tcW w:w="2451" w:type="dxa"/>
            <w:tcBorders>
              <w:top w:val="single" w:sz="4" w:space="0" w:color="auto"/>
              <w:left w:val="single" w:sz="4" w:space="0" w:color="auto"/>
              <w:bottom w:val="single" w:sz="4" w:space="0" w:color="auto"/>
              <w:right w:val="single" w:sz="4" w:space="0" w:color="auto"/>
            </w:tcBorders>
            <w:vAlign w:val="center"/>
          </w:tcPr>
          <w:p w14:paraId="554B9648" w14:textId="77777777" w:rsidR="004E191A" w:rsidRDefault="004E191A">
            <w:pPr>
              <w:jc w:val="center"/>
              <w:rPr>
                <w:rFonts w:ascii="GHEA Grapalat" w:hAnsi="GHEA Grapalat"/>
                <w:b/>
                <w:sz w:val="20"/>
                <w:szCs w:val="20"/>
                <w:lang w:val="pt-BR"/>
              </w:rPr>
            </w:pPr>
          </w:p>
        </w:tc>
      </w:tr>
    </w:tbl>
    <w:p w14:paraId="26ABA2D8" w14:textId="77777777" w:rsidR="004E191A" w:rsidRDefault="004E191A" w:rsidP="004E191A">
      <w:pPr>
        <w:keepNext/>
        <w:jc w:val="both"/>
        <w:outlineLvl w:val="3"/>
        <w:rPr>
          <w:rFonts w:ascii="GHEA Grapalat" w:hAnsi="GHEA Grapalat"/>
          <w:i/>
          <w:sz w:val="32"/>
          <w:lang w:val="pt-BR"/>
        </w:rPr>
      </w:pPr>
    </w:p>
    <w:p w14:paraId="21930293" w14:textId="77777777" w:rsidR="004E191A" w:rsidRDefault="004E191A" w:rsidP="004E191A">
      <w:pPr>
        <w:keepNext/>
        <w:jc w:val="both"/>
        <w:outlineLvl w:val="3"/>
        <w:rPr>
          <w:rFonts w:ascii="GHEA Grapalat" w:hAnsi="GHEA Grapalat"/>
          <w:i/>
          <w:sz w:val="32"/>
          <w:lang w:val="pt-BR"/>
        </w:rPr>
      </w:pPr>
    </w:p>
    <w:tbl>
      <w:tblPr>
        <w:tblW w:w="9645" w:type="dxa"/>
        <w:jc w:val="center"/>
        <w:tblLayout w:type="fixed"/>
        <w:tblLook w:val="04A0" w:firstRow="1" w:lastRow="0" w:firstColumn="1" w:lastColumn="0" w:noHBand="0" w:noVBand="1"/>
      </w:tblPr>
      <w:tblGrid>
        <w:gridCol w:w="4539"/>
        <w:gridCol w:w="760"/>
        <w:gridCol w:w="4346"/>
      </w:tblGrid>
      <w:tr w:rsidR="004E191A" w14:paraId="2AC0202E" w14:textId="77777777" w:rsidTr="004E191A">
        <w:trPr>
          <w:jc w:val="center"/>
        </w:trPr>
        <w:tc>
          <w:tcPr>
            <w:tcW w:w="4536" w:type="dxa"/>
          </w:tcPr>
          <w:p w14:paraId="1FD68D88"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050062DE" w14:textId="77777777" w:rsidR="004E191A" w:rsidRDefault="004E191A">
            <w:pPr>
              <w:rPr>
                <w:rFonts w:ascii="GHEA Grapalat" w:hAnsi="GHEA Grapalat"/>
                <w:sz w:val="22"/>
                <w:szCs w:val="22"/>
                <w:lang w:val="ru-RU"/>
              </w:rPr>
            </w:pPr>
          </w:p>
          <w:p w14:paraId="7ADD848F" w14:textId="77777777" w:rsidR="004E191A" w:rsidRDefault="004E191A">
            <w:pPr>
              <w:rPr>
                <w:rFonts w:ascii="GHEA Grapalat" w:hAnsi="GHEA Grapalat"/>
                <w:lang w:val="ru-RU"/>
              </w:rPr>
            </w:pPr>
          </w:p>
          <w:p w14:paraId="1F335EB5" w14:textId="77777777" w:rsidR="004E191A" w:rsidRDefault="004E191A">
            <w:pPr>
              <w:jc w:val="center"/>
              <w:rPr>
                <w:rFonts w:ascii="GHEA Grapalat" w:hAnsi="GHEA Grapalat"/>
                <w:lang w:val="ru-RU"/>
              </w:rPr>
            </w:pPr>
            <w:r>
              <w:rPr>
                <w:rFonts w:ascii="GHEA Grapalat" w:hAnsi="GHEA Grapalat"/>
                <w:lang w:val="ru-RU"/>
              </w:rPr>
              <w:t>---------------------------------</w:t>
            </w:r>
          </w:p>
          <w:p w14:paraId="10C509DE"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2184164"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27919EED" w14:textId="77777777" w:rsidR="004E191A" w:rsidRDefault="004E191A">
            <w:pPr>
              <w:spacing w:line="360" w:lineRule="auto"/>
              <w:jc w:val="center"/>
              <w:rPr>
                <w:rFonts w:ascii="GHEA Grapalat" w:hAnsi="GHEA Grapalat"/>
                <w:lang w:val="ru-RU"/>
              </w:rPr>
            </w:pPr>
          </w:p>
        </w:tc>
        <w:tc>
          <w:tcPr>
            <w:tcW w:w="4343" w:type="dxa"/>
          </w:tcPr>
          <w:p w14:paraId="188ABED8"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1DC828A8" w14:textId="77777777" w:rsidR="004E191A" w:rsidRDefault="004E191A">
            <w:pPr>
              <w:jc w:val="center"/>
              <w:rPr>
                <w:rFonts w:ascii="GHEA Grapalat" w:hAnsi="GHEA Grapalat"/>
                <w:lang w:val="ru-RU"/>
              </w:rPr>
            </w:pPr>
          </w:p>
          <w:p w14:paraId="22CC73C0" w14:textId="77777777" w:rsidR="004E191A" w:rsidRDefault="004E191A">
            <w:pPr>
              <w:jc w:val="center"/>
              <w:rPr>
                <w:rFonts w:ascii="GHEA Grapalat" w:hAnsi="GHEA Grapalat"/>
                <w:lang w:val="ru-RU"/>
              </w:rPr>
            </w:pPr>
          </w:p>
          <w:p w14:paraId="18814181" w14:textId="77777777" w:rsidR="004E191A" w:rsidRDefault="004E191A">
            <w:pPr>
              <w:jc w:val="center"/>
              <w:rPr>
                <w:rFonts w:ascii="GHEA Grapalat" w:hAnsi="GHEA Grapalat"/>
                <w:lang w:val="ru-RU"/>
              </w:rPr>
            </w:pPr>
            <w:r>
              <w:rPr>
                <w:rFonts w:ascii="GHEA Grapalat" w:hAnsi="GHEA Grapalat"/>
                <w:lang w:val="ru-RU"/>
              </w:rPr>
              <w:t>---------------------------------</w:t>
            </w:r>
          </w:p>
          <w:p w14:paraId="31BAA08B"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FADD48D"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279F6153" w14:textId="77777777" w:rsidR="004E191A" w:rsidRDefault="004E191A" w:rsidP="004E191A">
      <w:pPr>
        <w:jc w:val="both"/>
        <w:rPr>
          <w:rFonts w:ascii="GHEA Grapalat" w:hAnsi="GHEA Grapalat"/>
          <w:lang w:val="pt-BR"/>
        </w:rPr>
      </w:pPr>
    </w:p>
    <w:p w14:paraId="2865741C" w14:textId="77777777" w:rsidR="004E191A" w:rsidRDefault="004E191A" w:rsidP="004E191A">
      <w:pPr>
        <w:tabs>
          <w:tab w:val="left" w:pos="8789"/>
        </w:tabs>
        <w:jc w:val="both"/>
        <w:rPr>
          <w:rFonts w:ascii="GHEA Grapalat" w:hAnsi="GHEA Grapalat"/>
          <w:lang w:val="pt-BR"/>
        </w:rPr>
      </w:pPr>
    </w:p>
    <w:p w14:paraId="57243089" w14:textId="77777777" w:rsidR="004E191A" w:rsidRDefault="004E191A" w:rsidP="004E191A">
      <w:pPr>
        <w:tabs>
          <w:tab w:val="left" w:pos="1080"/>
        </w:tabs>
        <w:ind w:right="-7" w:firstLine="567"/>
        <w:jc w:val="both"/>
        <w:rPr>
          <w:rFonts w:ascii="GHEA Grapalat" w:hAnsi="GHEA Grapalat"/>
          <w:lang w:val="pt-BR"/>
        </w:rPr>
      </w:pPr>
    </w:p>
    <w:p w14:paraId="2266D3DC" w14:textId="77777777" w:rsidR="004E191A" w:rsidRDefault="004E191A" w:rsidP="004E191A">
      <w:pPr>
        <w:rPr>
          <w:rFonts w:ascii="GHEA Grapalat" w:hAnsi="GHEA Grapalat"/>
          <w:lang w:val="pt-BR"/>
        </w:rPr>
      </w:pPr>
    </w:p>
    <w:p w14:paraId="5DDA5B76" w14:textId="77777777" w:rsidR="004E191A" w:rsidRDefault="004E191A" w:rsidP="004E191A">
      <w:pPr>
        <w:jc w:val="both"/>
        <w:rPr>
          <w:rFonts w:asciiTheme="minorHAnsi" w:hAnsiTheme="minorHAnsi"/>
          <w:lang w:val="hy-AM"/>
        </w:rPr>
      </w:pPr>
      <w:r>
        <w:rPr>
          <w:rFonts w:ascii="GHEA Grapalat" w:hAnsi="GHEA Grapalat" w:cs="Sylfaen"/>
          <w:i/>
          <w:sz w:val="18"/>
          <w:szCs w:val="18"/>
          <w:lang w:val="hy-AM"/>
        </w:rPr>
        <w:t xml:space="preserve">* </w:t>
      </w:r>
      <w:r>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1CF3B515" w14:textId="77777777" w:rsidR="004E191A" w:rsidRDefault="004E191A" w:rsidP="004E191A">
      <w:pPr>
        <w:jc w:val="both"/>
        <w:rPr>
          <w:rFonts w:ascii="GHEA Grapalat" w:hAnsi="GHEA Grapalat"/>
          <w:i/>
          <w:sz w:val="18"/>
          <w:szCs w:val="18"/>
          <w:lang w:val="hy-AM"/>
        </w:rPr>
      </w:pPr>
      <w:r>
        <w:rPr>
          <w:rFonts w:ascii="GHEA Grapalat" w:hAnsi="GHEA Grapalat"/>
          <w:i/>
          <w:sz w:val="18"/>
          <w:szCs w:val="18"/>
          <w:lang w:val="pt-BR"/>
        </w:rPr>
        <w:t xml:space="preserve">** </w:t>
      </w:r>
      <w:r>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Pr>
          <w:rFonts w:ascii="GHEA Grapalat" w:hAnsi="GHEA Grapalat" w:cs="Sylfaen"/>
          <w:i/>
          <w:sz w:val="18"/>
          <w:szCs w:val="18"/>
          <w:lang w:val="hy-AM"/>
        </w:rPr>
        <w:t xml:space="preserve">, իսկ «Ավարտը»  </w:t>
      </w:r>
      <w:r>
        <w:rPr>
          <w:rFonts w:ascii="GHEA Grapalat" w:hAnsi="GHEA Grapalat" w:cs="Sylfaen"/>
          <w:i/>
          <w:sz w:val="18"/>
          <w:szCs w:val="18"/>
          <w:lang w:val="pt-BR"/>
        </w:rPr>
        <w:t xml:space="preserve">սյունակում </w:t>
      </w:r>
      <w:r>
        <w:rPr>
          <w:rFonts w:ascii="GHEA Grapalat" w:hAnsi="GHEA Grapalat" w:cs="Sylfaen"/>
          <w:i/>
          <w:sz w:val="18"/>
          <w:szCs w:val="18"/>
          <w:lang w:val="hy-AM"/>
        </w:rPr>
        <w:t>կատարման ժամկետը</w:t>
      </w:r>
      <w:r>
        <w:rPr>
          <w:rFonts w:ascii="GHEA Grapalat" w:hAnsi="GHEA Grapalat" w:cs="Sylfaen"/>
          <w:i/>
          <w:sz w:val="18"/>
          <w:szCs w:val="18"/>
          <w:lang w:val="pt-BR"/>
        </w:rPr>
        <w:t xml:space="preserve"> սահմանվում է օրացուցային օրերով</w:t>
      </w:r>
      <w:r>
        <w:rPr>
          <w:rFonts w:ascii="GHEA Grapalat" w:hAnsi="GHEA Grapalat" w:cs="Sylfaen"/>
          <w:i/>
          <w:sz w:val="18"/>
          <w:szCs w:val="18"/>
          <w:lang w:val="hy-AM"/>
        </w:rPr>
        <w:t>:</w:t>
      </w:r>
    </w:p>
    <w:p w14:paraId="4C7699BB" w14:textId="77777777" w:rsidR="004E191A" w:rsidRDefault="004E191A" w:rsidP="004E191A">
      <w:pPr>
        <w:ind w:firstLine="567"/>
        <w:jc w:val="right"/>
        <w:rPr>
          <w:rFonts w:ascii="GHEA Grapalat" w:hAnsi="GHEA Grapalat"/>
          <w:i/>
          <w:lang w:val="pt-BR"/>
        </w:rPr>
      </w:pPr>
      <w:r>
        <w:rPr>
          <w:rFonts w:ascii="GHEA Grapalat" w:hAnsi="GHEA Grapalat"/>
          <w:i/>
          <w:lang w:val="pt-BR"/>
        </w:rPr>
        <w:br w:type="page"/>
      </w:r>
    </w:p>
    <w:p w14:paraId="7CF47020"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lastRenderedPageBreak/>
        <w:t>Հավելված N 3</w:t>
      </w:r>
    </w:p>
    <w:p w14:paraId="487E699F"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              20  թ. կնքված </w:t>
      </w:r>
    </w:p>
    <w:p w14:paraId="34A6C51D" w14:textId="77777777"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ծածկագրով պայմանագրի</w:t>
      </w:r>
    </w:p>
    <w:p w14:paraId="7CE4C6E4" w14:textId="77777777" w:rsidR="004E191A" w:rsidRDefault="004E191A" w:rsidP="004E191A">
      <w:pPr>
        <w:tabs>
          <w:tab w:val="left" w:pos="9540"/>
        </w:tabs>
        <w:rPr>
          <w:rFonts w:ascii="GHEA Grapalat" w:hAnsi="GHEA Grapalat"/>
          <w:sz w:val="20"/>
          <w:lang w:val="pt-BR"/>
        </w:rPr>
      </w:pPr>
    </w:p>
    <w:p w14:paraId="6FAF2577" w14:textId="77777777" w:rsidR="004E191A" w:rsidRDefault="004E191A" w:rsidP="004E191A">
      <w:pPr>
        <w:tabs>
          <w:tab w:val="left" w:pos="9540"/>
        </w:tabs>
        <w:rPr>
          <w:rFonts w:ascii="GHEA Grapalat" w:hAnsi="GHEA Grapalat"/>
          <w:sz w:val="20"/>
          <w:lang w:val="pt-BR"/>
        </w:rPr>
      </w:pPr>
    </w:p>
    <w:p w14:paraId="2D3D4430" w14:textId="77777777" w:rsidR="004E191A" w:rsidRDefault="004E191A" w:rsidP="004E191A">
      <w:pPr>
        <w:jc w:val="center"/>
        <w:rPr>
          <w:rFonts w:ascii="GHEA Grapalat" w:hAnsi="GHEA Grapalat"/>
          <w:sz w:val="20"/>
          <w:lang w:val="pt-BR"/>
        </w:rPr>
      </w:pP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sz w:val="20"/>
        </w:rPr>
        <w:t>ՎՃԱՐՄԱՆ</w:t>
      </w:r>
      <w:r>
        <w:rPr>
          <w:rFonts w:ascii="GHEA Grapalat" w:hAnsi="GHEA Grapalat"/>
          <w:sz w:val="20"/>
          <w:lang w:val="pt-BR"/>
        </w:rPr>
        <w:t xml:space="preserve"> </w:t>
      </w:r>
      <w:r>
        <w:rPr>
          <w:rFonts w:ascii="GHEA Grapalat" w:hAnsi="GHEA Grapalat"/>
          <w:sz w:val="20"/>
        </w:rPr>
        <w:t>ԺԱՄԱՆԱԿԱՑՈՒՅՑ</w:t>
      </w:r>
      <w:r>
        <w:rPr>
          <w:rFonts w:ascii="GHEA Grapalat" w:hAnsi="GHEA Grapalat"/>
          <w:sz w:val="20"/>
          <w:lang w:val="pt-BR"/>
        </w:rPr>
        <w:t>*</w:t>
      </w:r>
    </w:p>
    <w:p w14:paraId="226DA5F4" w14:textId="77777777" w:rsidR="004E191A" w:rsidRDefault="004E191A" w:rsidP="004E191A">
      <w:pPr>
        <w:jc w:val="right"/>
        <w:rPr>
          <w:rFonts w:ascii="GHEA Grapalat" w:hAnsi="GHEA Grapalat"/>
          <w:sz w:val="20"/>
        </w:rPr>
      </w:pPr>
      <w:r>
        <w:rPr>
          <w:rFonts w:ascii="GHEA Grapalat" w:hAnsi="GHEA Grapalat"/>
          <w:sz w:val="20"/>
          <w:lang w:val="pt-BR"/>
        </w:rPr>
        <w:t xml:space="preserve">                                                                                                                                                                                                            </w:t>
      </w:r>
      <w:r>
        <w:rPr>
          <w:rFonts w:ascii="GHEA Grapalat" w:hAnsi="GHEA Grapalat" w:cs="Sylfaen"/>
          <w:sz w:val="18"/>
        </w:rPr>
        <w:t>ՀՀ</w:t>
      </w:r>
      <w:r>
        <w:rPr>
          <w:rFonts w:ascii="GHEA Grapalat" w:hAnsi="GHEA Grapalat" w:cs="Sylfaen"/>
          <w:sz w:val="18"/>
          <w:lang w:val="es-ES"/>
        </w:rPr>
        <w:t xml:space="preserve"> </w:t>
      </w:r>
      <w:proofErr w:type="spellStart"/>
      <w:r>
        <w:rPr>
          <w:rFonts w:ascii="GHEA Grapalat" w:hAnsi="GHEA Grapalat" w:cs="Sylfaen"/>
          <w:sz w:val="18"/>
        </w:rPr>
        <w:t>դրամ</w:t>
      </w:r>
      <w:proofErr w:type="spellEnd"/>
    </w:p>
    <w:tbl>
      <w:tblPr>
        <w:tblW w:w="108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578"/>
        <w:gridCol w:w="470"/>
        <w:gridCol w:w="470"/>
        <w:gridCol w:w="470"/>
        <w:gridCol w:w="470"/>
        <w:gridCol w:w="470"/>
        <w:gridCol w:w="470"/>
        <w:gridCol w:w="470"/>
        <w:gridCol w:w="470"/>
        <w:gridCol w:w="470"/>
        <w:gridCol w:w="478"/>
        <w:gridCol w:w="478"/>
        <w:gridCol w:w="478"/>
        <w:gridCol w:w="644"/>
      </w:tblGrid>
      <w:tr w:rsidR="004E191A" w14:paraId="64385793" w14:textId="77777777" w:rsidTr="0089784C">
        <w:tc>
          <w:tcPr>
            <w:tcW w:w="10867" w:type="dxa"/>
            <w:gridSpan w:val="16"/>
            <w:tcBorders>
              <w:top w:val="single" w:sz="4" w:space="0" w:color="auto"/>
              <w:left w:val="single" w:sz="4" w:space="0" w:color="auto"/>
              <w:bottom w:val="single" w:sz="4" w:space="0" w:color="auto"/>
              <w:right w:val="single" w:sz="4" w:space="0" w:color="auto"/>
            </w:tcBorders>
            <w:hideMark/>
          </w:tcPr>
          <w:p w14:paraId="6384442D" w14:textId="77777777" w:rsidR="004E191A" w:rsidRDefault="004E191A">
            <w:pPr>
              <w:jc w:val="center"/>
              <w:rPr>
                <w:rFonts w:ascii="GHEA Grapalat" w:hAnsi="GHEA Grapalat"/>
                <w:sz w:val="18"/>
                <w:lang w:val="es-ES"/>
              </w:rPr>
            </w:pPr>
            <w:proofErr w:type="spellStart"/>
            <w:r>
              <w:rPr>
                <w:rFonts w:ascii="GHEA Grapalat" w:hAnsi="GHEA Grapalat"/>
                <w:sz w:val="18"/>
                <w:lang w:val="es-ES"/>
              </w:rPr>
              <w:t>Աշխատանքի</w:t>
            </w:r>
            <w:proofErr w:type="spellEnd"/>
          </w:p>
        </w:tc>
      </w:tr>
      <w:tr w:rsidR="004E191A" w:rsidRPr="000C4566" w14:paraId="72C57738" w14:textId="77777777" w:rsidTr="0089784C">
        <w:tc>
          <w:tcPr>
            <w:tcW w:w="1451" w:type="dxa"/>
            <w:tcBorders>
              <w:top w:val="single" w:sz="4" w:space="0" w:color="auto"/>
              <w:left w:val="single" w:sz="4" w:space="0" w:color="auto"/>
              <w:bottom w:val="single" w:sz="4" w:space="0" w:color="auto"/>
              <w:right w:val="single" w:sz="4" w:space="0" w:color="auto"/>
            </w:tcBorders>
            <w:vAlign w:val="center"/>
            <w:hideMark/>
          </w:tcPr>
          <w:p w14:paraId="60848B73" w14:textId="77777777" w:rsidR="004E191A" w:rsidRDefault="004E191A">
            <w:pPr>
              <w:jc w:val="center"/>
              <w:rPr>
                <w:rFonts w:ascii="GHEA Grapalat" w:hAnsi="GHEA Grapalat"/>
                <w:sz w:val="18"/>
                <w:lang w:val="es-ES"/>
              </w:rPr>
            </w:pPr>
            <w:proofErr w:type="spellStart"/>
            <w:r>
              <w:rPr>
                <w:rFonts w:ascii="GHEA Grapalat" w:hAnsi="GHEA Grapalat"/>
                <w:sz w:val="18"/>
              </w:rPr>
              <w:t>հրավերով</w:t>
            </w:r>
            <w:proofErr w:type="spellEnd"/>
            <w:r>
              <w:rPr>
                <w:rFonts w:ascii="GHEA Grapalat" w:hAnsi="GHEA Grapalat"/>
                <w:sz w:val="18"/>
              </w:rPr>
              <w:t xml:space="preserve"> </w:t>
            </w:r>
            <w:proofErr w:type="spellStart"/>
            <w:r>
              <w:rPr>
                <w:rFonts w:ascii="GHEA Grapalat" w:hAnsi="GHEA Grapalat"/>
                <w:sz w:val="18"/>
              </w:rPr>
              <w:t>նախատեսված</w:t>
            </w:r>
            <w:proofErr w:type="spellEnd"/>
            <w:r>
              <w:rPr>
                <w:rFonts w:ascii="GHEA Grapalat" w:hAnsi="GHEA Grapalat"/>
                <w:sz w:val="18"/>
              </w:rPr>
              <w:t xml:space="preserve"> </w:t>
            </w:r>
            <w:proofErr w:type="spellStart"/>
            <w:r>
              <w:rPr>
                <w:rFonts w:ascii="GHEA Grapalat" w:hAnsi="GHEA Grapalat"/>
                <w:sz w:val="18"/>
              </w:rPr>
              <w:t>չափաբաժնի</w:t>
            </w:r>
            <w:proofErr w:type="spellEnd"/>
            <w:r>
              <w:rPr>
                <w:rFonts w:ascii="GHEA Grapalat" w:hAnsi="GHEA Grapalat"/>
                <w:sz w:val="18"/>
              </w:rPr>
              <w:t xml:space="preserve"> </w:t>
            </w:r>
            <w:proofErr w:type="spellStart"/>
            <w:r>
              <w:rPr>
                <w:rFonts w:ascii="GHEA Grapalat" w:hAnsi="GHEA Grapalat"/>
                <w:sz w:val="18"/>
              </w:rPr>
              <w:t>համարը</w:t>
            </w:r>
            <w:proofErr w:type="spellEnd"/>
          </w:p>
        </w:tc>
        <w:tc>
          <w:tcPr>
            <w:tcW w:w="1530" w:type="dxa"/>
            <w:tcBorders>
              <w:top w:val="single" w:sz="4" w:space="0" w:color="auto"/>
              <w:left w:val="single" w:sz="4" w:space="0" w:color="auto"/>
              <w:bottom w:val="single" w:sz="4" w:space="0" w:color="auto"/>
              <w:right w:val="single" w:sz="4" w:space="0" w:color="auto"/>
            </w:tcBorders>
            <w:vAlign w:val="center"/>
            <w:hideMark/>
          </w:tcPr>
          <w:p w14:paraId="57E6ADF1" w14:textId="77777777" w:rsidR="004E191A" w:rsidRDefault="004E191A">
            <w:pPr>
              <w:jc w:val="center"/>
              <w:rPr>
                <w:rFonts w:ascii="GHEA Grapalat" w:hAnsi="GHEA Grapalat"/>
                <w:sz w:val="18"/>
                <w:lang w:val="es-ES"/>
              </w:rPr>
            </w:pPr>
            <w:proofErr w:type="spellStart"/>
            <w:r>
              <w:rPr>
                <w:rFonts w:ascii="GHEA Grapalat" w:hAnsi="GHEA Grapalat"/>
                <w:sz w:val="18"/>
              </w:rPr>
              <w:t>գնումների</w:t>
            </w:r>
            <w:proofErr w:type="spellEnd"/>
            <w:r>
              <w:rPr>
                <w:rFonts w:ascii="GHEA Grapalat" w:hAnsi="GHEA Grapalat"/>
                <w:sz w:val="18"/>
                <w:lang w:val="es-ES"/>
              </w:rPr>
              <w:t xml:space="preserve"> </w:t>
            </w:r>
            <w:proofErr w:type="spellStart"/>
            <w:r>
              <w:rPr>
                <w:rFonts w:ascii="GHEA Grapalat" w:hAnsi="GHEA Grapalat"/>
                <w:sz w:val="18"/>
              </w:rPr>
              <w:t>պլանով</w:t>
            </w:r>
            <w:proofErr w:type="spellEnd"/>
            <w:r>
              <w:rPr>
                <w:rFonts w:ascii="GHEA Grapalat" w:hAnsi="GHEA Grapalat"/>
                <w:sz w:val="18"/>
                <w:lang w:val="es-ES"/>
              </w:rPr>
              <w:t xml:space="preserve"> </w:t>
            </w:r>
            <w:proofErr w:type="spellStart"/>
            <w:r>
              <w:rPr>
                <w:rFonts w:ascii="GHEA Grapalat" w:hAnsi="GHEA Grapalat"/>
                <w:sz w:val="18"/>
              </w:rPr>
              <w:t>նախատեսված</w:t>
            </w:r>
            <w:proofErr w:type="spellEnd"/>
            <w:r>
              <w:rPr>
                <w:rFonts w:ascii="GHEA Grapalat" w:hAnsi="GHEA Grapalat"/>
                <w:sz w:val="18"/>
                <w:lang w:val="es-ES"/>
              </w:rPr>
              <w:t xml:space="preserve"> </w:t>
            </w:r>
            <w:proofErr w:type="spellStart"/>
            <w:r>
              <w:rPr>
                <w:rFonts w:ascii="GHEA Grapalat" w:hAnsi="GHEA Grapalat"/>
                <w:sz w:val="18"/>
              </w:rPr>
              <w:t>միջանցիկ</w:t>
            </w:r>
            <w:proofErr w:type="spellEnd"/>
            <w:r>
              <w:rPr>
                <w:rFonts w:ascii="GHEA Grapalat" w:hAnsi="GHEA Grapalat"/>
                <w:sz w:val="18"/>
                <w:lang w:val="es-ES"/>
              </w:rPr>
              <w:t xml:space="preserve"> </w:t>
            </w:r>
            <w:proofErr w:type="spellStart"/>
            <w:r>
              <w:rPr>
                <w:rFonts w:ascii="GHEA Grapalat" w:hAnsi="GHEA Grapalat"/>
                <w:sz w:val="18"/>
              </w:rPr>
              <w:t>ծածկագիրը</w:t>
            </w:r>
            <w:proofErr w:type="spellEnd"/>
            <w:r>
              <w:rPr>
                <w:rFonts w:ascii="GHEA Grapalat" w:hAnsi="GHEA Grapalat"/>
                <w:sz w:val="18"/>
                <w:lang w:val="es-ES"/>
              </w:rPr>
              <w:t xml:space="preserve">` </w:t>
            </w:r>
            <w:proofErr w:type="spellStart"/>
            <w:r>
              <w:rPr>
                <w:rFonts w:ascii="GHEA Grapalat" w:hAnsi="GHEA Grapalat"/>
                <w:sz w:val="18"/>
              </w:rPr>
              <w:t>ըստ</w:t>
            </w:r>
            <w:proofErr w:type="spellEnd"/>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proofErr w:type="spellStart"/>
            <w:r>
              <w:rPr>
                <w:rFonts w:ascii="GHEA Grapalat" w:hAnsi="GHEA Grapalat"/>
                <w:sz w:val="18"/>
              </w:rPr>
              <w:t>դասակարգման</w:t>
            </w:r>
            <w:proofErr w:type="spellEnd"/>
            <w:r>
              <w:rPr>
                <w:rFonts w:ascii="GHEA Grapalat" w:hAnsi="GHEA Grapalat"/>
                <w:sz w:val="18"/>
                <w:lang w:val="es-ES"/>
              </w:rPr>
              <w:t xml:space="preserve"> (CPV)</w:t>
            </w:r>
          </w:p>
        </w:tc>
        <w:tc>
          <w:tcPr>
            <w:tcW w:w="1590" w:type="dxa"/>
            <w:tcBorders>
              <w:top w:val="single" w:sz="4" w:space="0" w:color="auto"/>
              <w:left w:val="single" w:sz="4" w:space="0" w:color="auto"/>
              <w:bottom w:val="single" w:sz="4" w:space="0" w:color="auto"/>
              <w:right w:val="single" w:sz="4" w:space="0" w:color="auto"/>
            </w:tcBorders>
            <w:vAlign w:val="center"/>
            <w:hideMark/>
          </w:tcPr>
          <w:p w14:paraId="47ABD75C" w14:textId="77777777" w:rsidR="004E191A" w:rsidRDefault="004E191A">
            <w:pPr>
              <w:jc w:val="center"/>
              <w:rPr>
                <w:rFonts w:ascii="GHEA Grapalat" w:hAnsi="GHEA Grapalat"/>
                <w:sz w:val="18"/>
                <w:lang w:val="es-ES"/>
              </w:rPr>
            </w:pPr>
            <w:proofErr w:type="spellStart"/>
            <w:r>
              <w:rPr>
                <w:rFonts w:ascii="GHEA Grapalat" w:hAnsi="GHEA Grapalat"/>
                <w:sz w:val="18"/>
              </w:rPr>
              <w:t>անվանումը</w:t>
            </w:r>
            <w:proofErr w:type="spellEnd"/>
          </w:p>
        </w:tc>
        <w:tc>
          <w:tcPr>
            <w:tcW w:w="6296" w:type="dxa"/>
            <w:gridSpan w:val="13"/>
            <w:tcBorders>
              <w:top w:val="single" w:sz="4" w:space="0" w:color="auto"/>
              <w:left w:val="single" w:sz="4" w:space="0" w:color="auto"/>
              <w:bottom w:val="single" w:sz="4" w:space="0" w:color="auto"/>
              <w:right w:val="single" w:sz="4" w:space="0" w:color="auto"/>
            </w:tcBorders>
            <w:vAlign w:val="center"/>
            <w:hideMark/>
          </w:tcPr>
          <w:p w14:paraId="2671B1F9" w14:textId="0807F810" w:rsidR="004E191A" w:rsidRDefault="004E191A">
            <w:pPr>
              <w:jc w:val="both"/>
              <w:rPr>
                <w:rFonts w:ascii="GHEA Grapalat" w:hAnsi="GHEA Grapalat"/>
                <w:sz w:val="18"/>
                <w:lang w:val="es-ES"/>
              </w:rPr>
            </w:pPr>
            <w:proofErr w:type="spellStart"/>
            <w:r>
              <w:rPr>
                <w:rFonts w:ascii="GHEA Grapalat" w:hAnsi="GHEA Grapalat"/>
                <w:sz w:val="18"/>
                <w:lang w:val="es-ES"/>
              </w:rPr>
              <w:t>դիմաց</w:t>
            </w:r>
            <w:proofErr w:type="spellEnd"/>
            <w:r>
              <w:rPr>
                <w:rFonts w:ascii="GHEA Grapalat" w:hAnsi="GHEA Grapalat"/>
                <w:sz w:val="18"/>
                <w:lang w:val="es-ES"/>
              </w:rPr>
              <w:t xml:space="preserve"> </w:t>
            </w:r>
            <w:proofErr w:type="spellStart"/>
            <w:r>
              <w:rPr>
                <w:rFonts w:ascii="GHEA Grapalat" w:hAnsi="GHEA Grapalat"/>
                <w:sz w:val="18"/>
                <w:lang w:val="es-ES"/>
              </w:rPr>
              <w:t>վճարումները</w:t>
            </w:r>
            <w:proofErr w:type="spellEnd"/>
            <w:r>
              <w:rPr>
                <w:rFonts w:ascii="GHEA Grapalat" w:hAnsi="GHEA Grapalat"/>
                <w:sz w:val="18"/>
                <w:lang w:val="es-ES"/>
              </w:rPr>
              <w:t xml:space="preserve"> </w:t>
            </w:r>
            <w:proofErr w:type="spellStart"/>
            <w:r>
              <w:rPr>
                <w:rFonts w:ascii="GHEA Grapalat" w:hAnsi="GHEA Grapalat"/>
                <w:sz w:val="18"/>
                <w:lang w:val="es-ES"/>
              </w:rPr>
              <w:t>նախատեսվում</w:t>
            </w:r>
            <w:proofErr w:type="spellEnd"/>
            <w:r>
              <w:rPr>
                <w:rFonts w:ascii="GHEA Grapalat" w:hAnsi="GHEA Grapalat"/>
                <w:sz w:val="18"/>
                <w:lang w:val="es-ES"/>
              </w:rPr>
              <w:t xml:space="preserve"> է </w:t>
            </w:r>
            <w:proofErr w:type="spellStart"/>
            <w:r>
              <w:rPr>
                <w:rFonts w:ascii="GHEA Grapalat" w:hAnsi="GHEA Grapalat"/>
                <w:sz w:val="18"/>
                <w:lang w:val="es-ES"/>
              </w:rPr>
              <w:t>իրականացնել</w:t>
            </w:r>
            <w:proofErr w:type="spellEnd"/>
            <w:r>
              <w:rPr>
                <w:rFonts w:ascii="GHEA Grapalat" w:hAnsi="GHEA Grapalat"/>
                <w:sz w:val="18"/>
                <w:lang w:val="es-ES"/>
              </w:rPr>
              <w:t xml:space="preserve"> 20</w:t>
            </w:r>
            <w:r w:rsidR="00CF7F15">
              <w:rPr>
                <w:rFonts w:ascii="GHEA Grapalat" w:hAnsi="GHEA Grapalat"/>
                <w:sz w:val="18"/>
                <w:lang w:val="hy-AM"/>
              </w:rPr>
              <w:t xml:space="preserve">24 </w:t>
            </w:r>
            <w:r>
              <w:rPr>
                <w:rFonts w:ascii="GHEA Grapalat" w:hAnsi="GHEA Grapalat"/>
                <w:sz w:val="18"/>
                <w:lang w:val="es-ES"/>
              </w:rPr>
              <w:t>թ-</w:t>
            </w:r>
            <w:proofErr w:type="spellStart"/>
            <w:r>
              <w:rPr>
                <w:rFonts w:ascii="GHEA Grapalat" w:hAnsi="GHEA Grapalat"/>
                <w:sz w:val="18"/>
                <w:lang w:val="es-ES"/>
              </w:rPr>
              <w:t>ին</w:t>
            </w:r>
            <w:proofErr w:type="spellEnd"/>
            <w:r>
              <w:rPr>
                <w:rFonts w:ascii="GHEA Grapalat" w:hAnsi="GHEA Grapalat"/>
                <w:sz w:val="18"/>
                <w:lang w:val="es-ES"/>
              </w:rPr>
              <w:t xml:space="preserve">` </w:t>
            </w:r>
            <w:proofErr w:type="spellStart"/>
            <w:r>
              <w:rPr>
                <w:rFonts w:ascii="GHEA Grapalat" w:hAnsi="GHEA Grapalat"/>
                <w:sz w:val="18"/>
                <w:lang w:val="es-ES"/>
              </w:rPr>
              <w:t>ըստ</w:t>
            </w:r>
            <w:proofErr w:type="spellEnd"/>
            <w:r>
              <w:rPr>
                <w:rFonts w:ascii="GHEA Grapalat" w:hAnsi="GHEA Grapalat"/>
                <w:sz w:val="18"/>
                <w:lang w:val="es-ES"/>
              </w:rPr>
              <w:t xml:space="preserve"> </w:t>
            </w:r>
            <w:proofErr w:type="spellStart"/>
            <w:r>
              <w:rPr>
                <w:rFonts w:ascii="GHEA Grapalat" w:hAnsi="GHEA Grapalat"/>
                <w:sz w:val="18"/>
                <w:lang w:val="es-ES"/>
              </w:rPr>
              <w:t>ամիսների</w:t>
            </w:r>
            <w:proofErr w:type="spellEnd"/>
            <w:r>
              <w:rPr>
                <w:rFonts w:ascii="GHEA Grapalat" w:hAnsi="GHEA Grapalat"/>
                <w:sz w:val="18"/>
                <w:lang w:val="es-ES"/>
              </w:rPr>
              <w:t xml:space="preserve">, </w:t>
            </w:r>
            <w:proofErr w:type="spellStart"/>
            <w:r>
              <w:rPr>
                <w:rFonts w:ascii="GHEA Grapalat" w:hAnsi="GHEA Grapalat"/>
                <w:sz w:val="18"/>
                <w:lang w:val="es-ES"/>
              </w:rPr>
              <w:t>այդ</w:t>
            </w:r>
            <w:proofErr w:type="spellEnd"/>
            <w:r>
              <w:rPr>
                <w:rFonts w:ascii="GHEA Grapalat" w:hAnsi="GHEA Grapalat"/>
                <w:sz w:val="18"/>
                <w:lang w:val="es-ES"/>
              </w:rPr>
              <w:t xml:space="preserve"> </w:t>
            </w:r>
            <w:proofErr w:type="spellStart"/>
            <w:r>
              <w:rPr>
                <w:rFonts w:ascii="GHEA Grapalat" w:hAnsi="GHEA Grapalat"/>
                <w:sz w:val="18"/>
                <w:lang w:val="es-ES"/>
              </w:rPr>
              <w:t>թվում</w:t>
            </w:r>
            <w:proofErr w:type="spellEnd"/>
            <w:r>
              <w:rPr>
                <w:rFonts w:ascii="GHEA Grapalat" w:hAnsi="GHEA Grapalat"/>
                <w:sz w:val="18"/>
                <w:lang w:val="es-ES"/>
              </w:rPr>
              <w:t>**</w:t>
            </w:r>
          </w:p>
        </w:tc>
      </w:tr>
      <w:tr w:rsidR="004E191A" w14:paraId="5249E61B" w14:textId="77777777" w:rsidTr="0089784C">
        <w:trPr>
          <w:cantSplit/>
          <w:trHeight w:val="1538"/>
        </w:trPr>
        <w:tc>
          <w:tcPr>
            <w:tcW w:w="1451" w:type="dxa"/>
            <w:tcBorders>
              <w:top w:val="single" w:sz="4" w:space="0" w:color="auto"/>
              <w:left w:val="single" w:sz="4" w:space="0" w:color="auto"/>
              <w:bottom w:val="single" w:sz="4" w:space="0" w:color="auto"/>
              <w:right w:val="single" w:sz="4" w:space="0" w:color="auto"/>
            </w:tcBorders>
          </w:tcPr>
          <w:p w14:paraId="1C7B906A" w14:textId="77777777" w:rsidR="004E191A" w:rsidRDefault="004E191A">
            <w:pPr>
              <w:jc w:val="center"/>
              <w:rPr>
                <w:rFonts w:ascii="GHEA Grapalat" w:hAnsi="GHEA Grapalat"/>
                <w:sz w:val="20"/>
                <w:lang w:val="es-ES"/>
              </w:rPr>
            </w:pPr>
          </w:p>
        </w:tc>
        <w:tc>
          <w:tcPr>
            <w:tcW w:w="1530" w:type="dxa"/>
            <w:tcBorders>
              <w:top w:val="single" w:sz="4" w:space="0" w:color="auto"/>
              <w:left w:val="single" w:sz="4" w:space="0" w:color="auto"/>
              <w:bottom w:val="single" w:sz="4" w:space="0" w:color="auto"/>
              <w:right w:val="single" w:sz="4" w:space="0" w:color="auto"/>
            </w:tcBorders>
          </w:tcPr>
          <w:p w14:paraId="4B5FE9BB" w14:textId="77777777" w:rsidR="004E191A" w:rsidRDefault="004E191A">
            <w:pPr>
              <w:jc w:val="center"/>
              <w:rPr>
                <w:rFonts w:ascii="GHEA Grapalat" w:hAnsi="GHEA Grapalat"/>
                <w:sz w:val="20"/>
                <w:lang w:val="es-ES"/>
              </w:rPr>
            </w:pPr>
          </w:p>
        </w:tc>
        <w:tc>
          <w:tcPr>
            <w:tcW w:w="1590" w:type="dxa"/>
            <w:tcBorders>
              <w:top w:val="single" w:sz="4" w:space="0" w:color="auto"/>
              <w:left w:val="single" w:sz="4" w:space="0" w:color="auto"/>
              <w:bottom w:val="single" w:sz="4" w:space="0" w:color="auto"/>
              <w:right w:val="single" w:sz="4" w:space="0" w:color="auto"/>
            </w:tcBorders>
          </w:tcPr>
          <w:p w14:paraId="39967FC1" w14:textId="77777777" w:rsidR="004E191A" w:rsidRDefault="004E191A">
            <w:pPr>
              <w:jc w:val="center"/>
              <w:rPr>
                <w:rFonts w:ascii="GHEA Grapalat" w:hAnsi="GHEA Grapalat"/>
                <w:sz w:val="20"/>
                <w:lang w:val="es-ES"/>
              </w:rPr>
            </w:pP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5DAFDA44"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3E5543A9" w14:textId="77777777" w:rsidR="004E191A" w:rsidRDefault="004E191A">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681185E1"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034A00A1" w14:textId="77777777" w:rsidR="004E191A" w:rsidRDefault="004E191A">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4906C594"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23D6953D"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7A2800CD"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6BB3A8CA"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665F3202"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6D0E74D4"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5EA4DDC1" w14:textId="77777777" w:rsidR="004E191A" w:rsidRDefault="004E191A">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75DC0EF3" w14:textId="77777777" w:rsidR="004E191A" w:rsidRDefault="004E191A">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656" w:type="dxa"/>
            <w:tcBorders>
              <w:top w:val="single" w:sz="4" w:space="0" w:color="auto"/>
              <w:left w:val="single" w:sz="4" w:space="0" w:color="auto"/>
              <w:bottom w:val="single" w:sz="4" w:space="0" w:color="auto"/>
              <w:right w:val="single" w:sz="4" w:space="0" w:color="auto"/>
            </w:tcBorders>
            <w:textDirection w:val="btLr"/>
            <w:vAlign w:val="center"/>
          </w:tcPr>
          <w:p w14:paraId="16367851" w14:textId="77777777" w:rsidR="004E191A" w:rsidRDefault="004E191A" w:rsidP="0089784C">
            <w:pPr>
              <w:ind w:left="113" w:right="-1"/>
              <w:jc w:val="center"/>
              <w:rPr>
                <w:rFonts w:ascii="GHEA Grapalat" w:hAnsi="GHEA Grapalat"/>
                <w:sz w:val="18"/>
                <w:szCs w:val="22"/>
                <w:lang w:val="pt-BR"/>
              </w:rPr>
            </w:pPr>
            <w:r>
              <w:rPr>
                <w:rFonts w:ascii="GHEA Grapalat" w:hAnsi="GHEA Grapalat" w:cs="Sylfaen"/>
                <w:sz w:val="18"/>
                <w:szCs w:val="22"/>
                <w:lang w:val="pt-BR"/>
              </w:rPr>
              <w:t>Ընդամենը</w:t>
            </w:r>
          </w:p>
          <w:p w14:paraId="42B26E9A" w14:textId="77777777" w:rsidR="004E191A" w:rsidRDefault="004E191A" w:rsidP="0089784C">
            <w:pPr>
              <w:ind w:left="113" w:right="113"/>
              <w:jc w:val="center"/>
              <w:rPr>
                <w:rFonts w:ascii="GHEA Grapalat" w:hAnsi="GHEA Grapalat"/>
                <w:sz w:val="18"/>
                <w:lang w:val="es-ES"/>
              </w:rPr>
            </w:pPr>
          </w:p>
        </w:tc>
      </w:tr>
      <w:tr w:rsidR="004E191A" w14:paraId="2E0D8D64" w14:textId="77777777" w:rsidTr="0089784C">
        <w:trPr>
          <w:cantSplit/>
          <w:trHeight w:val="1538"/>
        </w:trPr>
        <w:tc>
          <w:tcPr>
            <w:tcW w:w="1451" w:type="dxa"/>
            <w:tcBorders>
              <w:top w:val="single" w:sz="4" w:space="0" w:color="auto"/>
              <w:left w:val="single" w:sz="4" w:space="0" w:color="auto"/>
              <w:bottom w:val="single" w:sz="4" w:space="0" w:color="auto"/>
              <w:right w:val="single" w:sz="4" w:space="0" w:color="auto"/>
            </w:tcBorders>
          </w:tcPr>
          <w:p w14:paraId="58F5287A" w14:textId="77777777" w:rsidR="0089784C" w:rsidRDefault="0089784C">
            <w:pPr>
              <w:jc w:val="center"/>
              <w:rPr>
                <w:rFonts w:ascii="GHEA Grapalat" w:hAnsi="GHEA Grapalat"/>
                <w:sz w:val="20"/>
                <w:lang w:val="hy-AM"/>
              </w:rPr>
            </w:pPr>
          </w:p>
          <w:p w14:paraId="47412CBA" w14:textId="77777777" w:rsidR="0089784C" w:rsidRDefault="0089784C">
            <w:pPr>
              <w:jc w:val="center"/>
              <w:rPr>
                <w:rFonts w:ascii="GHEA Grapalat" w:hAnsi="GHEA Grapalat"/>
                <w:sz w:val="20"/>
                <w:lang w:val="hy-AM"/>
              </w:rPr>
            </w:pPr>
          </w:p>
          <w:p w14:paraId="658FCB23" w14:textId="77777777" w:rsidR="0089784C" w:rsidRDefault="0089784C">
            <w:pPr>
              <w:jc w:val="center"/>
              <w:rPr>
                <w:rFonts w:ascii="GHEA Grapalat" w:hAnsi="GHEA Grapalat"/>
                <w:sz w:val="20"/>
                <w:lang w:val="hy-AM"/>
              </w:rPr>
            </w:pPr>
          </w:p>
          <w:p w14:paraId="7EFE323E" w14:textId="77777777" w:rsidR="0089784C" w:rsidRDefault="0089784C">
            <w:pPr>
              <w:jc w:val="center"/>
              <w:rPr>
                <w:rFonts w:ascii="GHEA Grapalat" w:hAnsi="GHEA Grapalat"/>
                <w:sz w:val="20"/>
                <w:lang w:val="hy-AM"/>
              </w:rPr>
            </w:pPr>
          </w:p>
          <w:p w14:paraId="780D83AE" w14:textId="5870EB42" w:rsidR="004E191A" w:rsidRPr="0089784C" w:rsidRDefault="0089784C">
            <w:pPr>
              <w:jc w:val="center"/>
              <w:rPr>
                <w:rFonts w:ascii="GHEA Grapalat" w:hAnsi="GHEA Grapalat"/>
                <w:sz w:val="20"/>
                <w:lang w:val="hy-AM"/>
              </w:rPr>
            </w:pPr>
            <w:r>
              <w:rPr>
                <w:rFonts w:ascii="GHEA Grapalat" w:hAnsi="GHEA Grapalat"/>
                <w:sz w:val="20"/>
                <w:lang w:val="hy-AM"/>
              </w:rPr>
              <w:t>1</w:t>
            </w:r>
          </w:p>
        </w:tc>
        <w:tc>
          <w:tcPr>
            <w:tcW w:w="1530" w:type="dxa"/>
            <w:tcBorders>
              <w:top w:val="single" w:sz="4" w:space="0" w:color="auto"/>
              <w:left w:val="single" w:sz="4" w:space="0" w:color="auto"/>
              <w:bottom w:val="single" w:sz="4" w:space="0" w:color="auto"/>
              <w:right w:val="single" w:sz="4" w:space="0" w:color="auto"/>
            </w:tcBorders>
          </w:tcPr>
          <w:p w14:paraId="6E38C6B3" w14:textId="77777777" w:rsidR="0089784C" w:rsidRPr="003B1873" w:rsidRDefault="0089784C">
            <w:pPr>
              <w:jc w:val="center"/>
              <w:rPr>
                <w:rFonts w:ascii="GHEA Grapalat" w:hAnsi="GHEA Grapalat" w:cs="Sylfaen"/>
                <w:color w:val="333333"/>
                <w:sz w:val="16"/>
                <w:szCs w:val="16"/>
                <w:shd w:val="clear" w:color="auto" w:fill="FFFFFF"/>
              </w:rPr>
            </w:pPr>
          </w:p>
          <w:p w14:paraId="0DB567CF" w14:textId="77777777" w:rsidR="0089784C" w:rsidRPr="003B1873" w:rsidRDefault="0089784C">
            <w:pPr>
              <w:jc w:val="center"/>
              <w:rPr>
                <w:rFonts w:ascii="GHEA Grapalat" w:hAnsi="GHEA Grapalat" w:cs="Sylfaen"/>
                <w:color w:val="333333"/>
                <w:sz w:val="16"/>
                <w:szCs w:val="16"/>
                <w:shd w:val="clear" w:color="auto" w:fill="FFFFFF"/>
              </w:rPr>
            </w:pPr>
          </w:p>
          <w:p w14:paraId="01640EEE" w14:textId="77777777" w:rsidR="0089784C" w:rsidRPr="003B1873" w:rsidRDefault="0089784C">
            <w:pPr>
              <w:jc w:val="center"/>
              <w:rPr>
                <w:rFonts w:ascii="GHEA Grapalat" w:hAnsi="GHEA Grapalat" w:cs="Sylfaen"/>
                <w:color w:val="333333"/>
                <w:sz w:val="16"/>
                <w:szCs w:val="16"/>
                <w:shd w:val="clear" w:color="auto" w:fill="FFFFFF"/>
              </w:rPr>
            </w:pPr>
          </w:p>
          <w:p w14:paraId="0EA41053" w14:textId="77777777" w:rsidR="0089784C" w:rsidRPr="003B1873" w:rsidRDefault="0089784C">
            <w:pPr>
              <w:jc w:val="center"/>
              <w:rPr>
                <w:rFonts w:ascii="GHEA Grapalat" w:hAnsi="GHEA Grapalat" w:cs="Sylfaen"/>
                <w:color w:val="333333"/>
                <w:sz w:val="16"/>
                <w:szCs w:val="16"/>
                <w:shd w:val="clear" w:color="auto" w:fill="FFFFFF"/>
              </w:rPr>
            </w:pPr>
          </w:p>
          <w:p w14:paraId="3E8EE859" w14:textId="77777777" w:rsidR="0089784C" w:rsidRPr="003B1873" w:rsidRDefault="0089784C">
            <w:pPr>
              <w:jc w:val="center"/>
              <w:rPr>
                <w:rFonts w:ascii="GHEA Grapalat" w:hAnsi="GHEA Grapalat" w:cs="Sylfaen"/>
                <w:color w:val="333333"/>
                <w:sz w:val="16"/>
                <w:szCs w:val="16"/>
                <w:shd w:val="clear" w:color="auto" w:fill="FFFFFF"/>
              </w:rPr>
            </w:pPr>
          </w:p>
          <w:p w14:paraId="39819D4D" w14:textId="6AAC9A76" w:rsidR="004E191A" w:rsidRPr="003B1873" w:rsidRDefault="003B1873">
            <w:pPr>
              <w:jc w:val="center"/>
              <w:rPr>
                <w:rFonts w:ascii="GHEA Grapalat" w:hAnsi="GHEA Grapalat" w:cs="Sylfaen"/>
                <w:color w:val="333333"/>
                <w:sz w:val="16"/>
                <w:szCs w:val="16"/>
                <w:shd w:val="clear" w:color="auto" w:fill="FFFFFF"/>
              </w:rPr>
            </w:pPr>
            <w:r w:rsidRPr="003B1873">
              <w:rPr>
                <w:rFonts w:ascii="GHEA Grapalat" w:hAnsi="GHEA Grapalat" w:cs="Sylfaen"/>
                <w:color w:val="333333"/>
                <w:sz w:val="16"/>
                <w:szCs w:val="16"/>
                <w:shd w:val="clear" w:color="auto" w:fill="FFFFFF"/>
              </w:rPr>
              <w:t>45611300/29</w:t>
            </w:r>
          </w:p>
        </w:tc>
        <w:tc>
          <w:tcPr>
            <w:tcW w:w="1590" w:type="dxa"/>
            <w:tcBorders>
              <w:top w:val="single" w:sz="4" w:space="0" w:color="auto"/>
              <w:left w:val="single" w:sz="4" w:space="0" w:color="auto"/>
              <w:bottom w:val="single" w:sz="4" w:space="0" w:color="auto"/>
              <w:right w:val="single" w:sz="4" w:space="0" w:color="auto"/>
            </w:tcBorders>
          </w:tcPr>
          <w:p w14:paraId="3C7C6CD0" w14:textId="44D95218" w:rsidR="004E191A" w:rsidRDefault="003B1873">
            <w:pPr>
              <w:jc w:val="center"/>
              <w:rPr>
                <w:rFonts w:ascii="GHEA Grapalat" w:hAnsi="GHEA Grapalat"/>
                <w:sz w:val="20"/>
                <w:lang w:val="es-ES"/>
              </w:rPr>
            </w:pPr>
            <w:proofErr w:type="spellStart"/>
            <w:r w:rsidRPr="003B1873">
              <w:rPr>
                <w:rFonts w:ascii="GHEA Grapalat" w:hAnsi="GHEA Grapalat" w:cs="Sylfaen"/>
                <w:color w:val="333333"/>
                <w:sz w:val="16"/>
                <w:szCs w:val="16"/>
                <w:shd w:val="clear" w:color="auto" w:fill="FFFFFF"/>
              </w:rPr>
              <w:t>Երևան</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քաղաքի</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Նոր</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Նորք</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վարչական</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շրջանի</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Ջրվեժ</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Բանավան</w:t>
            </w:r>
            <w:proofErr w:type="spellEnd"/>
            <w:r w:rsidRPr="003B1873">
              <w:rPr>
                <w:rFonts w:ascii="GHEA Grapalat" w:hAnsi="GHEA Grapalat" w:cs="Sylfaen"/>
                <w:color w:val="333333"/>
                <w:sz w:val="16"/>
                <w:szCs w:val="16"/>
                <w:shd w:val="clear" w:color="auto" w:fill="FFFFFF"/>
                <w:lang w:val="es-ES"/>
              </w:rPr>
              <w:t xml:space="preserve"> 5 </w:t>
            </w:r>
            <w:proofErr w:type="spellStart"/>
            <w:r w:rsidRPr="003B1873">
              <w:rPr>
                <w:rFonts w:ascii="GHEA Grapalat" w:hAnsi="GHEA Grapalat" w:cs="Sylfaen"/>
                <w:color w:val="333333"/>
                <w:sz w:val="16"/>
                <w:szCs w:val="16"/>
                <w:shd w:val="clear" w:color="auto" w:fill="FFFFFF"/>
              </w:rPr>
              <w:t>շենքի</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հարակից</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տարածքի</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բարեկարգման</w:t>
            </w:r>
            <w:proofErr w:type="spellEnd"/>
            <w:r w:rsidRPr="003B1873">
              <w:rPr>
                <w:rFonts w:ascii="GHEA Grapalat" w:hAnsi="GHEA Grapalat" w:cs="Sylfaen"/>
                <w:color w:val="333333"/>
                <w:sz w:val="16"/>
                <w:szCs w:val="16"/>
                <w:shd w:val="clear" w:color="auto" w:fill="FFFFFF"/>
                <w:lang w:val="es-ES"/>
              </w:rPr>
              <w:t xml:space="preserve"> </w:t>
            </w:r>
            <w:proofErr w:type="spellStart"/>
            <w:r w:rsidRPr="003B1873">
              <w:rPr>
                <w:rFonts w:ascii="GHEA Grapalat" w:hAnsi="GHEA Grapalat" w:cs="Sylfaen"/>
                <w:color w:val="333333"/>
                <w:sz w:val="16"/>
                <w:szCs w:val="16"/>
                <w:shd w:val="clear" w:color="auto" w:fill="FFFFFF"/>
              </w:rPr>
              <w:t>աշխատանքներ</w:t>
            </w:r>
            <w:proofErr w:type="spellEnd"/>
          </w:p>
        </w:tc>
        <w:tc>
          <w:tcPr>
            <w:tcW w:w="470" w:type="dxa"/>
            <w:tcBorders>
              <w:top w:val="single" w:sz="4" w:space="0" w:color="auto"/>
              <w:left w:val="single" w:sz="4" w:space="0" w:color="auto"/>
              <w:bottom w:val="single" w:sz="4" w:space="0" w:color="auto"/>
              <w:right w:val="single" w:sz="4" w:space="0" w:color="auto"/>
            </w:tcBorders>
          </w:tcPr>
          <w:p w14:paraId="0C67393D" w14:textId="77777777" w:rsidR="004E191A" w:rsidRDefault="004E191A">
            <w:pPr>
              <w:jc w:val="center"/>
              <w:rPr>
                <w:rFonts w:ascii="GHEA Grapalat" w:hAnsi="GHEA Grapalat"/>
                <w:sz w:val="20"/>
                <w:lang w:val="pt-BR"/>
              </w:rPr>
            </w:pPr>
          </w:p>
          <w:p w14:paraId="6F0B8C2F" w14:textId="77777777" w:rsidR="004E191A" w:rsidRDefault="004E191A">
            <w:pPr>
              <w:jc w:val="center"/>
              <w:rPr>
                <w:rFonts w:ascii="GHEA Grapalat" w:hAnsi="GHEA Grapalat"/>
                <w:sz w:val="20"/>
                <w:lang w:val="pt-BR"/>
              </w:rPr>
            </w:pPr>
          </w:p>
          <w:p w14:paraId="290DDBAA" w14:textId="77777777" w:rsidR="004E191A" w:rsidRDefault="004E191A">
            <w:pPr>
              <w:jc w:val="center"/>
              <w:rPr>
                <w:rFonts w:ascii="GHEA Grapalat" w:hAnsi="GHEA Grapalat"/>
                <w:lang w:val="pt-BR"/>
              </w:rPr>
            </w:pPr>
            <w:r>
              <w:rPr>
                <w:rFonts w:ascii="GHEA Grapalat" w:hAnsi="GHEA Grapalat"/>
                <w:sz w:val="20"/>
                <w:lang w:val="pt-BR"/>
              </w:rPr>
              <w:t>... %</w:t>
            </w:r>
          </w:p>
        </w:tc>
        <w:tc>
          <w:tcPr>
            <w:tcW w:w="470" w:type="dxa"/>
            <w:tcBorders>
              <w:top w:val="single" w:sz="4" w:space="0" w:color="auto"/>
              <w:left w:val="single" w:sz="4" w:space="0" w:color="auto"/>
              <w:bottom w:val="single" w:sz="4" w:space="0" w:color="auto"/>
              <w:right w:val="single" w:sz="4" w:space="0" w:color="auto"/>
            </w:tcBorders>
          </w:tcPr>
          <w:p w14:paraId="13B0D483" w14:textId="77777777" w:rsidR="004E191A" w:rsidRDefault="004E191A">
            <w:pPr>
              <w:jc w:val="center"/>
              <w:rPr>
                <w:rFonts w:ascii="GHEA Grapalat" w:hAnsi="GHEA Grapalat"/>
                <w:sz w:val="20"/>
                <w:lang w:val="pt-BR"/>
              </w:rPr>
            </w:pPr>
          </w:p>
          <w:p w14:paraId="01D57192" w14:textId="77777777" w:rsidR="004E191A" w:rsidRDefault="004E191A">
            <w:pPr>
              <w:jc w:val="center"/>
              <w:rPr>
                <w:rFonts w:ascii="GHEA Grapalat" w:hAnsi="GHEA Grapalat"/>
                <w:sz w:val="20"/>
                <w:lang w:val="pt-BR"/>
              </w:rPr>
            </w:pPr>
          </w:p>
          <w:p w14:paraId="7472A88E" w14:textId="77777777" w:rsidR="004E191A" w:rsidRDefault="004E191A">
            <w:pPr>
              <w:jc w:val="center"/>
              <w:rPr>
                <w:rFonts w:ascii="GHEA Grapalat" w:hAnsi="GHEA Grapalat"/>
                <w:lang w:val="pt-BR"/>
              </w:rPr>
            </w:pPr>
            <w:r>
              <w:rPr>
                <w:rFonts w:ascii="GHEA Grapalat" w:hAnsi="GHEA Grapalat"/>
                <w:sz w:val="20"/>
                <w:lang w:val="pt-BR"/>
              </w:rPr>
              <w:t>... %</w:t>
            </w:r>
          </w:p>
        </w:tc>
        <w:tc>
          <w:tcPr>
            <w:tcW w:w="470" w:type="dxa"/>
            <w:tcBorders>
              <w:top w:val="single" w:sz="4" w:space="0" w:color="auto"/>
              <w:left w:val="single" w:sz="4" w:space="0" w:color="auto"/>
              <w:bottom w:val="single" w:sz="4" w:space="0" w:color="auto"/>
              <w:right w:val="single" w:sz="4" w:space="0" w:color="auto"/>
            </w:tcBorders>
          </w:tcPr>
          <w:p w14:paraId="6DB94A78" w14:textId="77777777" w:rsidR="004E191A" w:rsidRDefault="004E191A">
            <w:pPr>
              <w:jc w:val="center"/>
              <w:rPr>
                <w:rFonts w:ascii="GHEA Grapalat" w:hAnsi="GHEA Grapalat"/>
                <w:sz w:val="20"/>
                <w:lang w:val="pt-BR"/>
              </w:rPr>
            </w:pPr>
          </w:p>
          <w:p w14:paraId="786ACA50" w14:textId="77777777" w:rsidR="004E191A" w:rsidRDefault="004E191A">
            <w:pPr>
              <w:jc w:val="center"/>
              <w:rPr>
                <w:rFonts w:ascii="GHEA Grapalat" w:hAnsi="GHEA Grapalat"/>
                <w:sz w:val="20"/>
                <w:lang w:val="pt-BR"/>
              </w:rPr>
            </w:pPr>
          </w:p>
          <w:p w14:paraId="33E04E7B" w14:textId="77777777" w:rsidR="004E191A" w:rsidRDefault="004E191A">
            <w:pPr>
              <w:jc w:val="center"/>
              <w:rPr>
                <w:rFonts w:ascii="GHEA Grapalat" w:hAnsi="GHEA Grapalat" w:cs="Arial"/>
                <w:sz w:val="18"/>
                <w:szCs w:val="18"/>
                <w:lang w:val="pt-BR"/>
              </w:rPr>
            </w:pPr>
            <w:r>
              <w:rPr>
                <w:rFonts w:ascii="GHEA Grapalat" w:hAnsi="GHEA Grapalat"/>
                <w:sz w:val="20"/>
                <w:lang w:val="pt-BR"/>
              </w:rPr>
              <w:t>... %</w:t>
            </w:r>
          </w:p>
        </w:tc>
        <w:tc>
          <w:tcPr>
            <w:tcW w:w="470" w:type="dxa"/>
            <w:tcBorders>
              <w:top w:val="single" w:sz="4" w:space="0" w:color="auto"/>
              <w:left w:val="single" w:sz="4" w:space="0" w:color="auto"/>
              <w:bottom w:val="single" w:sz="4" w:space="0" w:color="auto"/>
              <w:right w:val="single" w:sz="4" w:space="0" w:color="auto"/>
            </w:tcBorders>
          </w:tcPr>
          <w:p w14:paraId="3F2FA26B" w14:textId="77777777" w:rsidR="004E191A" w:rsidRPr="0089784C" w:rsidRDefault="004E191A">
            <w:pPr>
              <w:jc w:val="center"/>
              <w:rPr>
                <w:rFonts w:ascii="GHEA Grapalat" w:hAnsi="GHEA Grapalat"/>
                <w:sz w:val="16"/>
                <w:szCs w:val="16"/>
                <w:lang w:val="pt-BR"/>
              </w:rPr>
            </w:pPr>
          </w:p>
          <w:p w14:paraId="2176C5A1" w14:textId="77777777" w:rsidR="004E191A" w:rsidRPr="0089784C" w:rsidRDefault="004E191A">
            <w:pPr>
              <w:jc w:val="center"/>
              <w:rPr>
                <w:rFonts w:ascii="GHEA Grapalat" w:hAnsi="GHEA Grapalat"/>
                <w:sz w:val="16"/>
                <w:szCs w:val="16"/>
                <w:lang w:val="pt-BR"/>
              </w:rPr>
            </w:pPr>
          </w:p>
          <w:p w14:paraId="64887466" w14:textId="61CE370C" w:rsidR="004E191A" w:rsidRPr="0089784C" w:rsidRDefault="0089784C">
            <w:pPr>
              <w:jc w:val="center"/>
              <w:rPr>
                <w:rFonts w:ascii="GHEA Grapalat" w:hAnsi="GHEA Grapalat" w:cs="Arial"/>
                <w:sz w:val="16"/>
                <w:szCs w:val="16"/>
                <w:lang w:val="pt-BR"/>
              </w:rPr>
            </w:pPr>
            <w:r w:rsidRPr="0089784C">
              <w:rPr>
                <w:rFonts w:ascii="GHEA Grapalat" w:hAnsi="GHEA Grapalat"/>
                <w:sz w:val="16"/>
                <w:szCs w:val="16"/>
                <w:lang w:val="hy-AM"/>
              </w:rPr>
              <w:t>40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61E64EC2" w14:textId="77777777" w:rsidR="004E191A" w:rsidRPr="0089784C" w:rsidRDefault="004E191A">
            <w:pPr>
              <w:jc w:val="center"/>
              <w:rPr>
                <w:rFonts w:ascii="GHEA Grapalat" w:hAnsi="GHEA Grapalat"/>
                <w:sz w:val="16"/>
                <w:szCs w:val="16"/>
                <w:lang w:val="pt-BR"/>
              </w:rPr>
            </w:pPr>
          </w:p>
          <w:p w14:paraId="5B686348" w14:textId="77777777" w:rsidR="004E191A" w:rsidRPr="0089784C" w:rsidRDefault="004E191A">
            <w:pPr>
              <w:jc w:val="center"/>
              <w:rPr>
                <w:rFonts w:ascii="GHEA Grapalat" w:hAnsi="GHEA Grapalat"/>
                <w:sz w:val="16"/>
                <w:szCs w:val="16"/>
                <w:lang w:val="pt-BR"/>
              </w:rPr>
            </w:pPr>
          </w:p>
          <w:p w14:paraId="4EB5B632" w14:textId="59DEAA5D"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40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2C1B6B5D" w14:textId="77777777" w:rsidR="004E191A" w:rsidRPr="0089784C" w:rsidRDefault="004E191A">
            <w:pPr>
              <w:jc w:val="center"/>
              <w:rPr>
                <w:rFonts w:ascii="GHEA Grapalat" w:hAnsi="GHEA Grapalat"/>
                <w:sz w:val="16"/>
                <w:szCs w:val="16"/>
                <w:lang w:val="pt-BR"/>
              </w:rPr>
            </w:pPr>
          </w:p>
          <w:p w14:paraId="32F2A867" w14:textId="77777777" w:rsidR="004E191A" w:rsidRPr="0089784C" w:rsidRDefault="004E191A">
            <w:pPr>
              <w:jc w:val="center"/>
              <w:rPr>
                <w:rFonts w:ascii="GHEA Grapalat" w:hAnsi="GHEA Grapalat"/>
                <w:sz w:val="16"/>
                <w:szCs w:val="16"/>
                <w:lang w:val="pt-BR"/>
              </w:rPr>
            </w:pPr>
          </w:p>
          <w:p w14:paraId="22333430" w14:textId="5B0E8BAB"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40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2165D4D4" w14:textId="77777777" w:rsidR="004E191A" w:rsidRPr="0089784C" w:rsidRDefault="004E191A">
            <w:pPr>
              <w:jc w:val="center"/>
              <w:rPr>
                <w:rFonts w:ascii="GHEA Grapalat" w:hAnsi="GHEA Grapalat"/>
                <w:sz w:val="16"/>
                <w:szCs w:val="16"/>
                <w:lang w:val="pt-BR"/>
              </w:rPr>
            </w:pPr>
          </w:p>
          <w:p w14:paraId="5AA2961E" w14:textId="77777777" w:rsidR="004E191A" w:rsidRPr="0089784C" w:rsidRDefault="004E191A">
            <w:pPr>
              <w:jc w:val="center"/>
              <w:rPr>
                <w:rFonts w:ascii="GHEA Grapalat" w:hAnsi="GHEA Grapalat"/>
                <w:sz w:val="16"/>
                <w:szCs w:val="16"/>
                <w:lang w:val="pt-BR"/>
              </w:rPr>
            </w:pPr>
          </w:p>
          <w:p w14:paraId="2A65D338" w14:textId="53FC8BB8" w:rsidR="004E191A" w:rsidRPr="0089784C" w:rsidRDefault="003B1873">
            <w:pPr>
              <w:jc w:val="center"/>
              <w:rPr>
                <w:rFonts w:ascii="GHEA Grapalat" w:hAnsi="GHEA Grapalat" w:cs="Arial"/>
                <w:sz w:val="16"/>
                <w:szCs w:val="16"/>
                <w:lang w:val="pt-BR"/>
              </w:rPr>
            </w:pPr>
            <w:r>
              <w:rPr>
                <w:rFonts w:ascii="GHEA Grapalat" w:hAnsi="GHEA Grapalat"/>
                <w:sz w:val="16"/>
                <w:szCs w:val="16"/>
                <w:lang w:val="hy-AM"/>
              </w:rPr>
              <w:t>80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1F64C86A" w14:textId="77777777" w:rsidR="004E191A" w:rsidRPr="0089784C" w:rsidRDefault="004E191A">
            <w:pPr>
              <w:jc w:val="center"/>
              <w:rPr>
                <w:rFonts w:ascii="GHEA Grapalat" w:hAnsi="GHEA Grapalat"/>
                <w:sz w:val="16"/>
                <w:szCs w:val="16"/>
                <w:lang w:val="pt-BR"/>
              </w:rPr>
            </w:pPr>
          </w:p>
          <w:p w14:paraId="78693F67" w14:textId="77777777" w:rsidR="004E191A" w:rsidRPr="0089784C" w:rsidRDefault="004E191A">
            <w:pPr>
              <w:jc w:val="center"/>
              <w:rPr>
                <w:rFonts w:ascii="GHEA Grapalat" w:hAnsi="GHEA Grapalat"/>
                <w:sz w:val="16"/>
                <w:szCs w:val="16"/>
                <w:lang w:val="pt-BR"/>
              </w:rPr>
            </w:pPr>
          </w:p>
          <w:p w14:paraId="78B25BC2" w14:textId="7CD15898" w:rsidR="004E191A" w:rsidRPr="0089784C" w:rsidRDefault="003B1873">
            <w:pPr>
              <w:jc w:val="center"/>
              <w:rPr>
                <w:rFonts w:ascii="GHEA Grapalat" w:hAnsi="GHEA Grapalat" w:cs="Arial"/>
                <w:sz w:val="16"/>
                <w:szCs w:val="16"/>
                <w:lang w:val="pt-BR"/>
              </w:rPr>
            </w:pPr>
            <w:r>
              <w:rPr>
                <w:rFonts w:ascii="GHEA Grapalat" w:hAnsi="GHEA Grapalat"/>
                <w:sz w:val="16"/>
                <w:szCs w:val="16"/>
                <w:lang w:val="hy-AM"/>
              </w:rPr>
              <w:t>80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6D771FBA" w14:textId="77777777" w:rsidR="004E191A" w:rsidRPr="0089784C" w:rsidRDefault="004E191A">
            <w:pPr>
              <w:jc w:val="center"/>
              <w:rPr>
                <w:rFonts w:ascii="GHEA Grapalat" w:hAnsi="GHEA Grapalat"/>
                <w:sz w:val="16"/>
                <w:szCs w:val="16"/>
                <w:lang w:val="pt-BR"/>
              </w:rPr>
            </w:pPr>
          </w:p>
          <w:p w14:paraId="0E092553" w14:textId="77777777" w:rsidR="004E191A" w:rsidRPr="0089784C" w:rsidRDefault="004E191A">
            <w:pPr>
              <w:jc w:val="center"/>
              <w:rPr>
                <w:rFonts w:ascii="GHEA Grapalat" w:hAnsi="GHEA Grapalat"/>
                <w:sz w:val="16"/>
                <w:szCs w:val="16"/>
                <w:lang w:val="pt-BR"/>
              </w:rPr>
            </w:pPr>
          </w:p>
          <w:p w14:paraId="0FE99348" w14:textId="2E21680F" w:rsidR="004E191A" w:rsidRPr="0089784C" w:rsidRDefault="003B1873">
            <w:pPr>
              <w:jc w:val="center"/>
              <w:rPr>
                <w:rFonts w:ascii="GHEA Grapalat" w:hAnsi="GHEA Grapalat" w:cs="Arial"/>
                <w:sz w:val="16"/>
                <w:szCs w:val="16"/>
                <w:lang w:val="pt-BR"/>
              </w:rPr>
            </w:pPr>
            <w:r>
              <w:rPr>
                <w:rFonts w:ascii="GHEA Grapalat" w:hAnsi="GHEA Grapalat"/>
                <w:sz w:val="16"/>
                <w:szCs w:val="16"/>
                <w:lang w:val="hy-AM"/>
              </w:rPr>
              <w:t>80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0EC3F87E" w14:textId="77777777" w:rsidR="004E191A" w:rsidRPr="0089784C" w:rsidRDefault="004E191A">
            <w:pPr>
              <w:jc w:val="center"/>
              <w:rPr>
                <w:rFonts w:ascii="GHEA Grapalat" w:hAnsi="GHEA Grapalat"/>
                <w:sz w:val="16"/>
                <w:szCs w:val="16"/>
                <w:lang w:val="pt-BR"/>
              </w:rPr>
            </w:pPr>
          </w:p>
          <w:p w14:paraId="0F20AA41" w14:textId="77777777" w:rsidR="004E191A" w:rsidRPr="0089784C" w:rsidRDefault="004E191A">
            <w:pPr>
              <w:jc w:val="center"/>
              <w:rPr>
                <w:rFonts w:ascii="GHEA Grapalat" w:hAnsi="GHEA Grapalat"/>
                <w:sz w:val="16"/>
                <w:szCs w:val="16"/>
                <w:lang w:val="pt-BR"/>
              </w:rPr>
            </w:pPr>
          </w:p>
          <w:p w14:paraId="73304718" w14:textId="4119EB9C"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100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1E244880" w14:textId="77777777" w:rsidR="004E191A" w:rsidRPr="0089784C" w:rsidRDefault="004E191A">
            <w:pPr>
              <w:jc w:val="center"/>
              <w:rPr>
                <w:rFonts w:ascii="GHEA Grapalat" w:hAnsi="GHEA Grapalat"/>
                <w:sz w:val="16"/>
                <w:szCs w:val="16"/>
                <w:lang w:val="pt-BR"/>
              </w:rPr>
            </w:pPr>
          </w:p>
          <w:p w14:paraId="70FE15D0" w14:textId="77777777" w:rsidR="004E191A" w:rsidRPr="0089784C" w:rsidRDefault="004E191A">
            <w:pPr>
              <w:jc w:val="center"/>
              <w:rPr>
                <w:rFonts w:ascii="GHEA Grapalat" w:hAnsi="GHEA Grapalat"/>
                <w:sz w:val="16"/>
                <w:szCs w:val="16"/>
                <w:lang w:val="pt-BR"/>
              </w:rPr>
            </w:pPr>
          </w:p>
          <w:p w14:paraId="5E97B90F" w14:textId="027D239D"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100</w:t>
            </w:r>
            <w:r w:rsidR="004E191A" w:rsidRPr="0089784C">
              <w:rPr>
                <w:rFonts w:ascii="GHEA Grapalat" w:hAnsi="GHEA Grapalat"/>
                <w:sz w:val="16"/>
                <w:szCs w:val="16"/>
                <w:lang w:val="pt-BR"/>
              </w:rPr>
              <w:t xml:space="preserve"> %</w:t>
            </w:r>
          </w:p>
        </w:tc>
        <w:tc>
          <w:tcPr>
            <w:tcW w:w="470" w:type="dxa"/>
            <w:tcBorders>
              <w:top w:val="single" w:sz="4" w:space="0" w:color="auto"/>
              <w:left w:val="single" w:sz="4" w:space="0" w:color="auto"/>
              <w:bottom w:val="single" w:sz="4" w:space="0" w:color="auto"/>
              <w:right w:val="single" w:sz="4" w:space="0" w:color="auto"/>
            </w:tcBorders>
          </w:tcPr>
          <w:p w14:paraId="7DA34EE2" w14:textId="77777777" w:rsidR="004E191A" w:rsidRPr="0089784C" w:rsidRDefault="004E191A">
            <w:pPr>
              <w:jc w:val="center"/>
              <w:rPr>
                <w:rFonts w:ascii="GHEA Grapalat" w:hAnsi="GHEA Grapalat"/>
                <w:sz w:val="16"/>
                <w:szCs w:val="16"/>
                <w:lang w:val="pt-BR"/>
              </w:rPr>
            </w:pPr>
          </w:p>
          <w:p w14:paraId="7D163D84" w14:textId="77777777" w:rsidR="004E191A" w:rsidRPr="0089784C" w:rsidRDefault="004E191A">
            <w:pPr>
              <w:jc w:val="center"/>
              <w:rPr>
                <w:rFonts w:ascii="GHEA Grapalat" w:hAnsi="GHEA Grapalat"/>
                <w:sz w:val="16"/>
                <w:szCs w:val="16"/>
                <w:lang w:val="pt-BR"/>
              </w:rPr>
            </w:pPr>
          </w:p>
          <w:p w14:paraId="5942F640" w14:textId="5A322229" w:rsidR="004E191A" w:rsidRPr="0089784C" w:rsidRDefault="0089784C">
            <w:pPr>
              <w:jc w:val="center"/>
              <w:rPr>
                <w:rFonts w:ascii="GHEA Grapalat" w:hAnsi="GHEA Grapalat" w:cs="Arial"/>
                <w:sz w:val="16"/>
                <w:szCs w:val="16"/>
                <w:lang w:val="pt-BR"/>
              </w:rPr>
            </w:pPr>
            <w:r>
              <w:rPr>
                <w:rFonts w:ascii="GHEA Grapalat" w:hAnsi="GHEA Grapalat"/>
                <w:sz w:val="16"/>
                <w:szCs w:val="16"/>
                <w:lang w:val="hy-AM"/>
              </w:rPr>
              <w:t xml:space="preserve">100 </w:t>
            </w:r>
            <w:r w:rsidR="004E191A" w:rsidRPr="0089784C">
              <w:rPr>
                <w:rFonts w:ascii="GHEA Grapalat" w:hAnsi="GHEA Grapalat"/>
                <w:sz w:val="16"/>
                <w:szCs w:val="16"/>
                <w:lang w:val="pt-BR"/>
              </w:rPr>
              <w:t>%</w:t>
            </w:r>
          </w:p>
        </w:tc>
        <w:tc>
          <w:tcPr>
            <w:tcW w:w="656" w:type="dxa"/>
            <w:tcBorders>
              <w:top w:val="single" w:sz="4" w:space="0" w:color="auto"/>
              <w:left w:val="single" w:sz="4" w:space="0" w:color="auto"/>
              <w:bottom w:val="single" w:sz="4" w:space="0" w:color="auto"/>
              <w:right w:val="single" w:sz="4" w:space="0" w:color="auto"/>
            </w:tcBorders>
            <w:textDirection w:val="btLr"/>
          </w:tcPr>
          <w:p w14:paraId="78EDD47B" w14:textId="7F0F649D" w:rsidR="004E191A" w:rsidRPr="0089784C" w:rsidRDefault="0089784C" w:rsidP="0089784C">
            <w:pPr>
              <w:ind w:left="113" w:right="113"/>
              <w:jc w:val="center"/>
              <w:rPr>
                <w:rFonts w:ascii="GHEA Grapalat" w:hAnsi="GHEA Grapalat"/>
                <w:sz w:val="16"/>
                <w:szCs w:val="16"/>
                <w:lang w:val="pt-BR"/>
              </w:rPr>
            </w:pPr>
            <w:r>
              <w:rPr>
                <w:rFonts w:ascii="GHEA Grapalat" w:hAnsi="GHEA Grapalat"/>
                <w:sz w:val="16"/>
                <w:szCs w:val="16"/>
                <w:lang w:val="hy-AM"/>
              </w:rPr>
              <w:t>100</w:t>
            </w:r>
            <w:r w:rsidRPr="0089784C">
              <w:rPr>
                <w:rFonts w:ascii="GHEA Grapalat" w:hAnsi="GHEA Grapalat"/>
                <w:sz w:val="16"/>
                <w:szCs w:val="16"/>
                <w:lang w:val="pt-BR"/>
              </w:rPr>
              <w:t xml:space="preserve"> %</w:t>
            </w:r>
          </w:p>
          <w:p w14:paraId="5366E936" w14:textId="1785C301" w:rsidR="004E191A" w:rsidRPr="0089784C" w:rsidRDefault="004E191A" w:rsidP="0089784C">
            <w:pPr>
              <w:ind w:left="113" w:right="113"/>
              <w:jc w:val="center"/>
              <w:rPr>
                <w:rFonts w:ascii="GHEA Grapalat" w:hAnsi="GHEA Grapalat"/>
                <w:b/>
                <w:sz w:val="16"/>
                <w:szCs w:val="16"/>
                <w:lang w:val="pt-BR"/>
              </w:rPr>
            </w:pPr>
          </w:p>
        </w:tc>
      </w:tr>
    </w:tbl>
    <w:p w14:paraId="58F607D3" w14:textId="77777777" w:rsidR="004E191A" w:rsidRDefault="004E191A" w:rsidP="004E191A">
      <w:pPr>
        <w:rPr>
          <w:rFonts w:ascii="GHEA Grapalat" w:hAnsi="GHEA Grapalat"/>
          <w:i/>
          <w:sz w:val="18"/>
          <w:szCs w:val="18"/>
        </w:rPr>
      </w:pPr>
    </w:p>
    <w:p w14:paraId="719702F7" w14:textId="77777777" w:rsidR="004E191A" w:rsidRDefault="004E191A" w:rsidP="004E191A">
      <w:pPr>
        <w:jc w:val="both"/>
        <w:rPr>
          <w:rFonts w:ascii="GHEA Grapalat" w:hAnsi="GHEA Grapalat" w:cs="Sylfaen"/>
          <w:i/>
          <w:sz w:val="18"/>
          <w:szCs w:val="18"/>
          <w:lang w:val="pt-BR"/>
        </w:rPr>
      </w:pPr>
      <w:r>
        <w:rPr>
          <w:rFonts w:ascii="GHEA Grapalat" w:hAnsi="GHEA Grapalat"/>
          <w:i/>
          <w:sz w:val="18"/>
          <w:szCs w:val="18"/>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959AB5A" w14:textId="77777777" w:rsidR="004E191A" w:rsidRDefault="004E191A" w:rsidP="004E191A">
      <w:pPr>
        <w:jc w:val="both"/>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00F6BA6" w14:textId="77777777" w:rsidR="004E191A" w:rsidRDefault="004E191A" w:rsidP="004E191A">
      <w:pPr>
        <w:jc w:val="center"/>
        <w:rPr>
          <w:rFonts w:ascii="GHEA Grapalat" w:hAnsi="GHEA Grapalat"/>
          <w:sz w:val="20"/>
          <w:lang w:val="es-ES"/>
        </w:rPr>
      </w:pPr>
    </w:p>
    <w:p w14:paraId="3AA16B83" w14:textId="77777777" w:rsidR="004E191A" w:rsidRDefault="004E191A" w:rsidP="004E191A">
      <w:pPr>
        <w:jc w:val="right"/>
        <w:rPr>
          <w:rFonts w:ascii="GHEA Grapalat" w:hAnsi="GHEA Grapalat"/>
          <w:sz w:val="20"/>
          <w:lang w:val="es-ES"/>
        </w:rPr>
      </w:pPr>
    </w:p>
    <w:tbl>
      <w:tblPr>
        <w:tblW w:w="9645" w:type="dxa"/>
        <w:jc w:val="center"/>
        <w:tblLayout w:type="fixed"/>
        <w:tblLook w:val="04A0" w:firstRow="1" w:lastRow="0" w:firstColumn="1" w:lastColumn="0" w:noHBand="0" w:noVBand="1"/>
      </w:tblPr>
      <w:tblGrid>
        <w:gridCol w:w="4539"/>
        <w:gridCol w:w="760"/>
        <w:gridCol w:w="4346"/>
      </w:tblGrid>
      <w:tr w:rsidR="004E191A" w14:paraId="0EC9D23D" w14:textId="77777777" w:rsidTr="004E191A">
        <w:trPr>
          <w:jc w:val="center"/>
        </w:trPr>
        <w:tc>
          <w:tcPr>
            <w:tcW w:w="4536" w:type="dxa"/>
          </w:tcPr>
          <w:p w14:paraId="5DA660DF" w14:textId="77777777" w:rsidR="004E191A" w:rsidRDefault="004E191A">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52DF3483" w14:textId="77777777" w:rsidR="004E191A" w:rsidRDefault="004E191A">
            <w:pPr>
              <w:rPr>
                <w:rFonts w:ascii="GHEA Grapalat" w:hAnsi="GHEA Grapalat"/>
                <w:sz w:val="22"/>
                <w:szCs w:val="22"/>
                <w:lang w:val="ru-RU"/>
              </w:rPr>
            </w:pPr>
          </w:p>
          <w:p w14:paraId="57EE55D6" w14:textId="77777777" w:rsidR="004E191A" w:rsidRDefault="004E191A">
            <w:pPr>
              <w:rPr>
                <w:rFonts w:ascii="GHEA Grapalat" w:hAnsi="GHEA Grapalat"/>
                <w:lang w:val="ru-RU"/>
              </w:rPr>
            </w:pPr>
          </w:p>
          <w:p w14:paraId="6D5FE12F" w14:textId="77777777" w:rsidR="004E191A" w:rsidRDefault="004E191A">
            <w:pPr>
              <w:jc w:val="center"/>
              <w:rPr>
                <w:rFonts w:ascii="GHEA Grapalat" w:hAnsi="GHEA Grapalat"/>
                <w:lang w:val="ru-RU"/>
              </w:rPr>
            </w:pPr>
            <w:r>
              <w:rPr>
                <w:rFonts w:ascii="GHEA Grapalat" w:hAnsi="GHEA Grapalat"/>
                <w:lang w:val="ru-RU"/>
              </w:rPr>
              <w:t>---------------------------------</w:t>
            </w:r>
          </w:p>
          <w:p w14:paraId="124EBE3D"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1E4EEDE" w14:textId="77777777" w:rsidR="004E191A" w:rsidRDefault="004E191A">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76ACAA24" w14:textId="77777777" w:rsidR="004E191A" w:rsidRDefault="004E191A">
            <w:pPr>
              <w:spacing w:line="360" w:lineRule="auto"/>
              <w:jc w:val="center"/>
              <w:rPr>
                <w:rFonts w:ascii="GHEA Grapalat" w:hAnsi="GHEA Grapalat"/>
                <w:lang w:val="ru-RU"/>
              </w:rPr>
            </w:pPr>
          </w:p>
        </w:tc>
        <w:tc>
          <w:tcPr>
            <w:tcW w:w="4343" w:type="dxa"/>
          </w:tcPr>
          <w:p w14:paraId="59080BB5" w14:textId="77777777" w:rsidR="004E191A" w:rsidRDefault="004E191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24B5F67F" w14:textId="77777777" w:rsidR="004E191A" w:rsidRDefault="004E191A">
            <w:pPr>
              <w:jc w:val="center"/>
              <w:rPr>
                <w:rFonts w:ascii="GHEA Grapalat" w:hAnsi="GHEA Grapalat"/>
                <w:lang w:val="ru-RU"/>
              </w:rPr>
            </w:pPr>
          </w:p>
          <w:p w14:paraId="73BE3482" w14:textId="77777777" w:rsidR="004E191A" w:rsidRDefault="004E191A">
            <w:pPr>
              <w:jc w:val="center"/>
              <w:rPr>
                <w:rFonts w:ascii="GHEA Grapalat" w:hAnsi="GHEA Grapalat"/>
                <w:lang w:val="ru-RU"/>
              </w:rPr>
            </w:pPr>
          </w:p>
          <w:p w14:paraId="62F15F47" w14:textId="77777777" w:rsidR="004E191A" w:rsidRDefault="004E191A">
            <w:pPr>
              <w:jc w:val="center"/>
              <w:rPr>
                <w:rFonts w:ascii="GHEA Grapalat" w:hAnsi="GHEA Grapalat"/>
                <w:lang w:val="ru-RU"/>
              </w:rPr>
            </w:pPr>
            <w:r>
              <w:rPr>
                <w:rFonts w:ascii="GHEA Grapalat" w:hAnsi="GHEA Grapalat"/>
                <w:lang w:val="ru-RU"/>
              </w:rPr>
              <w:t>---------------------------------</w:t>
            </w:r>
          </w:p>
          <w:p w14:paraId="60E110F7" w14:textId="77777777" w:rsidR="004E191A" w:rsidRDefault="004E191A">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554BC55" w14:textId="77777777" w:rsidR="004E191A" w:rsidRDefault="004E191A">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6F931AF7" w14:textId="77777777" w:rsidR="004E191A" w:rsidRDefault="004E191A" w:rsidP="004E191A">
      <w:pPr>
        <w:rPr>
          <w:rFonts w:ascii="GHEA Grapalat" w:hAnsi="GHEA Grapalat"/>
          <w:sz w:val="20"/>
          <w:lang w:val="ru-RU"/>
        </w:rPr>
        <w:sectPr w:rsidR="004E191A" w:rsidSect="00490697">
          <w:footnotePr>
            <w:pos w:val="beneathText"/>
          </w:footnotePr>
          <w:pgSz w:w="11906" w:h="16838"/>
          <w:pgMar w:top="533" w:right="707" w:bottom="720" w:left="663" w:header="561" w:footer="561" w:gutter="0"/>
          <w:cols w:space="720"/>
        </w:sectPr>
      </w:pPr>
    </w:p>
    <w:p w14:paraId="797E6765"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cs="Sylfaen"/>
          <w:i/>
          <w:sz w:val="20"/>
          <w:szCs w:val="20"/>
          <w:lang w:val="pt-BR"/>
        </w:rPr>
        <w:lastRenderedPageBreak/>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4</w:t>
      </w:r>
    </w:p>
    <w:p w14:paraId="01517CAA"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ru-RU"/>
        </w:rPr>
        <w:t>«</w:t>
      </w:r>
      <w:r>
        <w:rPr>
          <w:rFonts w:ascii="GHEA Grapalat" w:hAnsi="GHEA Grapalat"/>
          <w:i/>
          <w:sz w:val="20"/>
          <w:szCs w:val="20"/>
          <w:lang w:val="pt-BR"/>
        </w:rPr>
        <w:t xml:space="preserve">           </w:t>
      </w:r>
      <w:r>
        <w:rPr>
          <w:rFonts w:ascii="GHEA Grapalat" w:hAnsi="GHEA Grapalat"/>
          <w:i/>
          <w:sz w:val="20"/>
          <w:szCs w:val="20"/>
          <w:lang w:val="ru-RU"/>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2E2839AF"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3B154FD4" w14:textId="77777777" w:rsidR="004E191A" w:rsidRDefault="004E191A" w:rsidP="004E191A">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4E191A" w:rsidRPr="000C4566" w14:paraId="2CF273EB" w14:textId="77777777" w:rsidTr="004E191A">
        <w:trPr>
          <w:tblCellSpacing w:w="7" w:type="dxa"/>
          <w:jc w:val="center"/>
        </w:trPr>
        <w:tc>
          <w:tcPr>
            <w:tcW w:w="0" w:type="auto"/>
            <w:vAlign w:val="center"/>
            <w:hideMark/>
          </w:tcPr>
          <w:p w14:paraId="3BA4572D" w14:textId="4817D154" w:rsidR="004E191A" w:rsidRDefault="004E191A">
            <w:pPr>
              <w:jc w:val="center"/>
              <w:rPr>
                <w:rFonts w:ascii="GHEA Grapalat" w:hAnsi="GHEA Grapalat"/>
                <w:iCs/>
                <w:sz w:val="21"/>
                <w:szCs w:val="21"/>
                <w:lang w:val="pt-BR"/>
              </w:rPr>
            </w:pPr>
            <w:r>
              <w:rPr>
                <w:noProof/>
              </w:rPr>
              <mc:AlternateContent>
                <mc:Choice Requires="wps">
                  <w:drawing>
                    <wp:anchor distT="0" distB="0" distL="114300" distR="114300" simplePos="0" relativeHeight="251656192" behindDoc="0" locked="0" layoutInCell="1" allowOverlap="1" wp14:anchorId="3BCA36DD" wp14:editId="705D5877">
                      <wp:simplePos x="0" y="0"/>
                      <wp:positionH relativeFrom="column">
                        <wp:posOffset>2400300</wp:posOffset>
                      </wp:positionH>
                      <wp:positionV relativeFrom="paragraph">
                        <wp:posOffset>167640</wp:posOffset>
                      </wp:positionV>
                      <wp:extent cx="114300" cy="10287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FA01D" id="Rectangle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EeaSW36AQAA5wMAAA4AAAAAAAAAAAAA&#10;AAAALgIAAGRycy9lMm9Eb2MueG1sUEsBAi0AFAAGAAgAAAAhAHY4ZKThAAAACgEAAA8AAAAAAAAA&#10;AAAAAAAAVAQAAGRycy9kb3ducmV2LnhtbFBLBQYAAAAABAAEAPMAAABiBQAAAAA=&#10;" stroked="f"/>
                  </w:pict>
                </mc:Fallback>
              </mc:AlternateContent>
            </w:r>
            <w:proofErr w:type="spellStart"/>
            <w:r>
              <w:rPr>
                <w:rFonts w:ascii="GHEA Grapalat" w:hAnsi="GHEA Grapalat"/>
                <w:iCs/>
                <w:sz w:val="21"/>
                <w:szCs w:val="21"/>
              </w:rPr>
              <w:t>Պայմանագրի</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կողմ</w:t>
            </w:r>
            <w:proofErr w:type="spellEnd"/>
            <w:r>
              <w:rPr>
                <w:rFonts w:ascii="GHEA Grapalat" w:hAnsi="GHEA Grapalat"/>
                <w:iCs/>
                <w:sz w:val="21"/>
                <w:szCs w:val="21"/>
                <w:lang w:val="pt-BR"/>
              </w:rPr>
              <w:t xml:space="preserve"> </w:t>
            </w:r>
          </w:p>
          <w:p w14:paraId="2AB1270D"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6933DF0F"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w:t>
            </w:r>
          </w:p>
          <w:p w14:paraId="06012B4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w:t>
            </w:r>
          </w:p>
          <w:p w14:paraId="75E5FAB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 xml:space="preserve"> _________________________ </w:t>
            </w:r>
          </w:p>
          <w:p w14:paraId="12CF1F1C"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 xml:space="preserve"> _______________________ </w:t>
            </w:r>
          </w:p>
        </w:tc>
        <w:tc>
          <w:tcPr>
            <w:tcW w:w="0" w:type="auto"/>
            <w:vAlign w:val="center"/>
            <w:hideMark/>
          </w:tcPr>
          <w:p w14:paraId="2EE941AD"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Պատվիրատու</w:t>
            </w:r>
            <w:proofErr w:type="spellEnd"/>
          </w:p>
          <w:p w14:paraId="45894EC8"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3FA02CB1" w14:textId="77777777" w:rsidR="004E191A" w:rsidRDefault="004E191A">
            <w:pPr>
              <w:jc w:val="center"/>
              <w:rPr>
                <w:rFonts w:ascii="GHEA Grapalat" w:hAnsi="GHEA Grapalat"/>
                <w:iCs/>
                <w:sz w:val="21"/>
                <w:szCs w:val="21"/>
                <w:lang w:val="pt-BR"/>
              </w:rPr>
            </w:pPr>
            <w:r>
              <w:rPr>
                <w:rFonts w:ascii="GHEA Grapalat" w:hAnsi="GHEA Grapalat"/>
                <w:iCs/>
                <w:sz w:val="21"/>
                <w:szCs w:val="21"/>
                <w:lang w:val="pt-BR"/>
              </w:rPr>
              <w:t>_____________________________</w:t>
            </w:r>
          </w:p>
          <w:p w14:paraId="7EDF5A90"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գտնվելու</w:t>
            </w:r>
            <w:proofErr w:type="spellEnd"/>
            <w:r>
              <w:rPr>
                <w:rFonts w:ascii="GHEA Grapalat" w:hAnsi="GHEA Grapalat"/>
                <w:iCs/>
                <w:sz w:val="21"/>
                <w:szCs w:val="21"/>
                <w:lang w:val="pt-BR"/>
              </w:rPr>
              <w:t xml:space="preserve"> </w:t>
            </w:r>
            <w:proofErr w:type="spellStart"/>
            <w:r>
              <w:rPr>
                <w:rFonts w:ascii="GHEA Grapalat" w:hAnsi="GHEA Grapalat"/>
                <w:iCs/>
                <w:sz w:val="21"/>
                <w:szCs w:val="21"/>
              </w:rPr>
              <w:t>վայրը</w:t>
            </w:r>
            <w:proofErr w:type="spellEnd"/>
            <w:r>
              <w:rPr>
                <w:rFonts w:ascii="GHEA Grapalat" w:hAnsi="GHEA Grapalat"/>
                <w:iCs/>
                <w:sz w:val="21"/>
                <w:szCs w:val="21"/>
                <w:lang w:val="pt-BR"/>
              </w:rPr>
              <w:t xml:space="preserve"> _________________</w:t>
            </w:r>
          </w:p>
          <w:p w14:paraId="59A24577"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հհ</w:t>
            </w:r>
            <w:proofErr w:type="spellEnd"/>
            <w:r>
              <w:rPr>
                <w:rFonts w:ascii="GHEA Grapalat" w:hAnsi="GHEA Grapalat"/>
                <w:iCs/>
                <w:sz w:val="21"/>
                <w:szCs w:val="21"/>
                <w:lang w:val="pt-BR"/>
              </w:rPr>
              <w:t>____________________________</w:t>
            </w:r>
          </w:p>
          <w:p w14:paraId="414FC983" w14:textId="77777777" w:rsidR="004E191A" w:rsidRDefault="004E191A">
            <w:pPr>
              <w:jc w:val="center"/>
              <w:rPr>
                <w:rFonts w:ascii="GHEA Grapalat" w:hAnsi="GHEA Grapalat"/>
                <w:iCs/>
                <w:sz w:val="21"/>
                <w:szCs w:val="21"/>
                <w:lang w:val="pt-BR"/>
              </w:rPr>
            </w:pPr>
            <w:proofErr w:type="spellStart"/>
            <w:r>
              <w:rPr>
                <w:rFonts w:ascii="GHEA Grapalat" w:hAnsi="GHEA Grapalat"/>
                <w:iCs/>
                <w:sz w:val="21"/>
                <w:szCs w:val="21"/>
              </w:rPr>
              <w:t>հվհհ</w:t>
            </w:r>
            <w:proofErr w:type="spellEnd"/>
            <w:r>
              <w:rPr>
                <w:rFonts w:ascii="GHEA Grapalat" w:hAnsi="GHEA Grapalat"/>
                <w:iCs/>
                <w:sz w:val="21"/>
                <w:szCs w:val="21"/>
                <w:lang w:val="pt-BR"/>
              </w:rPr>
              <w:t>___________________________</w:t>
            </w:r>
          </w:p>
        </w:tc>
      </w:tr>
    </w:tbl>
    <w:p w14:paraId="6C55C33A" w14:textId="77777777" w:rsidR="004E191A" w:rsidRDefault="004E191A" w:rsidP="004E191A">
      <w:pPr>
        <w:ind w:firstLine="375"/>
        <w:rPr>
          <w:rFonts w:ascii="Arial" w:hAnsi="Arial" w:cs="Arial"/>
          <w:iCs/>
          <w:sz w:val="21"/>
          <w:szCs w:val="21"/>
          <w:lang w:val="pt-BR"/>
        </w:rPr>
      </w:pPr>
      <w:r>
        <w:rPr>
          <w:rFonts w:ascii="Arial" w:hAnsi="Arial" w:cs="Arial"/>
          <w:iCs/>
          <w:sz w:val="21"/>
          <w:szCs w:val="21"/>
          <w:lang w:val="pt-BR"/>
        </w:rPr>
        <w:t>  </w:t>
      </w:r>
    </w:p>
    <w:p w14:paraId="312F8580" w14:textId="77777777" w:rsidR="004E191A" w:rsidRDefault="004E191A" w:rsidP="004E191A">
      <w:pPr>
        <w:ind w:firstLine="375"/>
        <w:rPr>
          <w:rFonts w:ascii="GHEA Grapalat" w:hAnsi="GHEA Grapalat"/>
          <w:iCs/>
          <w:sz w:val="15"/>
          <w:szCs w:val="21"/>
          <w:lang w:val="pt-BR"/>
        </w:rPr>
      </w:pPr>
    </w:p>
    <w:p w14:paraId="07215C0A" w14:textId="77777777" w:rsidR="004E191A" w:rsidRDefault="004E191A" w:rsidP="004E191A">
      <w:pPr>
        <w:ind w:firstLine="375"/>
        <w:jc w:val="center"/>
        <w:rPr>
          <w:rFonts w:ascii="GHEA Grapalat" w:hAnsi="GHEA Grapalat"/>
          <w:iCs/>
          <w:sz w:val="22"/>
          <w:szCs w:val="22"/>
          <w:lang w:val="pt-BR"/>
        </w:rPr>
      </w:pPr>
      <w:r>
        <w:rPr>
          <w:rFonts w:ascii="GHEA Grapalat" w:hAnsi="GHEA Grapalat"/>
          <w:b/>
          <w:bCs/>
          <w:iCs/>
          <w:sz w:val="22"/>
          <w:szCs w:val="22"/>
        </w:rPr>
        <w:t>ԱՐՁԱՆԱԳՐՈՒԹՅՈՒՆ</w:t>
      </w:r>
      <w:r>
        <w:rPr>
          <w:rFonts w:ascii="GHEA Grapalat" w:hAnsi="GHEA Grapalat"/>
          <w:b/>
          <w:bCs/>
          <w:iCs/>
          <w:sz w:val="22"/>
          <w:szCs w:val="22"/>
          <w:lang w:val="pt-BR"/>
        </w:rPr>
        <w:t xml:space="preserve"> N</w:t>
      </w:r>
    </w:p>
    <w:p w14:paraId="25D4ABA0" w14:textId="77777777" w:rsidR="004E191A" w:rsidRDefault="004E191A" w:rsidP="004E191A">
      <w:pPr>
        <w:ind w:firstLine="375"/>
        <w:jc w:val="center"/>
        <w:rPr>
          <w:rFonts w:ascii="GHEA Grapalat" w:hAnsi="GHEA Grapalat"/>
          <w:b/>
          <w:bCs/>
          <w:iCs/>
          <w:sz w:val="22"/>
          <w:szCs w:val="22"/>
          <w:lang w:val="pt-BR"/>
        </w:rPr>
      </w:pPr>
      <w:r>
        <w:rPr>
          <w:rFonts w:ascii="GHEA Grapalat" w:hAnsi="GHEA Grapalat"/>
          <w:b/>
          <w:bCs/>
          <w:iCs/>
          <w:sz w:val="22"/>
          <w:szCs w:val="22"/>
        </w:rPr>
        <w:t>ՊԱՅՄԱՆԱԳՐԻ</w:t>
      </w:r>
      <w:r>
        <w:rPr>
          <w:rFonts w:ascii="GHEA Grapalat" w:hAnsi="GHEA Grapalat"/>
          <w:b/>
          <w:bCs/>
          <w:iCs/>
          <w:sz w:val="22"/>
          <w:szCs w:val="22"/>
          <w:lang w:val="pt-BR"/>
        </w:rPr>
        <w:t xml:space="preserve"> </w:t>
      </w:r>
      <w:r>
        <w:rPr>
          <w:rFonts w:ascii="GHEA Grapalat" w:hAnsi="GHEA Grapalat"/>
          <w:b/>
          <w:bCs/>
          <w:iCs/>
          <w:sz w:val="22"/>
          <w:szCs w:val="22"/>
        </w:rPr>
        <w:t>ԿԱՄ</w:t>
      </w:r>
      <w:r>
        <w:rPr>
          <w:rFonts w:ascii="GHEA Grapalat" w:hAnsi="GHEA Grapalat"/>
          <w:b/>
          <w:bCs/>
          <w:iCs/>
          <w:sz w:val="22"/>
          <w:szCs w:val="22"/>
          <w:lang w:val="pt-BR"/>
        </w:rPr>
        <w:t xml:space="preserve"> </w:t>
      </w:r>
      <w:r>
        <w:rPr>
          <w:rFonts w:ascii="GHEA Grapalat" w:hAnsi="GHEA Grapalat"/>
          <w:b/>
          <w:bCs/>
          <w:iCs/>
          <w:sz w:val="22"/>
          <w:szCs w:val="22"/>
        </w:rPr>
        <w:t>ԴՐԱ</w:t>
      </w:r>
      <w:r>
        <w:rPr>
          <w:rFonts w:ascii="GHEA Grapalat" w:hAnsi="GHEA Grapalat"/>
          <w:b/>
          <w:bCs/>
          <w:iCs/>
          <w:sz w:val="22"/>
          <w:szCs w:val="22"/>
          <w:lang w:val="pt-BR"/>
        </w:rPr>
        <w:t xml:space="preserve"> </w:t>
      </w:r>
      <w:r>
        <w:rPr>
          <w:rFonts w:ascii="GHEA Grapalat" w:hAnsi="GHEA Grapalat"/>
          <w:b/>
          <w:bCs/>
          <w:iCs/>
          <w:sz w:val="22"/>
          <w:szCs w:val="22"/>
        </w:rPr>
        <w:t>ՄԻ</w:t>
      </w:r>
      <w:r>
        <w:rPr>
          <w:rFonts w:ascii="GHEA Grapalat" w:hAnsi="GHEA Grapalat"/>
          <w:b/>
          <w:bCs/>
          <w:iCs/>
          <w:sz w:val="22"/>
          <w:szCs w:val="22"/>
          <w:lang w:val="pt-BR"/>
        </w:rPr>
        <w:t xml:space="preserve"> </w:t>
      </w:r>
      <w:r>
        <w:rPr>
          <w:rFonts w:ascii="GHEA Grapalat" w:hAnsi="GHEA Grapalat"/>
          <w:b/>
          <w:bCs/>
          <w:iCs/>
          <w:sz w:val="22"/>
          <w:szCs w:val="22"/>
        </w:rPr>
        <w:t>ՄԱՍԻ</w:t>
      </w:r>
      <w:r>
        <w:rPr>
          <w:rFonts w:ascii="GHEA Grapalat" w:hAnsi="GHEA Grapalat"/>
          <w:b/>
          <w:bCs/>
          <w:iCs/>
          <w:sz w:val="22"/>
          <w:szCs w:val="22"/>
          <w:lang w:val="pt-BR"/>
        </w:rPr>
        <w:t xml:space="preserve"> ԿԱՏԱՐՄԱՆ ԱՐԴՅՈՒՆՔՆԵՐԻ </w:t>
      </w:r>
    </w:p>
    <w:p w14:paraId="6AC8D13E" w14:textId="77777777" w:rsidR="004E191A" w:rsidRDefault="004E191A" w:rsidP="004E191A">
      <w:pPr>
        <w:ind w:firstLine="375"/>
        <w:jc w:val="center"/>
        <w:rPr>
          <w:rFonts w:ascii="Arial Unicode" w:hAnsi="Arial Unicode"/>
          <w:iCs/>
          <w:sz w:val="22"/>
          <w:szCs w:val="22"/>
          <w:lang w:val="pt-BR"/>
        </w:rPr>
      </w:pPr>
      <w:r>
        <w:rPr>
          <w:rFonts w:ascii="GHEA Grapalat" w:hAnsi="GHEA Grapalat"/>
          <w:b/>
          <w:bCs/>
          <w:iCs/>
          <w:sz w:val="22"/>
          <w:szCs w:val="22"/>
        </w:rPr>
        <w:t>ՀԱՆՁՆՄԱՆ</w:t>
      </w:r>
      <w:r>
        <w:rPr>
          <w:rFonts w:ascii="GHEA Grapalat" w:hAnsi="GHEA Grapalat"/>
          <w:b/>
          <w:bCs/>
          <w:iCs/>
          <w:sz w:val="22"/>
          <w:szCs w:val="22"/>
          <w:lang w:val="pt-BR"/>
        </w:rPr>
        <w:t>-</w:t>
      </w:r>
      <w:r>
        <w:rPr>
          <w:rFonts w:ascii="GHEA Grapalat" w:hAnsi="GHEA Grapalat"/>
          <w:b/>
          <w:bCs/>
          <w:iCs/>
          <w:sz w:val="22"/>
          <w:szCs w:val="22"/>
        </w:rPr>
        <w:t>ԸՆԴՈՒՆՄԱՆ</w:t>
      </w:r>
    </w:p>
    <w:p w14:paraId="3510399A" w14:textId="77777777" w:rsidR="004E191A" w:rsidRDefault="004E191A" w:rsidP="004E191A">
      <w:pPr>
        <w:pStyle w:val="BodyTextIndent"/>
        <w:spacing w:after="0" w:line="240" w:lineRule="auto"/>
        <w:ind w:firstLine="0"/>
        <w:jc w:val="center"/>
        <w:rPr>
          <w:rFonts w:ascii="Arial LatArm" w:hAnsi="Arial LatArm" w:cs="Times New Roman"/>
          <w:b/>
          <w:bCs/>
          <w:i/>
          <w:iCs/>
          <w:sz w:val="20"/>
          <w:lang w:val="es-ES"/>
        </w:rPr>
      </w:pPr>
    </w:p>
    <w:p w14:paraId="4A7E8902"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r>
        <w:rPr>
          <w:rFonts w:ascii="GHEA Grapalat" w:hAnsi="GHEA Grapalat" w:cs="Times New Roman"/>
          <w:i/>
          <w:sz w:val="21"/>
          <w:szCs w:val="21"/>
          <w:lang w:val="es-ES" w:eastAsia="ru-RU"/>
        </w:rPr>
        <w:t>«      » «              »</w:t>
      </w:r>
      <w:r>
        <w:rPr>
          <w:rFonts w:ascii="Arial LatArm" w:hAnsi="Arial LatArm" w:cs="Times New Roman"/>
          <w:i/>
          <w:iCs/>
          <w:sz w:val="20"/>
          <w:lang w:val="es-ES"/>
        </w:rPr>
        <w:t xml:space="preserve">  </w:t>
      </w:r>
      <w:r>
        <w:rPr>
          <w:rFonts w:ascii="GHEA Grapalat" w:hAnsi="GHEA Grapalat" w:cs="Times New Roman"/>
          <w:i/>
          <w:sz w:val="21"/>
          <w:szCs w:val="21"/>
          <w:lang w:val="es-ES" w:eastAsia="ru-RU"/>
        </w:rPr>
        <w:t xml:space="preserve">20    </w:t>
      </w:r>
      <w:r>
        <w:rPr>
          <w:rFonts w:ascii="GHEA Grapalat" w:hAnsi="GHEA Grapalat" w:cs="Times New Roman"/>
          <w:i/>
          <w:sz w:val="21"/>
          <w:szCs w:val="21"/>
          <w:lang w:val="en-AU" w:eastAsia="ru-RU"/>
        </w:rPr>
        <w:t>թ</w:t>
      </w:r>
      <w:r>
        <w:rPr>
          <w:rFonts w:ascii="GHEA Grapalat" w:hAnsi="GHEA Grapalat" w:cs="Times New Roman"/>
          <w:i/>
          <w:sz w:val="21"/>
          <w:szCs w:val="21"/>
          <w:lang w:val="es-ES" w:eastAsia="ru-RU"/>
        </w:rPr>
        <w:t>.</w:t>
      </w:r>
    </w:p>
    <w:p w14:paraId="735AF72D" w14:textId="77777777" w:rsidR="004E191A" w:rsidRDefault="004E191A" w:rsidP="00DC360F">
      <w:pPr>
        <w:pStyle w:val="BodyTextIndent"/>
        <w:spacing w:after="0" w:line="240" w:lineRule="auto"/>
        <w:ind w:left="-630" w:firstLine="0"/>
        <w:rPr>
          <w:rFonts w:ascii="Arial LatArm" w:hAnsi="Arial LatArm" w:cs="Times New Roman"/>
          <w:i/>
          <w:iCs/>
          <w:sz w:val="20"/>
          <w:lang w:val="es-ES"/>
        </w:rPr>
      </w:pPr>
    </w:p>
    <w:p w14:paraId="03C9774E" w14:textId="77777777" w:rsidR="004E191A" w:rsidRDefault="004E191A" w:rsidP="00E26669">
      <w:pPr>
        <w:pStyle w:val="NormalWeb"/>
      </w:pPr>
      <w:proofErr w:type="spellStart"/>
      <w:r>
        <w:rPr>
          <w:lang w:val="en-US"/>
        </w:rPr>
        <w:t>Պայմանագրի</w:t>
      </w:r>
      <w:proofErr w:type="spellEnd"/>
      <w:r>
        <w:t xml:space="preserve"> /</w:t>
      </w:r>
      <w:proofErr w:type="spellStart"/>
      <w:r>
        <w:rPr>
          <w:lang w:val="en-US"/>
        </w:rPr>
        <w:t>այսուհետ</w:t>
      </w:r>
      <w:proofErr w:type="spellEnd"/>
      <w:r>
        <w:t xml:space="preserve">` </w:t>
      </w:r>
      <w:proofErr w:type="spellStart"/>
      <w:r>
        <w:rPr>
          <w:lang w:val="en-US"/>
        </w:rPr>
        <w:t>Պայմանագիր</w:t>
      </w:r>
      <w:proofErr w:type="spellEnd"/>
      <w:r>
        <w:t xml:space="preserve">/ </w:t>
      </w:r>
      <w:proofErr w:type="spellStart"/>
      <w:r>
        <w:rPr>
          <w:lang w:val="en-US"/>
        </w:rPr>
        <w:t>անվանումը</w:t>
      </w:r>
      <w:proofErr w:type="spellEnd"/>
      <w:r>
        <w:t>` ____________________________________________________________________________________________</w:t>
      </w:r>
    </w:p>
    <w:p w14:paraId="62F2ABD9" w14:textId="77777777" w:rsidR="004E191A" w:rsidRDefault="004E191A" w:rsidP="00E26669">
      <w:pPr>
        <w:pStyle w:val="NormalWeb"/>
      </w:pPr>
      <w:r w:rsidRPr="00C45E14">
        <w:t>Պայմանագրի</w:t>
      </w:r>
      <w:r>
        <w:t xml:space="preserve"> </w:t>
      </w:r>
      <w:r w:rsidRPr="00C45E14">
        <w:t>կնքման</w:t>
      </w:r>
      <w:r>
        <w:t xml:space="preserve"> </w:t>
      </w:r>
      <w:r w:rsidRPr="00C45E14">
        <w:t>ամսաթիվը</w:t>
      </w:r>
      <w:r>
        <w:t xml:space="preserve">` «____» «__________________» 20 </w:t>
      </w:r>
      <w:r w:rsidRPr="00C45E14">
        <w:t>թ</w:t>
      </w:r>
      <w:r>
        <w:t>.</w:t>
      </w:r>
    </w:p>
    <w:p w14:paraId="12B78CBC" w14:textId="77777777" w:rsidR="004E191A" w:rsidRDefault="004E191A" w:rsidP="00E26669">
      <w:pPr>
        <w:pStyle w:val="NormalWeb"/>
      </w:pPr>
      <w:r w:rsidRPr="00C45E14">
        <w:t>Պայմանագրի</w:t>
      </w:r>
      <w:r>
        <w:t xml:space="preserve"> </w:t>
      </w:r>
      <w:r w:rsidRPr="00C45E14">
        <w:t>համարը</w:t>
      </w:r>
      <w:r>
        <w:t>`    __________</w:t>
      </w:r>
    </w:p>
    <w:p w14:paraId="269EC72A" w14:textId="77777777" w:rsidR="004E191A" w:rsidRDefault="004E191A" w:rsidP="00DC360F">
      <w:pPr>
        <w:ind w:left="-630"/>
        <w:jc w:val="both"/>
        <w:rPr>
          <w:rFonts w:ascii="GHEA Grapalat" w:hAnsi="GHEA Grapalat" w:cs="Sylfaen"/>
          <w:iCs/>
          <w:lang w:val="es-ES"/>
        </w:rPr>
      </w:pPr>
      <w:r w:rsidRPr="00C45E14">
        <w:rPr>
          <w:rFonts w:ascii="GHEA Grapalat" w:hAnsi="GHEA Grapalat"/>
          <w:iCs/>
          <w:sz w:val="21"/>
          <w:szCs w:val="21"/>
          <w:lang w:val="hy-AM"/>
        </w:rPr>
        <w:t>Պատվիրատուն</w:t>
      </w:r>
      <w:r>
        <w:rPr>
          <w:rFonts w:ascii="GHEA Grapalat" w:hAnsi="GHEA Grapalat"/>
          <w:iCs/>
          <w:sz w:val="21"/>
          <w:szCs w:val="21"/>
          <w:lang w:val="es-ES"/>
        </w:rPr>
        <w:t xml:space="preserve">  </w:t>
      </w:r>
      <w:r w:rsidRPr="00C45E14">
        <w:rPr>
          <w:rFonts w:ascii="GHEA Grapalat" w:hAnsi="GHEA Grapalat"/>
          <w:iCs/>
          <w:sz w:val="21"/>
          <w:szCs w:val="21"/>
          <w:lang w:val="hy-AM"/>
        </w:rPr>
        <w:t>և</w:t>
      </w:r>
      <w:r>
        <w:rPr>
          <w:rFonts w:ascii="GHEA Grapalat" w:hAnsi="GHEA Grapalat"/>
          <w:iCs/>
          <w:sz w:val="21"/>
          <w:szCs w:val="21"/>
          <w:lang w:val="es-ES"/>
        </w:rPr>
        <w:t xml:space="preserve">  </w:t>
      </w:r>
      <w:r w:rsidRPr="00C45E14">
        <w:rPr>
          <w:rFonts w:ascii="GHEA Grapalat" w:hAnsi="GHEA Grapalat"/>
          <w:sz w:val="21"/>
          <w:szCs w:val="21"/>
          <w:lang w:val="hy-AM"/>
        </w:rPr>
        <w:t>Պայմանագրի</w:t>
      </w:r>
      <w:r>
        <w:rPr>
          <w:rFonts w:ascii="GHEA Grapalat" w:hAnsi="GHEA Grapalat"/>
          <w:sz w:val="21"/>
          <w:szCs w:val="21"/>
          <w:lang w:val="es-ES"/>
        </w:rPr>
        <w:t xml:space="preserve"> </w:t>
      </w:r>
      <w:r w:rsidRPr="00C45E14">
        <w:rPr>
          <w:rFonts w:ascii="GHEA Grapalat" w:hAnsi="GHEA Grapalat"/>
          <w:sz w:val="21"/>
          <w:szCs w:val="21"/>
          <w:lang w:val="hy-AM"/>
        </w:rPr>
        <w:t>կողմը՝</w:t>
      </w:r>
      <w:r>
        <w:rPr>
          <w:rFonts w:ascii="GHEA Grapalat" w:hAnsi="GHEA Grapalat"/>
          <w:sz w:val="21"/>
          <w:szCs w:val="21"/>
          <w:lang w:val="es-ES"/>
        </w:rPr>
        <w:t xml:space="preserve">  </w:t>
      </w:r>
      <w:r>
        <w:rPr>
          <w:rFonts w:ascii="GHEA Grapalat" w:hAnsi="GHEA Grapalat"/>
          <w:sz w:val="21"/>
          <w:szCs w:val="21"/>
          <w:lang w:val="hy-AM"/>
        </w:rPr>
        <w:t xml:space="preserve">հիմք </w:t>
      </w:r>
      <w:r>
        <w:rPr>
          <w:rFonts w:ascii="GHEA Grapalat" w:hAnsi="GHEA Grapalat"/>
          <w:sz w:val="21"/>
          <w:szCs w:val="21"/>
          <w:lang w:val="es-ES"/>
        </w:rPr>
        <w:t xml:space="preserve"> </w:t>
      </w:r>
      <w:r>
        <w:rPr>
          <w:rFonts w:ascii="GHEA Grapalat" w:hAnsi="GHEA Grapalat"/>
          <w:sz w:val="21"/>
          <w:szCs w:val="21"/>
          <w:lang w:val="hy-AM"/>
        </w:rPr>
        <w:t>ընդունելով</w:t>
      </w:r>
      <w:r>
        <w:rPr>
          <w:rFonts w:ascii="GHEA Grapalat" w:hAnsi="GHEA Grapalat"/>
          <w:sz w:val="21"/>
          <w:szCs w:val="21"/>
          <w:lang w:val="es-ES"/>
        </w:rPr>
        <w:t xml:space="preserve">  </w:t>
      </w:r>
      <w:r>
        <w:rPr>
          <w:rFonts w:ascii="GHEA Grapalat" w:hAnsi="GHEA Grapalat"/>
          <w:sz w:val="21"/>
          <w:szCs w:val="21"/>
          <w:lang w:val="hy-AM"/>
        </w:rPr>
        <w:t xml:space="preserve">պայմանագրի </w:t>
      </w:r>
      <w:r>
        <w:rPr>
          <w:rFonts w:ascii="GHEA Grapalat" w:hAnsi="GHEA Grapalat"/>
          <w:sz w:val="21"/>
          <w:szCs w:val="21"/>
          <w:lang w:val="es-ES"/>
        </w:rPr>
        <w:t xml:space="preserve"> </w:t>
      </w:r>
      <w:r>
        <w:rPr>
          <w:rFonts w:ascii="GHEA Grapalat" w:hAnsi="GHEA Grapalat"/>
          <w:sz w:val="21"/>
          <w:szCs w:val="21"/>
          <w:lang w:val="hy-AM"/>
        </w:rPr>
        <w:t xml:space="preserve">կատարման </w:t>
      </w:r>
      <w:r>
        <w:rPr>
          <w:rFonts w:ascii="GHEA Grapalat" w:hAnsi="GHEA Grapalat"/>
          <w:sz w:val="21"/>
          <w:szCs w:val="21"/>
          <w:lang w:val="es-ES"/>
        </w:rPr>
        <w:t xml:space="preserve"> </w:t>
      </w:r>
      <w:r>
        <w:rPr>
          <w:rFonts w:ascii="GHEA Grapalat" w:hAnsi="GHEA Grapalat"/>
          <w:sz w:val="21"/>
          <w:szCs w:val="21"/>
          <w:lang w:val="hy-AM"/>
        </w:rPr>
        <w:t xml:space="preserve">վերաբերյալ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w:t>
      </w:r>
      <w:r>
        <w:rPr>
          <w:rFonts w:ascii="GHEA Grapalat" w:hAnsi="GHEA Grapalat"/>
          <w:sz w:val="21"/>
          <w:szCs w:val="21"/>
          <w:lang w:val="es-ES"/>
        </w:rPr>
        <w:t xml:space="preserve">               </w:t>
      </w:r>
      <w:r>
        <w:rPr>
          <w:rFonts w:ascii="GHEA Grapalat" w:hAnsi="GHEA Grapalat"/>
          <w:sz w:val="21"/>
          <w:szCs w:val="21"/>
          <w:lang w:val="hy-AM"/>
        </w:rPr>
        <w:t xml:space="preserve"> » </w:t>
      </w:r>
      <w:r>
        <w:rPr>
          <w:rFonts w:ascii="GHEA Grapalat" w:hAnsi="GHEA Grapalat"/>
          <w:sz w:val="21"/>
          <w:szCs w:val="21"/>
          <w:lang w:val="es-ES"/>
        </w:rPr>
        <w:t xml:space="preserve"> </w:t>
      </w:r>
      <w:r>
        <w:rPr>
          <w:rFonts w:ascii="GHEA Grapalat" w:hAnsi="GHEA Grapalat"/>
          <w:sz w:val="21"/>
          <w:szCs w:val="21"/>
          <w:lang w:val="hy-AM"/>
        </w:rPr>
        <w:t xml:space="preserve">20 </w:t>
      </w:r>
      <w:r>
        <w:rPr>
          <w:rFonts w:ascii="GHEA Grapalat" w:hAnsi="GHEA Grapalat"/>
          <w:sz w:val="21"/>
          <w:szCs w:val="21"/>
          <w:lang w:val="es-ES"/>
        </w:rPr>
        <w:t xml:space="preserve">  </w:t>
      </w:r>
      <w:r>
        <w:rPr>
          <w:rFonts w:ascii="GHEA Grapalat" w:hAnsi="GHEA Grapalat"/>
          <w:sz w:val="21"/>
          <w:szCs w:val="21"/>
          <w:lang w:val="hy-AM"/>
        </w:rPr>
        <w:t xml:space="preserve">  թ. դուրս գրված </w:t>
      </w:r>
      <w:r>
        <w:rPr>
          <w:rFonts w:ascii="GHEA Grapalat" w:hAnsi="GHEA Grapalat"/>
          <w:sz w:val="21"/>
          <w:szCs w:val="21"/>
          <w:lang w:val="es-ES"/>
        </w:rPr>
        <w:t xml:space="preserve">N ___   </w:t>
      </w:r>
      <w:r>
        <w:rPr>
          <w:rFonts w:ascii="GHEA Grapalat" w:hAnsi="GHEA Grapalat"/>
          <w:sz w:val="21"/>
          <w:szCs w:val="21"/>
          <w:lang w:val="hy-AM"/>
        </w:rPr>
        <w:t xml:space="preserve">հաշիվ ապրանքագիրը, </w:t>
      </w:r>
      <w:proofErr w:type="spellStart"/>
      <w:r>
        <w:rPr>
          <w:rFonts w:ascii="GHEA Grapalat" w:hAnsi="GHEA Grapalat"/>
          <w:sz w:val="21"/>
          <w:szCs w:val="21"/>
          <w:lang w:val="es-ES"/>
        </w:rPr>
        <w:t>կազմեցին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սույն</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արձանագրությունը</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հետևյալի</w:t>
      </w:r>
      <w:proofErr w:type="spellEnd"/>
      <w:r>
        <w:rPr>
          <w:rFonts w:ascii="GHEA Grapalat" w:hAnsi="GHEA Grapalat"/>
          <w:sz w:val="21"/>
          <w:szCs w:val="21"/>
          <w:lang w:val="es-ES"/>
        </w:rPr>
        <w:t xml:space="preserve"> </w:t>
      </w:r>
      <w:proofErr w:type="spellStart"/>
      <w:r>
        <w:rPr>
          <w:rFonts w:ascii="GHEA Grapalat" w:hAnsi="GHEA Grapalat"/>
          <w:sz w:val="21"/>
          <w:szCs w:val="21"/>
          <w:lang w:val="es-ES"/>
        </w:rPr>
        <w:t>մասին</w:t>
      </w:r>
      <w:proofErr w:type="spellEnd"/>
      <w:r>
        <w:rPr>
          <w:rFonts w:ascii="GHEA Grapalat" w:hAnsi="GHEA Grapalat"/>
          <w:sz w:val="21"/>
          <w:szCs w:val="21"/>
          <w:lang w:val="es-ES"/>
        </w:rPr>
        <w:t>.</w:t>
      </w:r>
    </w:p>
    <w:p w14:paraId="344B58F2" w14:textId="77777777" w:rsidR="004E191A" w:rsidRDefault="004E191A" w:rsidP="00DC360F">
      <w:pPr>
        <w:ind w:left="-630"/>
        <w:jc w:val="both"/>
        <w:rPr>
          <w:rFonts w:ascii="GHEA Grapalat" w:hAnsi="GHEA Grapalat"/>
          <w:iCs/>
          <w:sz w:val="21"/>
          <w:szCs w:val="21"/>
          <w:lang w:val="hy-AM"/>
        </w:rPr>
      </w:pPr>
      <w:proofErr w:type="spellStart"/>
      <w:r>
        <w:rPr>
          <w:rFonts w:ascii="GHEA Grapalat" w:hAnsi="GHEA Grapalat"/>
          <w:iCs/>
          <w:sz w:val="21"/>
          <w:szCs w:val="21"/>
        </w:rPr>
        <w:t>Պայմանագրի</w:t>
      </w:r>
      <w:proofErr w:type="spellEnd"/>
      <w:r>
        <w:rPr>
          <w:rFonts w:ascii="GHEA Grapalat" w:hAnsi="GHEA Grapalat"/>
          <w:iCs/>
          <w:sz w:val="21"/>
          <w:szCs w:val="21"/>
          <w:lang w:val="es-ES"/>
        </w:rPr>
        <w:t xml:space="preserve"> </w:t>
      </w:r>
      <w:proofErr w:type="spellStart"/>
      <w:r>
        <w:rPr>
          <w:rFonts w:ascii="GHEA Grapalat" w:hAnsi="GHEA Grapalat"/>
          <w:iCs/>
          <w:sz w:val="21"/>
          <w:szCs w:val="21"/>
        </w:rPr>
        <w:t>շրջանակներում</w:t>
      </w:r>
      <w:proofErr w:type="spellEnd"/>
      <w:r>
        <w:rPr>
          <w:rFonts w:ascii="GHEA Grapalat" w:hAnsi="GHEA Grapalat"/>
          <w:iCs/>
          <w:sz w:val="21"/>
          <w:szCs w:val="21"/>
          <w:lang w:val="es-ES"/>
        </w:rPr>
        <w:t xml:space="preserve"> </w:t>
      </w:r>
      <w:proofErr w:type="spellStart"/>
      <w:r>
        <w:rPr>
          <w:rFonts w:ascii="GHEA Grapalat" w:hAnsi="GHEA Grapalat"/>
          <w:iCs/>
          <w:snapToGrid w:val="0"/>
          <w:sz w:val="21"/>
          <w:szCs w:val="21"/>
          <w:lang w:val="es-ES"/>
        </w:rPr>
        <w:t>Պայմանագրի</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կողմը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կատարել</w:t>
      </w:r>
      <w:proofErr w:type="spellEnd"/>
      <w:r>
        <w:rPr>
          <w:rFonts w:ascii="GHEA Grapalat" w:hAnsi="GHEA Grapalat"/>
          <w:iCs/>
          <w:sz w:val="21"/>
          <w:szCs w:val="21"/>
          <w:lang w:val="es-ES"/>
        </w:rPr>
        <w:t xml:space="preserve"> է </w:t>
      </w:r>
      <w:proofErr w:type="spellStart"/>
      <w:r>
        <w:rPr>
          <w:rFonts w:ascii="GHEA Grapalat" w:hAnsi="GHEA Grapalat"/>
          <w:iCs/>
          <w:sz w:val="21"/>
          <w:szCs w:val="21"/>
          <w:lang w:val="es-ES"/>
        </w:rPr>
        <w:t>հետևյալ</w:t>
      </w:r>
      <w:proofErr w:type="spellEnd"/>
      <w:r>
        <w:rPr>
          <w:rFonts w:ascii="GHEA Grapalat" w:hAnsi="GHEA Grapalat"/>
          <w:iCs/>
          <w:sz w:val="21"/>
          <w:szCs w:val="21"/>
          <w:lang w:val="es-ES"/>
        </w:rPr>
        <w:t xml:space="preserve"> </w:t>
      </w:r>
      <w:proofErr w:type="spellStart"/>
      <w:r>
        <w:rPr>
          <w:rFonts w:ascii="GHEA Grapalat" w:hAnsi="GHEA Grapalat"/>
          <w:iCs/>
          <w:sz w:val="21"/>
          <w:szCs w:val="21"/>
          <w:lang w:val="es-ES"/>
        </w:rPr>
        <w:t>աշխատանքները</w:t>
      </w:r>
      <w:proofErr w:type="spellEnd"/>
      <w:r>
        <w:rPr>
          <w:rFonts w:ascii="GHEA Grapalat" w:hAnsi="GHEA Grapalat"/>
          <w:iCs/>
          <w:sz w:val="21"/>
          <w:szCs w:val="21"/>
        </w:rPr>
        <w:t>՝</w:t>
      </w:r>
    </w:p>
    <w:p w14:paraId="49A008B7" w14:textId="77777777" w:rsidR="004E191A" w:rsidRDefault="004E191A" w:rsidP="004E191A">
      <w:pPr>
        <w:jc w:val="both"/>
        <w:rPr>
          <w:rFonts w:ascii="GHEA Grapalat" w:hAnsi="GHEA Grapalat"/>
          <w:iCs/>
          <w:sz w:val="21"/>
          <w:szCs w:val="21"/>
          <w:lang w:val="hy-AM"/>
        </w:rPr>
      </w:pPr>
    </w:p>
    <w:tbl>
      <w:tblPr>
        <w:tblW w:w="112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
        <w:gridCol w:w="1170"/>
        <w:gridCol w:w="1350"/>
        <w:gridCol w:w="1626"/>
        <w:gridCol w:w="1117"/>
        <w:gridCol w:w="1843"/>
        <w:gridCol w:w="1135"/>
        <w:gridCol w:w="1169"/>
        <w:gridCol w:w="1570"/>
      </w:tblGrid>
      <w:tr w:rsidR="004E191A" w14:paraId="1380ED17" w14:textId="77777777" w:rsidTr="00DC360F">
        <w:trPr>
          <w:jc w:val="right"/>
        </w:trPr>
        <w:tc>
          <w:tcPr>
            <w:tcW w:w="270" w:type="dxa"/>
            <w:vMerge w:val="restart"/>
            <w:tcBorders>
              <w:top w:val="single" w:sz="4" w:space="0" w:color="auto"/>
              <w:left w:val="single" w:sz="4" w:space="0" w:color="auto"/>
              <w:bottom w:val="single" w:sz="4" w:space="0" w:color="auto"/>
              <w:right w:val="single" w:sz="4" w:space="0" w:color="auto"/>
            </w:tcBorders>
            <w:vAlign w:val="center"/>
            <w:hideMark/>
          </w:tcPr>
          <w:p w14:paraId="1B7B354A" w14:textId="77777777" w:rsidR="004E191A" w:rsidRDefault="004E191A" w:rsidP="00E26669">
            <w:pPr>
              <w:pStyle w:val="NormalWeb"/>
            </w:pPr>
            <w:r>
              <w:t>N</w:t>
            </w:r>
          </w:p>
        </w:tc>
        <w:tc>
          <w:tcPr>
            <w:tcW w:w="10980" w:type="dxa"/>
            <w:gridSpan w:val="8"/>
            <w:tcBorders>
              <w:top w:val="single" w:sz="4" w:space="0" w:color="auto"/>
              <w:left w:val="single" w:sz="4" w:space="0" w:color="auto"/>
              <w:bottom w:val="single" w:sz="4" w:space="0" w:color="auto"/>
              <w:right w:val="single" w:sz="4" w:space="0" w:color="auto"/>
            </w:tcBorders>
            <w:vAlign w:val="center"/>
            <w:hideMark/>
          </w:tcPr>
          <w:p w14:paraId="60B8256F" w14:textId="77777777" w:rsidR="004E191A" w:rsidRDefault="004E19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Pr>
                <w:rFonts w:ascii="GHEA Grapalat" w:hAnsi="GHEA Grapalat" w:cs="Sylfaen"/>
                <w:sz w:val="18"/>
                <w:szCs w:val="18"/>
              </w:rPr>
              <w:t>Կատարված</w:t>
            </w:r>
            <w:proofErr w:type="spellEnd"/>
            <w:r>
              <w:rPr>
                <w:rFonts w:ascii="GHEA Grapalat" w:hAnsi="GHEA Grapalat" w:cs="Courier New"/>
                <w:sz w:val="18"/>
                <w:szCs w:val="18"/>
              </w:rPr>
              <w:t xml:space="preserve"> </w:t>
            </w:r>
            <w:proofErr w:type="spellStart"/>
            <w:r>
              <w:rPr>
                <w:rFonts w:ascii="GHEA Grapalat" w:hAnsi="GHEA Grapalat" w:cs="Sylfaen"/>
                <w:sz w:val="18"/>
                <w:szCs w:val="18"/>
              </w:rPr>
              <w:t>աշխատանքների</w:t>
            </w:r>
            <w:proofErr w:type="spellEnd"/>
          </w:p>
        </w:tc>
      </w:tr>
      <w:tr w:rsidR="004E191A" w:rsidRPr="000C4566" w14:paraId="6B78760A" w14:textId="77777777" w:rsidTr="00DC360F">
        <w:trPr>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5414560F" w14:textId="77777777" w:rsidR="004E191A" w:rsidRDefault="004E191A">
            <w:pPr>
              <w:rPr>
                <w:rFonts w:ascii="GHEA Grapalat" w:hAnsi="GHEA Grapalat"/>
                <w:sz w:val="18"/>
                <w:szCs w:val="18"/>
              </w:rPr>
            </w:pPr>
          </w:p>
        </w:tc>
        <w:tc>
          <w:tcPr>
            <w:tcW w:w="1170" w:type="dxa"/>
            <w:vMerge w:val="restart"/>
            <w:tcBorders>
              <w:top w:val="single" w:sz="4" w:space="0" w:color="auto"/>
              <w:left w:val="single" w:sz="4" w:space="0" w:color="auto"/>
              <w:bottom w:val="single" w:sz="4" w:space="0" w:color="auto"/>
              <w:right w:val="single" w:sz="4" w:space="0" w:color="auto"/>
            </w:tcBorders>
            <w:vAlign w:val="center"/>
            <w:hideMark/>
          </w:tcPr>
          <w:p w14:paraId="2B365AF6" w14:textId="77777777" w:rsidR="004E191A" w:rsidRDefault="004E191A" w:rsidP="00E26669">
            <w:pPr>
              <w:pStyle w:val="NormalWeb"/>
            </w:pPr>
            <w:r>
              <w:t>անվանումը</w:t>
            </w:r>
          </w:p>
        </w:tc>
        <w:tc>
          <w:tcPr>
            <w:tcW w:w="1350" w:type="dxa"/>
            <w:vMerge w:val="restart"/>
            <w:tcBorders>
              <w:top w:val="single" w:sz="4" w:space="0" w:color="auto"/>
              <w:left w:val="single" w:sz="4" w:space="0" w:color="auto"/>
              <w:bottom w:val="single" w:sz="4" w:space="0" w:color="auto"/>
              <w:right w:val="single" w:sz="4" w:space="0" w:color="auto"/>
            </w:tcBorders>
            <w:vAlign w:val="center"/>
            <w:hideMark/>
          </w:tcPr>
          <w:p w14:paraId="5F4C5D37" w14:textId="77777777" w:rsidR="004E191A" w:rsidRDefault="004E191A" w:rsidP="00E26669">
            <w:pPr>
              <w:pStyle w:val="NormalWeb"/>
            </w:pPr>
            <w:r>
              <w:t>տեխնիկական  բնութագրի համառոտ շարադրանքը</w:t>
            </w:r>
          </w:p>
        </w:tc>
        <w:tc>
          <w:tcPr>
            <w:tcW w:w="2743" w:type="dxa"/>
            <w:gridSpan w:val="2"/>
            <w:tcBorders>
              <w:top w:val="single" w:sz="4" w:space="0" w:color="auto"/>
              <w:left w:val="single" w:sz="4" w:space="0" w:color="auto"/>
              <w:bottom w:val="single" w:sz="4" w:space="0" w:color="auto"/>
              <w:right w:val="single" w:sz="4" w:space="0" w:color="auto"/>
            </w:tcBorders>
            <w:vAlign w:val="center"/>
            <w:hideMark/>
          </w:tcPr>
          <w:p w14:paraId="0FA0FC9F" w14:textId="77777777" w:rsidR="004E191A" w:rsidRDefault="004E191A" w:rsidP="00E26669">
            <w:pPr>
              <w:pStyle w:val="NormalWeb"/>
            </w:pPr>
            <w:r>
              <w:t>քանակական ցուցանիշը</w:t>
            </w:r>
          </w:p>
        </w:tc>
        <w:tc>
          <w:tcPr>
            <w:tcW w:w="2978" w:type="dxa"/>
            <w:gridSpan w:val="2"/>
            <w:tcBorders>
              <w:top w:val="single" w:sz="4" w:space="0" w:color="auto"/>
              <w:left w:val="single" w:sz="4" w:space="0" w:color="auto"/>
              <w:bottom w:val="single" w:sz="4" w:space="0" w:color="auto"/>
              <w:right w:val="single" w:sz="4" w:space="0" w:color="auto"/>
            </w:tcBorders>
            <w:vAlign w:val="center"/>
            <w:hideMark/>
          </w:tcPr>
          <w:p w14:paraId="2E0819FC" w14:textId="77777777" w:rsidR="004E191A" w:rsidRDefault="004E191A" w:rsidP="00E26669">
            <w:pPr>
              <w:pStyle w:val="NormalWeb"/>
            </w:pPr>
            <w:r>
              <w:t>կատարման ժամկետը</w:t>
            </w:r>
          </w:p>
        </w:tc>
        <w:tc>
          <w:tcPr>
            <w:tcW w:w="1169" w:type="dxa"/>
            <w:vMerge w:val="restart"/>
            <w:tcBorders>
              <w:top w:val="single" w:sz="4" w:space="0" w:color="auto"/>
              <w:left w:val="single" w:sz="4" w:space="0" w:color="auto"/>
              <w:bottom w:val="single" w:sz="4" w:space="0" w:color="auto"/>
              <w:right w:val="single" w:sz="4" w:space="0" w:color="auto"/>
            </w:tcBorders>
            <w:vAlign w:val="center"/>
            <w:hideMark/>
          </w:tcPr>
          <w:p w14:paraId="07D99132" w14:textId="77777777" w:rsidR="004E191A" w:rsidRDefault="004E191A" w:rsidP="00E26669">
            <w:pPr>
              <w:pStyle w:val="NormalWeb"/>
            </w:pPr>
            <w:r>
              <w:t>Վճարման ենթակա գումարը /հազար դրամ/</w:t>
            </w:r>
          </w:p>
        </w:tc>
        <w:tc>
          <w:tcPr>
            <w:tcW w:w="1570" w:type="dxa"/>
            <w:vMerge w:val="restart"/>
            <w:tcBorders>
              <w:top w:val="single" w:sz="4" w:space="0" w:color="auto"/>
              <w:left w:val="single" w:sz="4" w:space="0" w:color="auto"/>
              <w:bottom w:val="single" w:sz="4" w:space="0" w:color="auto"/>
              <w:right w:val="single" w:sz="4" w:space="0" w:color="auto"/>
            </w:tcBorders>
            <w:vAlign w:val="center"/>
            <w:hideMark/>
          </w:tcPr>
          <w:p w14:paraId="40A3EAEE" w14:textId="77777777" w:rsidR="004E191A" w:rsidRDefault="004E191A" w:rsidP="00E26669">
            <w:pPr>
              <w:pStyle w:val="NormalWeb"/>
            </w:pPr>
            <w:r>
              <w:t>Վճարման ժամկետը /ըստ վճարման ժամանակացույցի/</w:t>
            </w:r>
          </w:p>
        </w:tc>
      </w:tr>
      <w:tr w:rsidR="004E191A" w14:paraId="7F1ECAC0" w14:textId="77777777" w:rsidTr="00DC360F">
        <w:trPr>
          <w:trHeight w:val="1105"/>
          <w:jc w:val="right"/>
        </w:trPr>
        <w:tc>
          <w:tcPr>
            <w:tcW w:w="270" w:type="dxa"/>
            <w:vMerge/>
            <w:tcBorders>
              <w:top w:val="single" w:sz="4" w:space="0" w:color="auto"/>
              <w:left w:val="single" w:sz="4" w:space="0" w:color="auto"/>
              <w:bottom w:val="single" w:sz="4" w:space="0" w:color="auto"/>
              <w:right w:val="single" w:sz="4" w:space="0" w:color="auto"/>
            </w:tcBorders>
            <w:vAlign w:val="center"/>
            <w:hideMark/>
          </w:tcPr>
          <w:p w14:paraId="075545B6" w14:textId="77777777" w:rsidR="004E191A" w:rsidRPr="00C45E14" w:rsidRDefault="004E191A">
            <w:pPr>
              <w:rPr>
                <w:rFonts w:ascii="GHEA Grapalat" w:hAnsi="GHEA Grapalat"/>
                <w:sz w:val="18"/>
                <w:szCs w:val="18"/>
                <w:lang w:val="hy-AM"/>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D601621" w14:textId="77777777" w:rsidR="004E191A" w:rsidRPr="00C45E14" w:rsidRDefault="004E191A">
            <w:pPr>
              <w:rPr>
                <w:rFonts w:ascii="GHEA Grapalat" w:hAnsi="GHEA Grapalat"/>
                <w:sz w:val="18"/>
                <w:szCs w:val="18"/>
                <w:lang w:val="hy-AM"/>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1A3DE6FA" w14:textId="77777777" w:rsidR="004E191A" w:rsidRPr="00C45E14" w:rsidRDefault="004E191A">
            <w:pPr>
              <w:rPr>
                <w:rFonts w:ascii="GHEA Grapalat" w:hAnsi="GHEA Grapalat"/>
                <w:sz w:val="18"/>
                <w:szCs w:val="18"/>
                <w:lang w:val="hy-AM"/>
              </w:rPr>
            </w:pPr>
          </w:p>
        </w:tc>
        <w:tc>
          <w:tcPr>
            <w:tcW w:w="1626" w:type="dxa"/>
            <w:tcBorders>
              <w:top w:val="single" w:sz="4" w:space="0" w:color="auto"/>
              <w:left w:val="single" w:sz="4" w:space="0" w:color="auto"/>
              <w:bottom w:val="single" w:sz="4" w:space="0" w:color="auto"/>
              <w:right w:val="single" w:sz="4" w:space="0" w:color="auto"/>
            </w:tcBorders>
            <w:vAlign w:val="center"/>
            <w:hideMark/>
          </w:tcPr>
          <w:p w14:paraId="53D2C961" w14:textId="77777777" w:rsidR="004E191A" w:rsidRDefault="004E191A" w:rsidP="00E26669">
            <w:pPr>
              <w:pStyle w:val="NormalWeb"/>
            </w:pPr>
            <w:r>
              <w:t>ըստ պայմանագրով հաստատված գնման ժամանակացույցի</w:t>
            </w:r>
          </w:p>
        </w:tc>
        <w:tc>
          <w:tcPr>
            <w:tcW w:w="1117" w:type="dxa"/>
            <w:tcBorders>
              <w:top w:val="single" w:sz="4" w:space="0" w:color="auto"/>
              <w:left w:val="single" w:sz="4" w:space="0" w:color="auto"/>
              <w:bottom w:val="single" w:sz="4" w:space="0" w:color="auto"/>
              <w:right w:val="single" w:sz="4" w:space="0" w:color="auto"/>
            </w:tcBorders>
            <w:vAlign w:val="center"/>
            <w:hideMark/>
          </w:tcPr>
          <w:p w14:paraId="58846FCB" w14:textId="77777777" w:rsidR="004E191A" w:rsidRDefault="004E191A" w:rsidP="00E26669">
            <w:pPr>
              <w:pStyle w:val="NormalWeb"/>
            </w:pPr>
            <w:r>
              <w:t>փաստացի</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BC1AB9D" w14:textId="77777777" w:rsidR="004E191A" w:rsidRDefault="004E191A" w:rsidP="00E26669">
            <w:pPr>
              <w:pStyle w:val="NormalWeb"/>
            </w:pPr>
            <w:r>
              <w:t>ըստ պայմանագրով հաստատված գնման ժամանակացույցի</w:t>
            </w:r>
          </w:p>
        </w:tc>
        <w:tc>
          <w:tcPr>
            <w:tcW w:w="1135" w:type="dxa"/>
            <w:tcBorders>
              <w:top w:val="single" w:sz="4" w:space="0" w:color="auto"/>
              <w:left w:val="single" w:sz="4" w:space="0" w:color="auto"/>
              <w:bottom w:val="single" w:sz="4" w:space="0" w:color="auto"/>
              <w:right w:val="single" w:sz="4" w:space="0" w:color="auto"/>
            </w:tcBorders>
            <w:vAlign w:val="center"/>
            <w:hideMark/>
          </w:tcPr>
          <w:p w14:paraId="7FE1A350" w14:textId="77777777" w:rsidR="004E191A" w:rsidRDefault="004E191A" w:rsidP="00E26669">
            <w:pPr>
              <w:pStyle w:val="NormalWeb"/>
            </w:pPr>
            <w:r>
              <w:t>փաստացի</w:t>
            </w:r>
          </w:p>
        </w:tc>
        <w:tc>
          <w:tcPr>
            <w:tcW w:w="1169" w:type="dxa"/>
            <w:vMerge/>
            <w:tcBorders>
              <w:top w:val="single" w:sz="4" w:space="0" w:color="auto"/>
              <w:left w:val="single" w:sz="4" w:space="0" w:color="auto"/>
              <w:bottom w:val="single" w:sz="4" w:space="0" w:color="auto"/>
              <w:right w:val="single" w:sz="4" w:space="0" w:color="auto"/>
            </w:tcBorders>
            <w:vAlign w:val="center"/>
            <w:hideMark/>
          </w:tcPr>
          <w:p w14:paraId="0E4328E1" w14:textId="77777777" w:rsidR="004E191A" w:rsidRDefault="004E191A">
            <w:pPr>
              <w:rPr>
                <w:rFonts w:ascii="GHEA Grapalat" w:hAnsi="GHEA Grapalat"/>
                <w:sz w:val="18"/>
                <w:szCs w:val="18"/>
              </w:rPr>
            </w:pPr>
          </w:p>
        </w:tc>
        <w:tc>
          <w:tcPr>
            <w:tcW w:w="1570" w:type="dxa"/>
            <w:vMerge/>
            <w:tcBorders>
              <w:top w:val="single" w:sz="4" w:space="0" w:color="auto"/>
              <w:left w:val="single" w:sz="4" w:space="0" w:color="auto"/>
              <w:bottom w:val="single" w:sz="4" w:space="0" w:color="auto"/>
              <w:right w:val="single" w:sz="4" w:space="0" w:color="auto"/>
            </w:tcBorders>
            <w:vAlign w:val="center"/>
            <w:hideMark/>
          </w:tcPr>
          <w:p w14:paraId="4183FA1C" w14:textId="77777777" w:rsidR="004E191A" w:rsidRDefault="004E191A">
            <w:pPr>
              <w:rPr>
                <w:rFonts w:ascii="GHEA Grapalat" w:hAnsi="GHEA Grapalat"/>
                <w:sz w:val="18"/>
                <w:szCs w:val="18"/>
              </w:rPr>
            </w:pPr>
          </w:p>
        </w:tc>
      </w:tr>
      <w:tr w:rsidR="004E191A" w14:paraId="01A1BE71"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vAlign w:val="center"/>
          </w:tcPr>
          <w:p w14:paraId="5B552BFF" w14:textId="77777777" w:rsidR="004E191A" w:rsidRDefault="004E191A" w:rsidP="00E26669">
            <w:pPr>
              <w:pStyle w:val="NormalWeb"/>
            </w:pPr>
          </w:p>
        </w:tc>
        <w:tc>
          <w:tcPr>
            <w:tcW w:w="1170" w:type="dxa"/>
            <w:tcBorders>
              <w:top w:val="single" w:sz="4" w:space="0" w:color="auto"/>
              <w:left w:val="single" w:sz="4" w:space="0" w:color="auto"/>
              <w:bottom w:val="single" w:sz="4" w:space="0" w:color="auto"/>
              <w:right w:val="single" w:sz="4" w:space="0" w:color="auto"/>
            </w:tcBorders>
            <w:vAlign w:val="center"/>
          </w:tcPr>
          <w:p w14:paraId="6D85C667" w14:textId="77777777" w:rsidR="004E191A" w:rsidRDefault="004E191A" w:rsidP="00E26669">
            <w:pPr>
              <w:pStyle w:val="NormalWeb"/>
            </w:pPr>
          </w:p>
        </w:tc>
        <w:tc>
          <w:tcPr>
            <w:tcW w:w="1350" w:type="dxa"/>
            <w:tcBorders>
              <w:top w:val="single" w:sz="4" w:space="0" w:color="auto"/>
              <w:left w:val="single" w:sz="4" w:space="0" w:color="auto"/>
              <w:bottom w:val="single" w:sz="4" w:space="0" w:color="auto"/>
              <w:right w:val="single" w:sz="4" w:space="0" w:color="auto"/>
            </w:tcBorders>
            <w:vAlign w:val="center"/>
          </w:tcPr>
          <w:p w14:paraId="4019456B" w14:textId="77777777" w:rsidR="004E191A" w:rsidRDefault="004E191A" w:rsidP="00E26669">
            <w:pPr>
              <w:pStyle w:val="NormalWeb"/>
            </w:pPr>
          </w:p>
        </w:tc>
        <w:tc>
          <w:tcPr>
            <w:tcW w:w="1626" w:type="dxa"/>
            <w:tcBorders>
              <w:top w:val="single" w:sz="4" w:space="0" w:color="auto"/>
              <w:left w:val="single" w:sz="4" w:space="0" w:color="auto"/>
              <w:bottom w:val="single" w:sz="4" w:space="0" w:color="auto"/>
              <w:right w:val="single" w:sz="4" w:space="0" w:color="auto"/>
            </w:tcBorders>
            <w:vAlign w:val="center"/>
          </w:tcPr>
          <w:p w14:paraId="2488F835" w14:textId="77777777" w:rsidR="004E191A" w:rsidRDefault="004E191A" w:rsidP="00E26669">
            <w:pPr>
              <w:pStyle w:val="NormalWeb"/>
            </w:pPr>
          </w:p>
        </w:tc>
        <w:tc>
          <w:tcPr>
            <w:tcW w:w="1117" w:type="dxa"/>
            <w:tcBorders>
              <w:top w:val="single" w:sz="4" w:space="0" w:color="auto"/>
              <w:left w:val="single" w:sz="4" w:space="0" w:color="auto"/>
              <w:bottom w:val="single" w:sz="4" w:space="0" w:color="auto"/>
              <w:right w:val="single" w:sz="4" w:space="0" w:color="auto"/>
            </w:tcBorders>
            <w:vAlign w:val="center"/>
          </w:tcPr>
          <w:p w14:paraId="35A6D708" w14:textId="77777777" w:rsidR="004E191A" w:rsidRDefault="004E191A" w:rsidP="00E26669">
            <w:pPr>
              <w:pStyle w:val="NormalWeb"/>
            </w:pPr>
          </w:p>
        </w:tc>
        <w:tc>
          <w:tcPr>
            <w:tcW w:w="1843" w:type="dxa"/>
            <w:tcBorders>
              <w:top w:val="single" w:sz="4" w:space="0" w:color="auto"/>
              <w:left w:val="single" w:sz="4" w:space="0" w:color="auto"/>
              <w:bottom w:val="single" w:sz="4" w:space="0" w:color="auto"/>
              <w:right w:val="single" w:sz="4" w:space="0" w:color="auto"/>
            </w:tcBorders>
            <w:vAlign w:val="center"/>
          </w:tcPr>
          <w:p w14:paraId="5C941636" w14:textId="77777777" w:rsidR="004E191A" w:rsidRDefault="004E191A" w:rsidP="00E26669">
            <w:pPr>
              <w:pStyle w:val="NormalWeb"/>
            </w:pPr>
          </w:p>
        </w:tc>
        <w:tc>
          <w:tcPr>
            <w:tcW w:w="1135" w:type="dxa"/>
            <w:tcBorders>
              <w:top w:val="single" w:sz="4" w:space="0" w:color="auto"/>
              <w:left w:val="single" w:sz="4" w:space="0" w:color="auto"/>
              <w:bottom w:val="single" w:sz="4" w:space="0" w:color="auto"/>
              <w:right w:val="single" w:sz="4" w:space="0" w:color="auto"/>
            </w:tcBorders>
            <w:vAlign w:val="center"/>
          </w:tcPr>
          <w:p w14:paraId="3824FA52" w14:textId="77777777" w:rsidR="004E191A" w:rsidRDefault="004E191A" w:rsidP="00E26669">
            <w:pPr>
              <w:pStyle w:val="NormalWeb"/>
            </w:pPr>
          </w:p>
        </w:tc>
        <w:tc>
          <w:tcPr>
            <w:tcW w:w="1169" w:type="dxa"/>
            <w:tcBorders>
              <w:top w:val="single" w:sz="4" w:space="0" w:color="auto"/>
              <w:left w:val="single" w:sz="4" w:space="0" w:color="auto"/>
              <w:bottom w:val="single" w:sz="4" w:space="0" w:color="auto"/>
              <w:right w:val="single" w:sz="4" w:space="0" w:color="auto"/>
            </w:tcBorders>
            <w:vAlign w:val="center"/>
          </w:tcPr>
          <w:p w14:paraId="7DA3FA6C" w14:textId="77777777" w:rsidR="004E191A" w:rsidRDefault="004E191A" w:rsidP="00E26669">
            <w:pPr>
              <w:pStyle w:val="NormalWeb"/>
            </w:pPr>
          </w:p>
        </w:tc>
        <w:tc>
          <w:tcPr>
            <w:tcW w:w="1570" w:type="dxa"/>
            <w:tcBorders>
              <w:top w:val="single" w:sz="4" w:space="0" w:color="auto"/>
              <w:left w:val="single" w:sz="4" w:space="0" w:color="auto"/>
              <w:bottom w:val="single" w:sz="4" w:space="0" w:color="auto"/>
              <w:right w:val="single" w:sz="4" w:space="0" w:color="auto"/>
            </w:tcBorders>
            <w:vAlign w:val="center"/>
          </w:tcPr>
          <w:p w14:paraId="16CAEAE3" w14:textId="77777777" w:rsidR="004E191A" w:rsidRDefault="004E191A" w:rsidP="00E26669">
            <w:pPr>
              <w:pStyle w:val="NormalWeb"/>
            </w:pPr>
          </w:p>
        </w:tc>
      </w:tr>
      <w:tr w:rsidR="004E191A" w14:paraId="6DF4FDAB" w14:textId="77777777" w:rsidTr="00DC360F">
        <w:trPr>
          <w:jc w:val="right"/>
        </w:trPr>
        <w:tc>
          <w:tcPr>
            <w:tcW w:w="270" w:type="dxa"/>
            <w:tcBorders>
              <w:top w:val="single" w:sz="4" w:space="0" w:color="auto"/>
              <w:left w:val="single" w:sz="4" w:space="0" w:color="auto"/>
              <w:bottom w:val="single" w:sz="4" w:space="0" w:color="auto"/>
              <w:right w:val="single" w:sz="4" w:space="0" w:color="auto"/>
            </w:tcBorders>
          </w:tcPr>
          <w:p w14:paraId="35139C77" w14:textId="77777777" w:rsidR="004E191A" w:rsidRDefault="004E191A" w:rsidP="00E26669">
            <w:pPr>
              <w:pStyle w:val="NormalWeb"/>
            </w:pPr>
          </w:p>
        </w:tc>
        <w:tc>
          <w:tcPr>
            <w:tcW w:w="1170" w:type="dxa"/>
            <w:tcBorders>
              <w:top w:val="single" w:sz="4" w:space="0" w:color="auto"/>
              <w:left w:val="single" w:sz="4" w:space="0" w:color="auto"/>
              <w:bottom w:val="single" w:sz="4" w:space="0" w:color="auto"/>
              <w:right w:val="single" w:sz="4" w:space="0" w:color="auto"/>
            </w:tcBorders>
          </w:tcPr>
          <w:p w14:paraId="4C664989" w14:textId="77777777" w:rsidR="004E191A" w:rsidRDefault="004E191A" w:rsidP="00E26669">
            <w:pPr>
              <w:pStyle w:val="NormalWeb"/>
            </w:pPr>
          </w:p>
        </w:tc>
        <w:tc>
          <w:tcPr>
            <w:tcW w:w="1350" w:type="dxa"/>
            <w:tcBorders>
              <w:top w:val="single" w:sz="4" w:space="0" w:color="auto"/>
              <w:left w:val="single" w:sz="4" w:space="0" w:color="auto"/>
              <w:bottom w:val="single" w:sz="4" w:space="0" w:color="auto"/>
              <w:right w:val="single" w:sz="4" w:space="0" w:color="auto"/>
            </w:tcBorders>
          </w:tcPr>
          <w:p w14:paraId="0B1FFCFA" w14:textId="77777777" w:rsidR="004E191A" w:rsidRDefault="004E191A" w:rsidP="00E26669">
            <w:pPr>
              <w:pStyle w:val="NormalWeb"/>
            </w:pPr>
          </w:p>
        </w:tc>
        <w:tc>
          <w:tcPr>
            <w:tcW w:w="1626" w:type="dxa"/>
            <w:tcBorders>
              <w:top w:val="single" w:sz="4" w:space="0" w:color="auto"/>
              <w:left w:val="single" w:sz="4" w:space="0" w:color="auto"/>
              <w:bottom w:val="single" w:sz="4" w:space="0" w:color="auto"/>
              <w:right w:val="single" w:sz="4" w:space="0" w:color="auto"/>
            </w:tcBorders>
          </w:tcPr>
          <w:p w14:paraId="6538C9B3" w14:textId="77777777" w:rsidR="004E191A" w:rsidRDefault="004E191A" w:rsidP="00E26669">
            <w:pPr>
              <w:pStyle w:val="NormalWeb"/>
            </w:pPr>
          </w:p>
        </w:tc>
        <w:tc>
          <w:tcPr>
            <w:tcW w:w="1117" w:type="dxa"/>
            <w:tcBorders>
              <w:top w:val="single" w:sz="4" w:space="0" w:color="auto"/>
              <w:left w:val="single" w:sz="4" w:space="0" w:color="auto"/>
              <w:bottom w:val="single" w:sz="4" w:space="0" w:color="auto"/>
              <w:right w:val="single" w:sz="4" w:space="0" w:color="auto"/>
            </w:tcBorders>
          </w:tcPr>
          <w:p w14:paraId="4E9ED1C9" w14:textId="77777777" w:rsidR="004E191A" w:rsidRDefault="004E191A" w:rsidP="00E26669">
            <w:pPr>
              <w:pStyle w:val="NormalWeb"/>
            </w:pPr>
          </w:p>
        </w:tc>
        <w:tc>
          <w:tcPr>
            <w:tcW w:w="1843" w:type="dxa"/>
            <w:tcBorders>
              <w:top w:val="single" w:sz="4" w:space="0" w:color="auto"/>
              <w:left w:val="single" w:sz="4" w:space="0" w:color="auto"/>
              <w:bottom w:val="single" w:sz="4" w:space="0" w:color="auto"/>
              <w:right w:val="single" w:sz="4" w:space="0" w:color="auto"/>
            </w:tcBorders>
          </w:tcPr>
          <w:p w14:paraId="3DE2EC3A" w14:textId="77777777" w:rsidR="004E191A" w:rsidRDefault="004E191A" w:rsidP="00E26669">
            <w:pPr>
              <w:pStyle w:val="NormalWeb"/>
            </w:pPr>
          </w:p>
        </w:tc>
        <w:tc>
          <w:tcPr>
            <w:tcW w:w="1135" w:type="dxa"/>
            <w:tcBorders>
              <w:top w:val="single" w:sz="4" w:space="0" w:color="auto"/>
              <w:left w:val="single" w:sz="4" w:space="0" w:color="auto"/>
              <w:bottom w:val="single" w:sz="4" w:space="0" w:color="auto"/>
              <w:right w:val="single" w:sz="4" w:space="0" w:color="auto"/>
            </w:tcBorders>
          </w:tcPr>
          <w:p w14:paraId="458D4F9A" w14:textId="77777777" w:rsidR="004E191A" w:rsidRDefault="004E191A" w:rsidP="00E26669">
            <w:pPr>
              <w:pStyle w:val="NormalWeb"/>
            </w:pPr>
          </w:p>
        </w:tc>
        <w:tc>
          <w:tcPr>
            <w:tcW w:w="1169" w:type="dxa"/>
            <w:tcBorders>
              <w:top w:val="single" w:sz="4" w:space="0" w:color="auto"/>
              <w:left w:val="single" w:sz="4" w:space="0" w:color="auto"/>
              <w:bottom w:val="single" w:sz="4" w:space="0" w:color="auto"/>
              <w:right w:val="single" w:sz="4" w:space="0" w:color="auto"/>
            </w:tcBorders>
          </w:tcPr>
          <w:p w14:paraId="59339B50" w14:textId="77777777" w:rsidR="004E191A" w:rsidRDefault="004E191A" w:rsidP="00E26669">
            <w:pPr>
              <w:pStyle w:val="NormalWeb"/>
            </w:pPr>
          </w:p>
        </w:tc>
        <w:tc>
          <w:tcPr>
            <w:tcW w:w="1570" w:type="dxa"/>
            <w:tcBorders>
              <w:top w:val="single" w:sz="4" w:space="0" w:color="auto"/>
              <w:left w:val="single" w:sz="4" w:space="0" w:color="auto"/>
              <w:bottom w:val="single" w:sz="4" w:space="0" w:color="auto"/>
              <w:right w:val="single" w:sz="4" w:space="0" w:color="auto"/>
            </w:tcBorders>
          </w:tcPr>
          <w:p w14:paraId="2BDA3A22" w14:textId="77777777" w:rsidR="004E191A" w:rsidRDefault="004E191A" w:rsidP="00E26669">
            <w:pPr>
              <w:pStyle w:val="NormalWeb"/>
            </w:pPr>
          </w:p>
        </w:tc>
      </w:tr>
    </w:tbl>
    <w:p w14:paraId="2AEE07EF" w14:textId="07726728" w:rsidR="004E191A" w:rsidRDefault="004E191A" w:rsidP="004E191A">
      <w:pPr>
        <w:ind w:firstLine="375"/>
        <w:jc w:val="both"/>
        <w:rPr>
          <w:rFonts w:ascii="GHEA Grapalat" w:hAnsi="GHEA Grapalat"/>
          <w:iCs/>
          <w:snapToGrid w:val="0"/>
          <w:sz w:val="21"/>
          <w:szCs w:val="21"/>
          <w:lang w:val="es-ES"/>
        </w:rPr>
      </w:pPr>
      <w:r>
        <w:rPr>
          <w:rFonts w:ascii="Arial" w:hAnsi="Arial" w:cs="Arial"/>
          <w:iCs/>
          <w:sz w:val="21"/>
          <w:szCs w:val="21"/>
          <w:lang w:val="es-ES"/>
        </w:rPr>
        <w:t>  </w:t>
      </w:r>
      <w:r>
        <w:rPr>
          <w:rFonts w:ascii="GHEA Grapalat" w:hAnsi="GHEA Grapalat"/>
          <w:iCs/>
          <w:snapToGrid w:val="0"/>
          <w:sz w:val="21"/>
          <w:szCs w:val="21"/>
          <w:lang w:val="hy-AM"/>
        </w:rPr>
        <w:t xml:space="preserve">Սույն </w:t>
      </w:r>
      <w:proofErr w:type="spellStart"/>
      <w:r>
        <w:rPr>
          <w:rFonts w:ascii="GHEA Grapalat" w:hAnsi="GHEA Grapalat"/>
          <w:iCs/>
          <w:snapToGrid w:val="0"/>
          <w:sz w:val="21"/>
          <w:szCs w:val="21"/>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երկկողմ</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lang w:val="hy-AM"/>
        </w:rPr>
        <w:t>հաստատման համար հիմք հանդիսացած</w:t>
      </w:r>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հաշիվ</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rPr>
        <w:t>ապրանքագիրը</w:t>
      </w:r>
      <w:proofErr w:type="spellEnd"/>
      <w:r>
        <w:rPr>
          <w:rFonts w:ascii="GHEA Grapalat" w:hAnsi="GHEA Grapalat"/>
          <w:iCs/>
          <w:snapToGrid w:val="0"/>
          <w:sz w:val="21"/>
          <w:szCs w:val="21"/>
          <w:lang w:val="es-ES"/>
        </w:rPr>
        <w:t xml:space="preserve"> </w:t>
      </w:r>
      <w:r>
        <w:rPr>
          <w:rFonts w:ascii="GHEA Grapalat" w:hAnsi="GHEA Grapalat"/>
          <w:iCs/>
          <w:snapToGrid w:val="0"/>
          <w:sz w:val="21"/>
          <w:szCs w:val="21"/>
        </w:rPr>
        <w:t>և</w:t>
      </w:r>
      <w:r>
        <w:rPr>
          <w:rFonts w:ascii="GHEA Grapalat" w:hAnsi="GHEA Grapalat"/>
          <w:iCs/>
          <w:snapToGrid w:val="0"/>
          <w:sz w:val="21"/>
          <w:szCs w:val="21"/>
          <w:lang w:val="es-ES"/>
        </w:rPr>
        <w:t xml:space="preserve"> </w:t>
      </w:r>
      <w:r>
        <w:rPr>
          <w:rFonts w:ascii="GHEA Grapalat" w:hAnsi="GHEA Grapalat"/>
          <w:iCs/>
          <w:snapToGrid w:val="0"/>
          <w:sz w:val="21"/>
          <w:szCs w:val="21"/>
          <w:lang w:val="hy-AM"/>
        </w:rPr>
        <w:t xml:space="preserve">դրական </w:t>
      </w:r>
      <w:proofErr w:type="spellStart"/>
      <w:r>
        <w:rPr>
          <w:rFonts w:ascii="GHEA Grapalat" w:hAnsi="GHEA Grapalat"/>
          <w:sz w:val="21"/>
          <w:szCs w:val="21"/>
          <w:lang w:val="es-ES"/>
        </w:rPr>
        <w:t>եզրակացությունը</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հանդիսանում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սույն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արձանագրության</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բաղկացուցիչ</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մասը</w:t>
      </w:r>
      <w:proofErr w:type="spellEnd"/>
      <w:r>
        <w:rPr>
          <w:rFonts w:ascii="GHEA Grapalat" w:hAnsi="GHEA Grapalat"/>
          <w:iCs/>
          <w:snapToGrid w:val="0"/>
          <w:sz w:val="21"/>
          <w:szCs w:val="21"/>
          <w:lang w:val="es-ES"/>
        </w:rPr>
        <w:t xml:space="preserve"> և </w:t>
      </w:r>
      <w:proofErr w:type="spellStart"/>
      <w:r>
        <w:rPr>
          <w:rFonts w:ascii="GHEA Grapalat" w:hAnsi="GHEA Grapalat"/>
          <w:iCs/>
          <w:snapToGrid w:val="0"/>
          <w:sz w:val="21"/>
          <w:szCs w:val="21"/>
          <w:lang w:val="es-ES"/>
        </w:rPr>
        <w:t>կցվում</w:t>
      </w:r>
      <w:proofErr w:type="spellEnd"/>
      <w:r>
        <w:rPr>
          <w:rFonts w:ascii="GHEA Grapalat" w:hAnsi="GHEA Grapalat"/>
          <w:iCs/>
          <w:snapToGrid w:val="0"/>
          <w:sz w:val="21"/>
          <w:szCs w:val="21"/>
          <w:lang w:val="es-ES"/>
        </w:rPr>
        <w:t xml:space="preserve"> </w:t>
      </w:r>
      <w:proofErr w:type="spellStart"/>
      <w:r>
        <w:rPr>
          <w:rFonts w:ascii="GHEA Grapalat" w:hAnsi="GHEA Grapalat"/>
          <w:iCs/>
          <w:snapToGrid w:val="0"/>
          <w:sz w:val="21"/>
          <w:szCs w:val="21"/>
          <w:lang w:val="es-ES"/>
        </w:rPr>
        <w:t>են</w:t>
      </w:r>
      <w:proofErr w:type="spellEnd"/>
      <w:r>
        <w:rPr>
          <w:rFonts w:ascii="GHEA Grapalat" w:hAnsi="GHEA Grapalat"/>
          <w:iCs/>
          <w:snapToGrid w:val="0"/>
          <w:sz w:val="21"/>
          <w:szCs w:val="21"/>
          <w:lang w:val="es-ES"/>
        </w:rPr>
        <w:t>:</w:t>
      </w:r>
    </w:p>
    <w:p w14:paraId="08B336CA" w14:textId="77777777" w:rsidR="004E191A" w:rsidRDefault="004E191A" w:rsidP="004E191A">
      <w:pPr>
        <w:ind w:firstLine="375"/>
        <w:jc w:val="both"/>
        <w:rPr>
          <w:rFonts w:ascii="GHEA Grapalat" w:hAnsi="GHEA Grapalat"/>
          <w:iCs/>
          <w:snapToGrid w:val="0"/>
          <w:sz w:val="21"/>
          <w:szCs w:val="21"/>
          <w:lang w:val="es-ES"/>
        </w:rPr>
      </w:pPr>
    </w:p>
    <w:p w14:paraId="5E49AA7D" w14:textId="77777777" w:rsidR="004E191A" w:rsidRDefault="004E191A" w:rsidP="004E191A">
      <w:pPr>
        <w:ind w:firstLine="375"/>
        <w:jc w:val="both"/>
        <w:rPr>
          <w:rFonts w:ascii="GHEA Grapalat" w:hAnsi="GHEA Grapalat"/>
          <w:iCs/>
          <w:snapToGrid w:val="0"/>
          <w:sz w:val="2"/>
          <w:szCs w:val="21"/>
          <w:lang w:val="es-ES"/>
        </w:rPr>
      </w:pPr>
    </w:p>
    <w:p w14:paraId="4B1E65B6" w14:textId="77777777" w:rsidR="004E191A" w:rsidRDefault="004E191A" w:rsidP="004E191A">
      <w:pPr>
        <w:ind w:firstLine="375"/>
        <w:rPr>
          <w:rFonts w:ascii="GHEA Grapalat" w:hAnsi="GHEA Grapalat"/>
          <w:iCs/>
          <w:snapToGrid w:val="0"/>
          <w:sz w:val="2"/>
          <w:szCs w:val="21"/>
          <w:lang w:val="es-ES"/>
        </w:rPr>
      </w:pPr>
      <w:r>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4E191A" w14:paraId="683766FB" w14:textId="77777777" w:rsidTr="004E191A">
        <w:trPr>
          <w:trHeight w:val="266"/>
          <w:tblCellSpacing w:w="7" w:type="dxa"/>
          <w:jc w:val="center"/>
        </w:trPr>
        <w:tc>
          <w:tcPr>
            <w:tcW w:w="0" w:type="auto"/>
            <w:vAlign w:val="center"/>
            <w:hideMark/>
          </w:tcPr>
          <w:p w14:paraId="6830CAF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հանձնեց</w:t>
            </w:r>
            <w:proofErr w:type="spellEnd"/>
            <w:r>
              <w:rPr>
                <w:rFonts w:ascii="GHEA Grapalat" w:hAnsi="GHEA Grapalat"/>
                <w:iCs/>
                <w:sz w:val="21"/>
                <w:szCs w:val="21"/>
              </w:rPr>
              <w:t xml:space="preserve"> </w:t>
            </w:r>
          </w:p>
        </w:tc>
        <w:tc>
          <w:tcPr>
            <w:tcW w:w="0" w:type="auto"/>
            <w:vAlign w:val="center"/>
            <w:hideMark/>
          </w:tcPr>
          <w:p w14:paraId="32E72306" w14:textId="77777777" w:rsidR="004E191A" w:rsidRDefault="004E191A">
            <w:pPr>
              <w:jc w:val="center"/>
              <w:rPr>
                <w:rFonts w:ascii="GHEA Grapalat" w:hAnsi="GHEA Grapalat"/>
                <w:iCs/>
                <w:sz w:val="21"/>
                <w:szCs w:val="21"/>
              </w:rPr>
            </w:pPr>
            <w:proofErr w:type="spellStart"/>
            <w:r>
              <w:rPr>
                <w:rFonts w:ascii="GHEA Grapalat" w:hAnsi="GHEA Grapalat"/>
                <w:iCs/>
                <w:sz w:val="21"/>
                <w:szCs w:val="21"/>
              </w:rPr>
              <w:t>Աշխատանքը</w:t>
            </w:r>
            <w:proofErr w:type="spellEnd"/>
            <w:r>
              <w:rPr>
                <w:rFonts w:ascii="GHEA Grapalat" w:hAnsi="GHEA Grapalat"/>
                <w:iCs/>
                <w:sz w:val="21"/>
                <w:szCs w:val="21"/>
              </w:rPr>
              <w:t xml:space="preserve"> </w:t>
            </w:r>
            <w:proofErr w:type="spellStart"/>
            <w:r>
              <w:rPr>
                <w:rFonts w:ascii="GHEA Grapalat" w:hAnsi="GHEA Grapalat"/>
                <w:iCs/>
                <w:sz w:val="21"/>
                <w:szCs w:val="21"/>
              </w:rPr>
              <w:t>ընդունեց</w:t>
            </w:r>
            <w:proofErr w:type="spellEnd"/>
          </w:p>
        </w:tc>
      </w:tr>
      <w:tr w:rsidR="004E191A" w14:paraId="3906E2A8" w14:textId="77777777" w:rsidTr="004E191A">
        <w:trPr>
          <w:trHeight w:val="473"/>
          <w:tblCellSpacing w:w="7" w:type="dxa"/>
          <w:jc w:val="center"/>
        </w:trPr>
        <w:tc>
          <w:tcPr>
            <w:tcW w:w="0" w:type="auto"/>
            <w:vAlign w:val="center"/>
            <w:hideMark/>
          </w:tcPr>
          <w:p w14:paraId="3076A82A"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531E2C3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c>
          <w:tcPr>
            <w:tcW w:w="0" w:type="auto"/>
            <w:vAlign w:val="center"/>
            <w:hideMark/>
          </w:tcPr>
          <w:p w14:paraId="47926B4E"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572B73D0"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ստորագրություն</w:t>
            </w:r>
            <w:proofErr w:type="spellEnd"/>
            <w:r>
              <w:rPr>
                <w:rFonts w:ascii="GHEA Grapalat" w:hAnsi="GHEA Grapalat"/>
                <w:iCs/>
                <w:sz w:val="15"/>
                <w:szCs w:val="15"/>
              </w:rPr>
              <w:t xml:space="preserve"> </w:t>
            </w:r>
          </w:p>
        </w:tc>
      </w:tr>
      <w:tr w:rsidR="004E191A" w14:paraId="3A687393" w14:textId="77777777" w:rsidTr="004E191A">
        <w:trPr>
          <w:trHeight w:val="503"/>
          <w:tblCellSpacing w:w="7" w:type="dxa"/>
          <w:jc w:val="center"/>
        </w:trPr>
        <w:tc>
          <w:tcPr>
            <w:tcW w:w="0" w:type="auto"/>
            <w:vAlign w:val="center"/>
            <w:hideMark/>
          </w:tcPr>
          <w:p w14:paraId="583216AE" w14:textId="77777777" w:rsidR="004E191A" w:rsidRDefault="004E191A">
            <w:pPr>
              <w:jc w:val="center"/>
              <w:rPr>
                <w:rFonts w:ascii="GHEA Grapalat" w:hAnsi="GHEA Grapalat"/>
                <w:iCs/>
                <w:sz w:val="21"/>
                <w:szCs w:val="21"/>
              </w:rPr>
            </w:pPr>
            <w:r>
              <w:rPr>
                <w:rFonts w:ascii="GHEA Grapalat" w:hAnsi="GHEA Grapalat"/>
                <w:iCs/>
                <w:sz w:val="21"/>
                <w:szCs w:val="21"/>
              </w:rPr>
              <w:t xml:space="preserve">___________________________ </w:t>
            </w:r>
          </w:p>
          <w:p w14:paraId="149CEE46"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c>
          <w:tcPr>
            <w:tcW w:w="0" w:type="auto"/>
            <w:vAlign w:val="center"/>
            <w:hideMark/>
          </w:tcPr>
          <w:p w14:paraId="636DBDD5" w14:textId="77777777" w:rsidR="004E191A" w:rsidRDefault="004E191A">
            <w:pPr>
              <w:jc w:val="center"/>
              <w:rPr>
                <w:rFonts w:ascii="GHEA Grapalat" w:hAnsi="GHEA Grapalat"/>
                <w:iCs/>
                <w:sz w:val="21"/>
                <w:szCs w:val="21"/>
              </w:rPr>
            </w:pPr>
            <w:r>
              <w:rPr>
                <w:rFonts w:ascii="GHEA Grapalat" w:hAnsi="GHEA Grapalat"/>
                <w:iCs/>
                <w:sz w:val="21"/>
                <w:szCs w:val="21"/>
              </w:rPr>
              <w:t>___________________________</w:t>
            </w:r>
          </w:p>
          <w:p w14:paraId="04187C62" w14:textId="77777777" w:rsidR="004E191A" w:rsidRDefault="004E191A">
            <w:pPr>
              <w:jc w:val="center"/>
              <w:rPr>
                <w:rFonts w:ascii="GHEA Grapalat" w:hAnsi="GHEA Grapalat"/>
                <w:iCs/>
                <w:sz w:val="21"/>
                <w:szCs w:val="21"/>
              </w:rPr>
            </w:pPr>
            <w:proofErr w:type="spellStart"/>
            <w:r>
              <w:rPr>
                <w:rFonts w:ascii="GHEA Grapalat" w:hAnsi="GHEA Grapalat"/>
                <w:iCs/>
                <w:sz w:val="15"/>
                <w:szCs w:val="15"/>
              </w:rPr>
              <w:t>ազգանուն</w:t>
            </w:r>
            <w:proofErr w:type="spellEnd"/>
            <w:r>
              <w:rPr>
                <w:rFonts w:ascii="GHEA Grapalat" w:hAnsi="GHEA Grapalat"/>
                <w:iCs/>
                <w:sz w:val="15"/>
                <w:szCs w:val="15"/>
              </w:rPr>
              <w:t xml:space="preserve">, </w:t>
            </w:r>
            <w:proofErr w:type="spellStart"/>
            <w:r>
              <w:rPr>
                <w:rFonts w:ascii="GHEA Grapalat" w:hAnsi="GHEA Grapalat"/>
                <w:iCs/>
                <w:sz w:val="15"/>
                <w:szCs w:val="15"/>
              </w:rPr>
              <w:t>անուն</w:t>
            </w:r>
            <w:proofErr w:type="spellEnd"/>
          </w:p>
        </w:tc>
      </w:tr>
      <w:tr w:rsidR="004E191A" w14:paraId="545DD328" w14:textId="77777777" w:rsidTr="004E191A">
        <w:trPr>
          <w:trHeight w:val="281"/>
          <w:tblCellSpacing w:w="7" w:type="dxa"/>
          <w:jc w:val="center"/>
        </w:trPr>
        <w:tc>
          <w:tcPr>
            <w:tcW w:w="0" w:type="auto"/>
            <w:vAlign w:val="center"/>
            <w:hideMark/>
          </w:tcPr>
          <w:p w14:paraId="54269C2D" w14:textId="77777777" w:rsidR="004E191A" w:rsidRDefault="004E191A">
            <w:pPr>
              <w:rPr>
                <w:rFonts w:ascii="GHEA Grapalat" w:hAnsi="GHEA Grapalat"/>
                <w:iCs/>
                <w:sz w:val="21"/>
                <w:szCs w:val="21"/>
              </w:rPr>
            </w:pPr>
            <w:r>
              <w:rPr>
                <w:rFonts w:ascii="GHEA Grapalat" w:hAnsi="GHEA Grapalat"/>
                <w:iCs/>
                <w:sz w:val="21"/>
                <w:szCs w:val="21"/>
              </w:rPr>
              <w:t xml:space="preserve">                              Կ.Տ.</w:t>
            </w:r>
            <w:r>
              <w:rPr>
                <w:rFonts w:ascii="Arial" w:hAnsi="Arial" w:cs="Arial"/>
                <w:iCs/>
                <w:sz w:val="21"/>
                <w:szCs w:val="21"/>
              </w:rPr>
              <w:t xml:space="preserve">                                                                                 </w:t>
            </w:r>
          </w:p>
        </w:tc>
        <w:tc>
          <w:tcPr>
            <w:tcW w:w="0" w:type="auto"/>
            <w:vAlign w:val="center"/>
            <w:hideMark/>
          </w:tcPr>
          <w:p w14:paraId="68425904" w14:textId="77777777" w:rsidR="004E191A" w:rsidRDefault="004E191A">
            <w:pPr>
              <w:rPr>
                <w:rFonts w:ascii="GHEA Grapalat" w:hAnsi="GHEA Grapalat"/>
                <w:iCs/>
                <w:sz w:val="21"/>
                <w:szCs w:val="21"/>
              </w:rPr>
            </w:pPr>
            <w:r>
              <w:rPr>
                <w:rFonts w:ascii="Arial" w:hAnsi="Arial" w:cs="Arial"/>
                <w:iCs/>
                <w:sz w:val="21"/>
                <w:szCs w:val="21"/>
              </w:rPr>
              <w:t xml:space="preserve">                                     </w:t>
            </w:r>
            <w:r>
              <w:rPr>
                <w:rFonts w:ascii="GHEA Grapalat" w:hAnsi="GHEA Grapalat"/>
                <w:iCs/>
                <w:sz w:val="21"/>
                <w:szCs w:val="21"/>
              </w:rPr>
              <w:t>Կ.Տ.</w:t>
            </w:r>
          </w:p>
        </w:tc>
      </w:tr>
    </w:tbl>
    <w:p w14:paraId="2E7A842B" w14:textId="77777777" w:rsidR="004E191A" w:rsidRDefault="004E191A" w:rsidP="004E191A">
      <w:pPr>
        <w:ind w:left="-142" w:firstLine="142"/>
        <w:jc w:val="center"/>
        <w:rPr>
          <w:rFonts w:ascii="GHEA Grapalat" w:hAnsi="GHEA Grapalat" w:cs="Sylfaen"/>
          <w:b/>
        </w:rPr>
      </w:pPr>
    </w:p>
    <w:p w14:paraId="2D2D28E8" w14:textId="77777777" w:rsidR="004E191A" w:rsidRDefault="004E191A" w:rsidP="004E191A">
      <w:pPr>
        <w:ind w:left="-142" w:firstLine="142"/>
        <w:jc w:val="center"/>
        <w:rPr>
          <w:rFonts w:ascii="GHEA Grapalat" w:hAnsi="GHEA Grapalat" w:cs="Sylfaen"/>
          <w:b/>
        </w:rPr>
      </w:pPr>
    </w:p>
    <w:p w14:paraId="1C0591E3" w14:textId="77777777" w:rsidR="00B83759" w:rsidRDefault="00B83759" w:rsidP="004E191A">
      <w:pPr>
        <w:ind w:firstLine="567"/>
        <w:jc w:val="right"/>
        <w:rPr>
          <w:rFonts w:ascii="GHEA Grapalat" w:hAnsi="GHEA Grapalat" w:cs="Sylfaen"/>
          <w:i/>
          <w:sz w:val="20"/>
          <w:szCs w:val="20"/>
          <w:lang w:val="pt-BR"/>
        </w:rPr>
      </w:pPr>
    </w:p>
    <w:p w14:paraId="37E44A86" w14:textId="77777777" w:rsidR="00B83759" w:rsidRDefault="00B83759" w:rsidP="004E191A">
      <w:pPr>
        <w:ind w:firstLine="567"/>
        <w:jc w:val="right"/>
        <w:rPr>
          <w:rFonts w:ascii="GHEA Grapalat" w:hAnsi="GHEA Grapalat" w:cs="Sylfaen"/>
          <w:i/>
          <w:sz w:val="20"/>
          <w:szCs w:val="20"/>
          <w:lang w:val="pt-BR"/>
        </w:rPr>
      </w:pPr>
    </w:p>
    <w:p w14:paraId="79405308" w14:textId="77777777" w:rsidR="00B83759" w:rsidRDefault="00B83759" w:rsidP="004E191A">
      <w:pPr>
        <w:ind w:firstLine="567"/>
        <w:jc w:val="right"/>
        <w:rPr>
          <w:rFonts w:ascii="GHEA Grapalat" w:hAnsi="GHEA Grapalat" w:cs="Sylfaen"/>
          <w:i/>
          <w:sz w:val="20"/>
          <w:szCs w:val="20"/>
          <w:lang w:val="pt-BR"/>
        </w:rPr>
      </w:pPr>
    </w:p>
    <w:p w14:paraId="29264F66" w14:textId="77777777" w:rsidR="00B83759" w:rsidRDefault="00B83759" w:rsidP="004E191A">
      <w:pPr>
        <w:ind w:firstLine="567"/>
        <w:jc w:val="right"/>
        <w:rPr>
          <w:rFonts w:ascii="GHEA Grapalat" w:hAnsi="GHEA Grapalat" w:cs="Sylfaen"/>
          <w:i/>
          <w:sz w:val="20"/>
          <w:szCs w:val="20"/>
          <w:lang w:val="pt-BR"/>
        </w:rPr>
      </w:pPr>
    </w:p>
    <w:p w14:paraId="072B5BE0" w14:textId="33BE5DEE" w:rsidR="004E191A" w:rsidRDefault="004E191A" w:rsidP="004E191A">
      <w:pPr>
        <w:ind w:firstLine="567"/>
        <w:jc w:val="right"/>
        <w:rPr>
          <w:rFonts w:ascii="GHEA Grapalat" w:hAnsi="GHEA Grapalat" w:cs="Sylfaen"/>
          <w:i/>
          <w:sz w:val="20"/>
          <w:szCs w:val="20"/>
          <w:lang w:val="pt-BR"/>
        </w:rPr>
      </w:pPr>
      <w:r>
        <w:rPr>
          <w:rFonts w:ascii="GHEA Grapalat" w:hAnsi="GHEA Grapalat" w:cs="Sylfaen"/>
          <w:i/>
          <w:sz w:val="20"/>
          <w:szCs w:val="20"/>
          <w:lang w:val="pt-BR"/>
        </w:rPr>
        <w:t>Հավելված 4.1</w:t>
      </w:r>
    </w:p>
    <w:p w14:paraId="25705DF8" w14:textId="77777777" w:rsidR="004E191A" w:rsidRDefault="004E191A" w:rsidP="004E191A">
      <w:pPr>
        <w:ind w:firstLine="567"/>
        <w:jc w:val="right"/>
        <w:rPr>
          <w:rFonts w:ascii="GHEA Grapalat" w:hAnsi="GHEA Grapalat" w:cs="Arial"/>
          <w:i/>
          <w:sz w:val="20"/>
          <w:szCs w:val="20"/>
          <w:lang w:val="pt-BR"/>
        </w:rPr>
      </w:pPr>
      <w:r>
        <w:rPr>
          <w:rFonts w:ascii="GHEA Grapalat" w:hAnsi="GHEA Grapalat"/>
          <w:i/>
          <w:sz w:val="20"/>
          <w:szCs w:val="20"/>
          <w:lang w:val="pt-BR"/>
        </w:rPr>
        <w:t xml:space="preserve">«           »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62D1B268" w14:textId="77777777" w:rsidR="004E191A" w:rsidRDefault="004E191A" w:rsidP="004E191A">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21B62C48" w14:textId="77777777" w:rsidR="004E191A" w:rsidRDefault="004E191A" w:rsidP="004E191A">
      <w:pPr>
        <w:tabs>
          <w:tab w:val="left" w:pos="360"/>
          <w:tab w:val="left" w:pos="540"/>
        </w:tabs>
        <w:jc w:val="center"/>
        <w:rPr>
          <w:rFonts w:ascii="Sylfaen" w:hAnsi="Sylfaen" w:cs="Sylfaen"/>
          <w:b/>
          <w:bCs/>
          <w:sz w:val="20"/>
          <w:szCs w:val="20"/>
          <w:lang w:val="pt-BR"/>
        </w:rPr>
      </w:pPr>
    </w:p>
    <w:p w14:paraId="64CD7A3B" w14:textId="77777777" w:rsidR="004E191A" w:rsidRDefault="004E191A" w:rsidP="004E191A">
      <w:pPr>
        <w:tabs>
          <w:tab w:val="left" w:pos="360"/>
          <w:tab w:val="left" w:pos="540"/>
        </w:tabs>
        <w:jc w:val="center"/>
        <w:rPr>
          <w:rFonts w:ascii="Sylfaen" w:hAnsi="Sylfaen" w:cs="Sylfaen"/>
          <w:b/>
          <w:bCs/>
          <w:lang w:val="pt-BR"/>
        </w:rPr>
      </w:pPr>
    </w:p>
    <w:p w14:paraId="39D70C7D" w14:textId="77777777" w:rsidR="004E191A" w:rsidRDefault="004E191A" w:rsidP="004E191A">
      <w:pPr>
        <w:tabs>
          <w:tab w:val="left" w:pos="360"/>
          <w:tab w:val="left" w:pos="540"/>
        </w:tabs>
        <w:rPr>
          <w:rFonts w:ascii="GHEA Grapalat" w:hAnsi="GHEA Grapalat" w:cs="Sylfaen"/>
          <w:sz w:val="22"/>
          <w:szCs w:val="22"/>
          <w:lang w:val="pt-BR"/>
        </w:rPr>
      </w:pPr>
    </w:p>
    <w:p w14:paraId="0A06F633" w14:textId="77777777" w:rsidR="004E191A" w:rsidRDefault="004E191A" w:rsidP="004E191A">
      <w:pPr>
        <w:tabs>
          <w:tab w:val="left" w:pos="2250"/>
        </w:tabs>
        <w:spacing w:line="276" w:lineRule="auto"/>
        <w:jc w:val="center"/>
        <w:rPr>
          <w:rFonts w:ascii="GHEA Grapalat" w:hAnsi="GHEA Grapalat" w:cs="Sylfaen"/>
          <w:bCs/>
          <w:sz w:val="18"/>
          <w:szCs w:val="18"/>
          <w:lang w:val="pt-BR"/>
        </w:rPr>
      </w:pPr>
      <w:r>
        <w:rPr>
          <w:rFonts w:ascii="GHEA Grapalat" w:hAnsi="GHEA Grapalat" w:cs="Sylfaen"/>
          <w:bCs/>
          <w:sz w:val="18"/>
          <w:szCs w:val="18"/>
        </w:rPr>
        <w:t>ԱԿՏ</w:t>
      </w:r>
      <w:r>
        <w:rPr>
          <w:rFonts w:ascii="GHEA Grapalat" w:hAnsi="GHEA Grapalat" w:cs="Sylfaen"/>
          <w:bCs/>
          <w:sz w:val="18"/>
          <w:szCs w:val="18"/>
          <w:lang w:val="pt-BR"/>
        </w:rPr>
        <w:t xml:space="preserve">  N    </w:t>
      </w:r>
    </w:p>
    <w:p w14:paraId="481FAD63" w14:textId="77777777" w:rsidR="004E191A" w:rsidRDefault="004E191A" w:rsidP="004E191A">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Pr>
          <w:rFonts w:ascii="GHEA Grapalat" w:hAnsi="GHEA Grapalat" w:cs="Sylfaen"/>
          <w:bCs/>
          <w:sz w:val="18"/>
          <w:szCs w:val="18"/>
        </w:rPr>
        <w:t>պայմանագրի</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արդյունքը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Պատվիրատուին</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հանձնելու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փաստը</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ֆիքսելու</w:t>
      </w:r>
      <w:proofErr w:type="spellEnd"/>
      <w:r>
        <w:rPr>
          <w:rFonts w:ascii="GHEA Grapalat" w:hAnsi="GHEA Grapalat" w:cs="Sylfaen"/>
          <w:bCs/>
          <w:sz w:val="18"/>
          <w:szCs w:val="18"/>
          <w:lang w:val="pt-BR"/>
        </w:rPr>
        <w:t xml:space="preserve"> </w:t>
      </w:r>
      <w:proofErr w:type="spellStart"/>
      <w:r>
        <w:rPr>
          <w:rFonts w:ascii="GHEA Grapalat" w:hAnsi="GHEA Grapalat" w:cs="Sylfaen"/>
          <w:bCs/>
          <w:sz w:val="18"/>
          <w:szCs w:val="18"/>
        </w:rPr>
        <w:t>վերաբերյալ</w:t>
      </w:r>
      <w:proofErr w:type="spellEnd"/>
      <w:r>
        <w:rPr>
          <w:rFonts w:ascii="GHEA Grapalat" w:hAnsi="GHEA Grapalat" w:cs="Sylfaen"/>
          <w:bCs/>
          <w:sz w:val="18"/>
          <w:szCs w:val="18"/>
          <w:lang w:val="pt-BR"/>
        </w:rPr>
        <w:t xml:space="preserve">                                                                                                                               </w:t>
      </w:r>
    </w:p>
    <w:p w14:paraId="024B84E9" w14:textId="77777777" w:rsidR="004E191A" w:rsidRDefault="004E191A" w:rsidP="004E191A">
      <w:pPr>
        <w:tabs>
          <w:tab w:val="left" w:pos="360"/>
          <w:tab w:val="left" w:pos="540"/>
        </w:tabs>
        <w:rPr>
          <w:rFonts w:ascii="GHEA Grapalat" w:hAnsi="GHEA Grapalat" w:cs="Sylfaen"/>
          <w:sz w:val="22"/>
          <w:szCs w:val="22"/>
          <w:lang w:val="pt-BR"/>
        </w:rPr>
      </w:pPr>
    </w:p>
    <w:p w14:paraId="26369F3C" w14:textId="77777777" w:rsidR="004E191A" w:rsidRDefault="004E191A" w:rsidP="004E191A">
      <w:pPr>
        <w:tabs>
          <w:tab w:val="left" w:pos="360"/>
          <w:tab w:val="left" w:pos="540"/>
        </w:tabs>
        <w:rPr>
          <w:rFonts w:ascii="GHEA Grapalat" w:hAnsi="GHEA Grapalat" w:cs="Sylfaen"/>
          <w:sz w:val="22"/>
          <w:szCs w:val="22"/>
          <w:lang w:val="pt-BR"/>
        </w:rPr>
      </w:pPr>
    </w:p>
    <w:p w14:paraId="18878A4E" w14:textId="77777777" w:rsidR="004E191A" w:rsidRDefault="004E191A" w:rsidP="004E191A">
      <w:pPr>
        <w:tabs>
          <w:tab w:val="left" w:pos="360"/>
          <w:tab w:val="left" w:pos="540"/>
        </w:tabs>
        <w:ind w:left="-540" w:firstLine="180"/>
        <w:jc w:val="both"/>
        <w:rPr>
          <w:rFonts w:ascii="GHEA Grapalat" w:hAnsi="GHEA Grapalat" w:cs="Sylfaen"/>
          <w:sz w:val="20"/>
          <w:szCs w:val="20"/>
          <w:lang w:val="pt-BR"/>
        </w:rPr>
      </w:pPr>
      <w:r>
        <w:rPr>
          <w:rFonts w:ascii="GHEA Grapalat" w:hAnsi="GHEA Grapalat" w:cs="Sylfaen"/>
          <w:lang w:val="pt-BR"/>
        </w:rPr>
        <w:tab/>
      </w:r>
      <w:r>
        <w:rPr>
          <w:rFonts w:ascii="GHEA Grapalat" w:hAnsi="GHEA Grapalat" w:cs="Sylfaen"/>
          <w:sz w:val="20"/>
          <w:szCs w:val="20"/>
          <w:lang w:val="hy-AM"/>
        </w:rPr>
        <w:t xml:space="preserve">Սույնով </w:t>
      </w:r>
      <w:proofErr w:type="spellStart"/>
      <w:r>
        <w:rPr>
          <w:rFonts w:ascii="GHEA Grapalat" w:hAnsi="GHEA Grapalat" w:cs="Sylfaen"/>
          <w:sz w:val="20"/>
          <w:szCs w:val="20"/>
        </w:rPr>
        <w:t>արձանագրվում</w:t>
      </w:r>
      <w:proofErr w:type="spellEnd"/>
      <w:r>
        <w:rPr>
          <w:rFonts w:ascii="GHEA Grapalat" w:hAnsi="GHEA Grapalat" w:cs="Sylfaen"/>
          <w:sz w:val="20"/>
          <w:szCs w:val="20"/>
          <w:lang w:val="pt-BR"/>
        </w:rPr>
        <w:t xml:space="preserve"> </w:t>
      </w:r>
      <w:r>
        <w:rPr>
          <w:rFonts w:ascii="GHEA Grapalat" w:hAnsi="GHEA Grapalat" w:cs="Sylfaen"/>
          <w:sz w:val="20"/>
          <w:szCs w:val="20"/>
        </w:rPr>
        <w:t>է</w:t>
      </w:r>
      <w:r>
        <w:rPr>
          <w:rFonts w:ascii="GHEA Grapalat" w:hAnsi="GHEA Grapalat" w:cs="Sylfaen"/>
          <w:sz w:val="20"/>
          <w:szCs w:val="20"/>
          <w:lang w:val="hy-AM"/>
        </w:rPr>
        <w:t>, որ</w:t>
      </w:r>
      <w:r>
        <w:rPr>
          <w:rFonts w:ascii="GHEA Grapalat" w:hAnsi="GHEA Grapalat" w:cs="Sylfaen"/>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r>
        <w:rPr>
          <w:rFonts w:ascii="GHEA Grapalat" w:hAnsi="GHEA Grapalat" w:cs="Sylfaen"/>
          <w:lang w:val="pt-BR"/>
        </w:rPr>
        <w:t xml:space="preserve"> </w:t>
      </w:r>
      <w:r>
        <w:rPr>
          <w:rFonts w:ascii="GHEA Grapalat" w:hAnsi="GHEA Grapalat" w:cs="Sylfaen"/>
          <w:sz w:val="20"/>
          <w:szCs w:val="20"/>
          <w:lang w:val="pt-BR"/>
        </w:rPr>
        <w:t>(</w:t>
      </w:r>
      <w:proofErr w:type="spellStart"/>
      <w:r>
        <w:rPr>
          <w:rFonts w:ascii="GHEA Grapalat" w:hAnsi="GHEA Grapalat" w:cs="Sylfaen"/>
          <w:sz w:val="20"/>
          <w:szCs w:val="20"/>
        </w:rPr>
        <w:t>այսուհետ</w:t>
      </w:r>
      <w:proofErr w:type="spellEnd"/>
      <w:r>
        <w:rPr>
          <w:rFonts w:ascii="GHEA Grapalat" w:hAnsi="GHEA Grapalat" w:cs="Sylfaen"/>
          <w:sz w:val="20"/>
          <w:szCs w:val="20"/>
          <w:lang w:val="pt-BR"/>
        </w:rPr>
        <w:t xml:space="preserve">` </w:t>
      </w:r>
      <w:proofErr w:type="spellStart"/>
      <w:r>
        <w:rPr>
          <w:rFonts w:ascii="GHEA Grapalat" w:hAnsi="GHEA Grapalat" w:cs="Sylfaen"/>
          <w:sz w:val="20"/>
          <w:szCs w:val="20"/>
        </w:rPr>
        <w:t>Պատվիրատու</w:t>
      </w:r>
      <w:proofErr w:type="spellEnd"/>
      <w:r>
        <w:rPr>
          <w:rFonts w:ascii="GHEA Grapalat" w:hAnsi="GHEA Grapalat" w:cs="Sylfaen"/>
          <w:sz w:val="20"/>
          <w:szCs w:val="20"/>
          <w:lang w:val="pt-BR"/>
        </w:rPr>
        <w:t xml:space="preserve">)   </w:t>
      </w:r>
      <w:r>
        <w:rPr>
          <w:rFonts w:ascii="GHEA Grapalat" w:hAnsi="GHEA Grapalat" w:cs="Sylfaen"/>
          <w:sz w:val="20"/>
          <w:szCs w:val="20"/>
        </w:rPr>
        <w:t>և</w:t>
      </w:r>
      <w:r>
        <w:rPr>
          <w:rFonts w:ascii="GHEA Grapalat" w:hAnsi="GHEA Grapalat" w:cs="Sylfaen"/>
          <w:sz w:val="20"/>
          <w:szCs w:val="20"/>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t xml:space="preserve">        </w:t>
      </w:r>
      <w:r>
        <w:rPr>
          <w:rFonts w:ascii="GHEA Grapalat" w:hAnsi="GHEA Grapalat" w:cs="Sylfaen"/>
          <w:sz w:val="20"/>
          <w:lang w:val="pt-BR"/>
        </w:rPr>
        <w:t>-</w:t>
      </w:r>
      <w:r>
        <w:rPr>
          <w:rFonts w:ascii="GHEA Grapalat" w:hAnsi="GHEA Grapalat" w:cs="Sylfaen"/>
          <w:sz w:val="20"/>
        </w:rPr>
        <w:t>ի</w:t>
      </w:r>
    </w:p>
    <w:p w14:paraId="22D1A416" w14:textId="77777777" w:rsidR="004E191A" w:rsidRDefault="004E191A" w:rsidP="004E191A">
      <w:pPr>
        <w:tabs>
          <w:tab w:val="left" w:pos="360"/>
          <w:tab w:val="left" w:pos="540"/>
        </w:tabs>
        <w:ind w:right="-360"/>
        <w:jc w:val="both"/>
        <w:rPr>
          <w:rFonts w:ascii="GHEA Grapalat" w:hAnsi="GHEA Grapalat" w:cs="Sylfaen"/>
          <w:sz w:val="12"/>
          <w:szCs w:val="12"/>
          <w:lang w:val="pt-BR"/>
        </w:rPr>
      </w:pPr>
      <w:r>
        <w:rPr>
          <w:rFonts w:ascii="GHEA Grapalat" w:hAnsi="GHEA Grapalat" w:cs="Sylfaen"/>
          <w:lang w:val="pt-BR"/>
        </w:rPr>
        <w:t xml:space="preserve">                                           </w:t>
      </w:r>
      <w:proofErr w:type="spellStart"/>
      <w:r>
        <w:rPr>
          <w:rFonts w:ascii="GHEA Grapalat" w:hAnsi="GHEA Grapalat" w:cs="Sylfaen"/>
          <w:sz w:val="12"/>
          <w:szCs w:val="12"/>
        </w:rPr>
        <w:t>Պատվիրատուի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Կապալառուի</w:t>
      </w:r>
      <w:proofErr w:type="spellEnd"/>
      <w:r>
        <w:rPr>
          <w:rFonts w:ascii="GHEA Grapalat" w:hAnsi="GHEA Grapalat" w:cs="Sylfaen"/>
          <w:sz w:val="12"/>
          <w:szCs w:val="12"/>
          <w:lang w:val="pt-BR"/>
        </w:rPr>
        <w:t xml:space="preserve"> </w:t>
      </w:r>
      <w:proofErr w:type="spellStart"/>
      <w:r>
        <w:rPr>
          <w:rFonts w:ascii="GHEA Grapalat" w:hAnsi="GHEA Grapalat" w:cs="Sylfaen"/>
          <w:sz w:val="12"/>
          <w:szCs w:val="12"/>
        </w:rPr>
        <w:t>անունը</w:t>
      </w:r>
      <w:proofErr w:type="spellEnd"/>
    </w:p>
    <w:p w14:paraId="5F9099FC"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szCs w:val="20"/>
          <w:lang w:val="hy-AM"/>
        </w:rPr>
        <w:t>(այսուհետ` Կ</w:t>
      </w:r>
      <w:proofErr w:type="spellStart"/>
      <w:r>
        <w:rPr>
          <w:rFonts w:ascii="GHEA Grapalat" w:hAnsi="GHEA Grapalat" w:cs="Sylfaen"/>
          <w:sz w:val="20"/>
          <w:szCs w:val="20"/>
        </w:rPr>
        <w:t>ապալառու</w:t>
      </w:r>
      <w:proofErr w:type="spellEnd"/>
      <w:r>
        <w:rPr>
          <w:rFonts w:ascii="GHEA Grapalat" w:hAnsi="GHEA Grapalat" w:cs="Sylfaen"/>
          <w:sz w:val="20"/>
          <w:szCs w:val="20"/>
          <w:lang w:val="hy-AM"/>
        </w:rPr>
        <w:t>)</w:t>
      </w:r>
      <w:r>
        <w:rPr>
          <w:rFonts w:ascii="GHEA Grapalat" w:hAnsi="GHEA Grapalat" w:cs="Sylfaen"/>
          <w:sz w:val="20"/>
          <w:szCs w:val="20"/>
          <w:lang w:val="pt-BR"/>
        </w:rPr>
        <w:t xml:space="preserve"> </w:t>
      </w:r>
      <w:proofErr w:type="spellStart"/>
      <w:r>
        <w:rPr>
          <w:rFonts w:ascii="GHEA Grapalat" w:hAnsi="GHEA Grapalat" w:cs="Sylfaen"/>
          <w:sz w:val="20"/>
          <w:szCs w:val="20"/>
        </w:rPr>
        <w:t>միջև</w:t>
      </w:r>
      <w:proofErr w:type="spellEnd"/>
      <w:r>
        <w:rPr>
          <w:rFonts w:ascii="GHEA Grapalat" w:hAnsi="GHEA Grapalat" w:cs="Sylfaen"/>
          <w:lang w:val="pt-BR"/>
        </w:rPr>
        <w:t xml:space="preserve"> </w:t>
      </w:r>
      <w:r>
        <w:rPr>
          <w:rFonts w:ascii="GHEA Grapalat" w:hAnsi="GHEA Grapalat" w:cs="Sylfaen"/>
          <w:sz w:val="20"/>
          <w:lang w:val="pt-BR"/>
        </w:rPr>
        <w:t xml:space="preserve">20     </w:t>
      </w:r>
      <w:r>
        <w:rPr>
          <w:rFonts w:ascii="GHEA Grapalat" w:hAnsi="GHEA Grapalat" w:cs="Sylfaen"/>
          <w:sz w:val="20"/>
        </w:rPr>
        <w:t>թ</w:t>
      </w:r>
      <w:r>
        <w:rPr>
          <w:rFonts w:ascii="GHEA Grapalat" w:hAnsi="GHEA Grapalat" w:cs="Sylfaen"/>
          <w:sz w:val="20"/>
          <w:lang w:val="pt-BR"/>
        </w:rPr>
        <w:t xml:space="preserve">. </w:t>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49704904" w14:textId="77777777" w:rsidR="004E191A" w:rsidRDefault="004E191A" w:rsidP="004E191A">
      <w:pPr>
        <w:tabs>
          <w:tab w:val="left" w:pos="360"/>
          <w:tab w:val="left" w:pos="540"/>
        </w:tabs>
        <w:ind w:right="-360"/>
        <w:jc w:val="both"/>
        <w:rPr>
          <w:rFonts w:ascii="GHEA Grapalat" w:hAnsi="GHEA Grapalat" w:cs="Sylfaen"/>
          <w:sz w:val="20"/>
          <w:u w:val="single"/>
          <w:lang w:val="hy-AM"/>
        </w:rPr>
      </w:pPr>
      <w:r>
        <w:rPr>
          <w:rFonts w:ascii="GHEA Grapalat" w:hAnsi="GHEA Grapalat" w:cs="Sylfaen"/>
          <w:sz w:val="12"/>
          <w:szCs w:val="16"/>
          <w:lang w:val="hy-AM"/>
        </w:rPr>
        <w:t xml:space="preserve">                                                                                                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p>
    <w:p w14:paraId="73ADEA94" w14:textId="77777777" w:rsidR="004E191A" w:rsidRDefault="004E191A" w:rsidP="004E191A">
      <w:pPr>
        <w:tabs>
          <w:tab w:val="left" w:pos="360"/>
          <w:tab w:val="left" w:pos="540"/>
        </w:tabs>
        <w:spacing w:line="360" w:lineRule="auto"/>
        <w:jc w:val="both"/>
        <w:rPr>
          <w:rFonts w:ascii="GHEA Grapalat" w:hAnsi="GHEA Grapalat" w:cs="Sylfaen"/>
          <w:lang w:val="hy-AM"/>
        </w:rPr>
      </w:pPr>
      <w:r>
        <w:rPr>
          <w:rFonts w:ascii="GHEA Grapalat" w:hAnsi="GHEA Grapalat" w:cs="Sylfaen"/>
          <w:sz w:val="20"/>
          <w:szCs w:val="20"/>
          <w:lang w:val="hy-AM"/>
        </w:rPr>
        <w:t>գնման պայմանագրի շրջանակներում Կապալառուն</w:t>
      </w:r>
      <w:r>
        <w:rPr>
          <w:rFonts w:ascii="GHEA Grapalat" w:hAnsi="GHEA Grapalat" w:cs="Sylfaen"/>
          <w:lang w:val="hy-AM"/>
        </w:rPr>
        <w:t xml:space="preserve">  </w:t>
      </w:r>
      <w:r>
        <w:rPr>
          <w:rFonts w:ascii="GHEA Grapalat" w:hAnsi="GHEA Grapalat" w:cs="Sylfaen"/>
          <w:sz w:val="20"/>
          <w:lang w:val="hy-AM"/>
        </w:rPr>
        <w:t xml:space="preserve">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 xml:space="preserve">-ին </w:t>
      </w:r>
      <w:r>
        <w:rPr>
          <w:rFonts w:ascii="GHEA Grapalat" w:hAnsi="GHEA Grapalat" w:cs="Sylfaen"/>
          <w:sz w:val="20"/>
          <w:szCs w:val="20"/>
          <w:lang w:val="hy-AM"/>
        </w:rPr>
        <w:t>հանձնման-ընդունման նպատակով Պատվիրատուին հանձնեց ստորև նշված աշխատանքները.</w:t>
      </w:r>
    </w:p>
    <w:p w14:paraId="720D1E95" w14:textId="77777777" w:rsidR="004E191A" w:rsidRDefault="004E191A" w:rsidP="004E191A">
      <w:pPr>
        <w:tabs>
          <w:tab w:val="left" w:pos="360"/>
          <w:tab w:val="left" w:pos="540"/>
        </w:tabs>
        <w:ind w:left="-540" w:firstLine="180"/>
        <w:jc w:val="both"/>
        <w:rPr>
          <w:rFonts w:ascii="GHEA Grapalat" w:hAnsi="GHEA Grapalat" w:cs="Sylfaen"/>
          <w:lang w:val="hy-AM"/>
        </w:rPr>
      </w:pPr>
      <w:r>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E191A" w14:paraId="50D437E7" w14:textId="77777777" w:rsidTr="004E191A">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14:paraId="7C5B2CD7" w14:textId="77777777" w:rsidR="004E191A" w:rsidRDefault="004E191A">
            <w:pPr>
              <w:jc w:val="center"/>
              <w:rPr>
                <w:rFonts w:ascii="GHEA Grapalat" w:hAnsi="GHEA Grapalat" w:cs="Sylfaen"/>
                <w:bCs/>
                <w:sz w:val="18"/>
                <w:szCs w:val="18"/>
                <w:lang w:val="ru-RU" w:eastAsia="ru-RU"/>
              </w:rPr>
            </w:pPr>
            <w:proofErr w:type="spellStart"/>
            <w:r>
              <w:rPr>
                <w:rFonts w:ascii="GHEA Grapalat" w:hAnsi="GHEA Grapalat" w:cs="Sylfaen"/>
                <w:sz w:val="18"/>
                <w:szCs w:val="18"/>
              </w:rPr>
              <w:t>Աշխատանքի</w:t>
            </w:r>
            <w:proofErr w:type="spellEnd"/>
          </w:p>
        </w:tc>
      </w:tr>
      <w:tr w:rsidR="004E191A" w14:paraId="59793DD9"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7871863C"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3637AC86"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չափման</w:t>
            </w:r>
            <w:proofErr w:type="spellEnd"/>
            <w:r>
              <w:rPr>
                <w:rFonts w:ascii="GHEA Grapalat" w:hAnsi="GHEA Grapalat" w:cs="Sylfaen"/>
                <w:sz w:val="18"/>
                <w:szCs w:val="18"/>
              </w:rPr>
              <w:t xml:space="preserve"> </w:t>
            </w:r>
            <w:proofErr w:type="spellStart"/>
            <w:r>
              <w:rPr>
                <w:rFonts w:ascii="GHEA Grapalat" w:hAnsi="GHEA Grapalat" w:cs="Sylfaen"/>
                <w:sz w:val="18"/>
                <w:szCs w:val="18"/>
              </w:rPr>
              <w:t>միավորը</w:t>
            </w:r>
            <w:proofErr w:type="spellEnd"/>
            <w:r>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10E26CEB" w14:textId="77777777" w:rsidR="004E191A" w:rsidRDefault="004E191A">
            <w:pPr>
              <w:jc w:val="center"/>
              <w:rPr>
                <w:rFonts w:ascii="GHEA Grapalat" w:hAnsi="GHEA Grapalat"/>
                <w:sz w:val="18"/>
                <w:szCs w:val="18"/>
              </w:rPr>
            </w:pPr>
            <w:proofErr w:type="spellStart"/>
            <w:r>
              <w:rPr>
                <w:rFonts w:ascii="GHEA Grapalat" w:hAnsi="GHEA Grapalat" w:cs="Sylfaen"/>
                <w:sz w:val="18"/>
                <w:szCs w:val="18"/>
              </w:rPr>
              <w:t>քանակը</w:t>
            </w:r>
            <w:proofErr w:type="spellEnd"/>
            <w:r>
              <w:rPr>
                <w:rFonts w:ascii="GHEA Grapalat" w:hAnsi="GHEA Grapalat"/>
                <w:sz w:val="18"/>
                <w:szCs w:val="18"/>
              </w:rPr>
              <w:t xml:space="preserve"> (</w:t>
            </w:r>
            <w:proofErr w:type="spellStart"/>
            <w:r>
              <w:rPr>
                <w:rFonts w:ascii="GHEA Grapalat" w:hAnsi="GHEA Grapalat" w:cs="Sylfaen"/>
                <w:sz w:val="18"/>
                <w:szCs w:val="18"/>
              </w:rPr>
              <w:t>փաստացի</w:t>
            </w:r>
            <w:proofErr w:type="spellEnd"/>
            <w:r>
              <w:rPr>
                <w:rFonts w:ascii="GHEA Grapalat" w:hAnsi="GHEA Grapalat"/>
                <w:sz w:val="18"/>
                <w:szCs w:val="18"/>
              </w:rPr>
              <w:t>)</w:t>
            </w:r>
          </w:p>
        </w:tc>
      </w:tr>
      <w:tr w:rsidR="004E191A" w14:paraId="7D609B36"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1B469CCE"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EFA3EAF"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143B416" w14:textId="77777777" w:rsidR="004E191A" w:rsidRDefault="004E191A">
            <w:pPr>
              <w:rPr>
                <w:rFonts w:ascii="GHEA Grapalat" w:hAnsi="GHEA Grapalat" w:cs="Sylfaen"/>
                <w:sz w:val="18"/>
                <w:szCs w:val="18"/>
                <w:lang w:val="ru-RU" w:eastAsia="ru-RU"/>
              </w:rPr>
            </w:pPr>
          </w:p>
        </w:tc>
      </w:tr>
      <w:tr w:rsidR="004E191A" w14:paraId="4F0C69ED" w14:textId="77777777" w:rsidTr="004E191A">
        <w:trPr>
          <w:trHeight w:val="273"/>
        </w:trPr>
        <w:tc>
          <w:tcPr>
            <w:tcW w:w="3852" w:type="dxa"/>
            <w:tcBorders>
              <w:top w:val="single" w:sz="4" w:space="0" w:color="000000"/>
              <w:left w:val="single" w:sz="4" w:space="0" w:color="000000"/>
              <w:bottom w:val="single" w:sz="4" w:space="0" w:color="000000"/>
              <w:right w:val="single" w:sz="4" w:space="0" w:color="000000"/>
            </w:tcBorders>
          </w:tcPr>
          <w:p w14:paraId="7E2F640B" w14:textId="77777777" w:rsidR="004E191A" w:rsidRDefault="004E191A">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B1DFCE4" w14:textId="77777777" w:rsidR="004E191A" w:rsidRDefault="004E191A">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87BC39E" w14:textId="77777777" w:rsidR="004E191A" w:rsidRDefault="004E191A">
            <w:pPr>
              <w:rPr>
                <w:rFonts w:ascii="GHEA Grapalat" w:hAnsi="GHEA Grapalat" w:cs="Sylfaen"/>
                <w:sz w:val="18"/>
                <w:szCs w:val="18"/>
                <w:lang w:val="ru-RU" w:eastAsia="ru-RU"/>
              </w:rPr>
            </w:pPr>
          </w:p>
        </w:tc>
      </w:tr>
    </w:tbl>
    <w:p w14:paraId="2A4887A9" w14:textId="77777777" w:rsidR="004E191A" w:rsidRDefault="004E191A" w:rsidP="004E191A">
      <w:pPr>
        <w:tabs>
          <w:tab w:val="left" w:pos="360"/>
          <w:tab w:val="left" w:pos="540"/>
        </w:tabs>
        <w:jc w:val="both"/>
        <w:rPr>
          <w:rFonts w:ascii="GHEA Grapalat" w:hAnsi="GHEA Grapalat" w:cs="Sylfaen"/>
          <w:lang w:eastAsia="ru-RU"/>
        </w:rPr>
      </w:pPr>
    </w:p>
    <w:p w14:paraId="3B891AB6" w14:textId="77777777" w:rsidR="004E191A" w:rsidRDefault="004E191A" w:rsidP="004E191A">
      <w:pPr>
        <w:tabs>
          <w:tab w:val="left" w:pos="360"/>
          <w:tab w:val="left" w:pos="540"/>
        </w:tabs>
        <w:jc w:val="both"/>
        <w:rPr>
          <w:rFonts w:ascii="GHEA Grapalat" w:hAnsi="GHEA Grapalat" w:cs="Sylfaen"/>
        </w:rPr>
      </w:pPr>
    </w:p>
    <w:p w14:paraId="15D29A6D" w14:textId="77777777" w:rsidR="004E191A" w:rsidRDefault="004E191A" w:rsidP="004E191A">
      <w:pPr>
        <w:tabs>
          <w:tab w:val="left" w:pos="360"/>
          <w:tab w:val="left" w:pos="540"/>
        </w:tabs>
        <w:jc w:val="both"/>
        <w:rPr>
          <w:rFonts w:ascii="GHEA Grapalat" w:hAnsi="GHEA Grapalat" w:cs="Sylfaen"/>
          <w:lang w:val="hy-AM"/>
        </w:rPr>
      </w:pPr>
    </w:p>
    <w:p w14:paraId="4B7B0710" w14:textId="77777777" w:rsidR="004E191A" w:rsidRDefault="004E191A" w:rsidP="004E191A">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9CAC4E2" w14:textId="77777777" w:rsidR="004E191A" w:rsidRDefault="004E191A" w:rsidP="004E191A">
      <w:pPr>
        <w:tabs>
          <w:tab w:val="left" w:pos="360"/>
          <w:tab w:val="left" w:pos="540"/>
        </w:tabs>
        <w:rPr>
          <w:rFonts w:ascii="GHEA Grapalat" w:hAnsi="GHEA Grapalat" w:cs="Sylfaen"/>
          <w:sz w:val="22"/>
          <w:szCs w:val="22"/>
          <w:lang w:val="hy-AM"/>
        </w:rPr>
      </w:pPr>
    </w:p>
    <w:p w14:paraId="02EFE44D" w14:textId="77777777" w:rsidR="004E191A" w:rsidRDefault="004E191A" w:rsidP="004E191A">
      <w:pPr>
        <w:jc w:val="center"/>
        <w:rPr>
          <w:rFonts w:ascii="GHEA Grapalat" w:hAnsi="GHEA Grapalat" w:cs="Sylfaen"/>
          <w:sz w:val="22"/>
          <w:szCs w:val="22"/>
          <w:lang w:val="hy-AM"/>
        </w:rPr>
      </w:pPr>
    </w:p>
    <w:p w14:paraId="48161B6A" w14:textId="77777777" w:rsidR="004E191A" w:rsidRDefault="004E191A" w:rsidP="004E191A">
      <w:pPr>
        <w:jc w:val="center"/>
        <w:rPr>
          <w:rFonts w:ascii="GHEA Grapalat" w:hAnsi="GHEA Grapalat" w:cs="Sylfaen"/>
          <w:sz w:val="14"/>
          <w:szCs w:val="14"/>
          <w:lang w:val="hy-AM"/>
        </w:rPr>
      </w:pPr>
    </w:p>
    <w:p w14:paraId="13268941" w14:textId="77777777" w:rsidR="004E191A" w:rsidRDefault="004E191A" w:rsidP="004E191A">
      <w:pPr>
        <w:jc w:val="center"/>
        <w:rPr>
          <w:rFonts w:ascii="GHEA Grapalat" w:hAnsi="GHEA Grapalat" w:cs="Sylfaen"/>
          <w:sz w:val="22"/>
          <w:szCs w:val="22"/>
          <w:lang w:val="hy-AM"/>
        </w:rPr>
      </w:pPr>
    </w:p>
    <w:p w14:paraId="486C41A1" w14:textId="77777777" w:rsidR="004E191A" w:rsidRDefault="004E191A" w:rsidP="004E191A">
      <w:pPr>
        <w:jc w:val="center"/>
        <w:rPr>
          <w:rFonts w:ascii="GHEA Grapalat" w:hAnsi="GHEA Grapalat" w:cs="Sylfaen"/>
          <w:sz w:val="22"/>
          <w:szCs w:val="22"/>
          <w:lang w:val="hy-AM"/>
        </w:rPr>
      </w:pPr>
      <w:r>
        <w:rPr>
          <w:rFonts w:ascii="GHEA Grapalat" w:hAnsi="GHEA Grapalat" w:cs="Sylfaen"/>
          <w:sz w:val="22"/>
          <w:szCs w:val="22"/>
          <w:lang w:val="hy-AM"/>
        </w:rPr>
        <w:t>ԿՈՂՄԵՐԸ</w:t>
      </w:r>
    </w:p>
    <w:p w14:paraId="7C1E8E1C" w14:textId="77777777" w:rsidR="004E191A" w:rsidRDefault="004E191A" w:rsidP="004E191A">
      <w:pPr>
        <w:jc w:val="center"/>
        <w:rPr>
          <w:rFonts w:ascii="GHEA Grapalat" w:hAnsi="GHEA Grapalat" w:cs="Sylfaen"/>
          <w:sz w:val="22"/>
          <w:szCs w:val="22"/>
          <w:lang w:val="hy-AM"/>
        </w:rPr>
      </w:pPr>
    </w:p>
    <w:p w14:paraId="3B3EB318" w14:textId="77777777" w:rsidR="004E191A" w:rsidRDefault="004E191A" w:rsidP="004E191A">
      <w:pPr>
        <w:tabs>
          <w:tab w:val="left" w:pos="360"/>
          <w:tab w:val="left" w:pos="540"/>
        </w:tabs>
        <w:rPr>
          <w:rFonts w:ascii="GHEA Grapalat" w:hAnsi="GHEA Grapalat" w:cs="Sylfaen"/>
          <w:sz w:val="22"/>
          <w:szCs w:val="22"/>
          <w:lang w:val="hy-AM"/>
        </w:rPr>
      </w:pPr>
    </w:p>
    <w:p w14:paraId="6F698159" w14:textId="77777777" w:rsidR="004E191A" w:rsidRDefault="004E191A" w:rsidP="004E191A">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76"/>
        <w:gridCol w:w="5214"/>
      </w:tblGrid>
      <w:tr w:rsidR="004E191A" w14:paraId="2617A839" w14:textId="77777777" w:rsidTr="004E191A">
        <w:tc>
          <w:tcPr>
            <w:tcW w:w="4785" w:type="dxa"/>
            <w:hideMark/>
          </w:tcPr>
          <w:p w14:paraId="3D94272C"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Հանձնեց</w:t>
            </w:r>
          </w:p>
        </w:tc>
        <w:tc>
          <w:tcPr>
            <w:tcW w:w="5223" w:type="dxa"/>
            <w:hideMark/>
          </w:tcPr>
          <w:p w14:paraId="77AF95ED" w14:textId="77777777" w:rsidR="004E191A" w:rsidRDefault="004E191A">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 xml:space="preserve">        Ընդունեց</w:t>
            </w:r>
          </w:p>
        </w:tc>
      </w:tr>
    </w:tbl>
    <w:p w14:paraId="749D67BF" w14:textId="77777777" w:rsidR="004E191A" w:rsidRDefault="004E191A" w:rsidP="004E191A">
      <w:pPr>
        <w:tabs>
          <w:tab w:val="left" w:pos="360"/>
          <w:tab w:val="left" w:pos="540"/>
        </w:tabs>
        <w:rPr>
          <w:rFonts w:ascii="GHEA Grapalat" w:hAnsi="GHEA Grapalat" w:cs="Sylfaen"/>
          <w:sz w:val="20"/>
          <w:szCs w:val="20"/>
          <w:lang w:val="hy-AM" w:eastAsia="ru-RU"/>
        </w:rPr>
      </w:pPr>
      <w:r>
        <w:rPr>
          <w:rFonts w:ascii="GHEA Grapalat" w:hAnsi="GHEA Grapalat" w:cs="Sylfaen"/>
          <w:sz w:val="20"/>
          <w:szCs w:val="20"/>
          <w:lang w:val="hy-AM" w:eastAsia="ru-RU"/>
        </w:rPr>
        <w:t xml:space="preserve">                                                                                                  հայտը նախագծած ներկայացուցիչ`</w:t>
      </w:r>
    </w:p>
    <w:p w14:paraId="55A210CF" w14:textId="77777777" w:rsidR="004E191A" w:rsidRDefault="004E191A" w:rsidP="004E191A">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E191A" w14:paraId="343206C5" w14:textId="77777777" w:rsidTr="004E191A">
        <w:trPr>
          <w:tblCellSpacing w:w="7" w:type="dxa"/>
          <w:jc w:val="center"/>
        </w:trPr>
        <w:tc>
          <w:tcPr>
            <w:tcW w:w="0" w:type="auto"/>
            <w:vAlign w:val="center"/>
            <w:hideMark/>
          </w:tcPr>
          <w:p w14:paraId="456BA9F1"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4E636D1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c>
          <w:tcPr>
            <w:tcW w:w="0" w:type="auto"/>
            <w:vAlign w:val="center"/>
            <w:hideMark/>
          </w:tcPr>
          <w:p w14:paraId="575D3D29"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2F002902"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ազգանուն</w:t>
            </w:r>
            <w:proofErr w:type="spellEnd"/>
            <w:r>
              <w:rPr>
                <w:rFonts w:ascii="GHEA Grapalat" w:hAnsi="GHEA Grapalat" w:cs="GHEA Grapalat"/>
                <w:sz w:val="15"/>
                <w:szCs w:val="15"/>
              </w:rPr>
              <w:t xml:space="preserve">, </w:t>
            </w:r>
            <w:proofErr w:type="spellStart"/>
            <w:r>
              <w:rPr>
                <w:rFonts w:ascii="GHEA Grapalat" w:hAnsi="GHEA Grapalat" w:cs="GHEA Grapalat"/>
                <w:sz w:val="15"/>
                <w:szCs w:val="15"/>
              </w:rPr>
              <w:t>անուն</w:t>
            </w:r>
            <w:proofErr w:type="spellEnd"/>
          </w:p>
        </w:tc>
      </w:tr>
      <w:tr w:rsidR="004E191A" w14:paraId="7272D61E" w14:textId="77777777" w:rsidTr="004E191A">
        <w:trPr>
          <w:tblCellSpacing w:w="7" w:type="dxa"/>
          <w:jc w:val="center"/>
        </w:trPr>
        <w:tc>
          <w:tcPr>
            <w:tcW w:w="0" w:type="auto"/>
            <w:vAlign w:val="center"/>
            <w:hideMark/>
          </w:tcPr>
          <w:p w14:paraId="7E3A939F"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 xml:space="preserve">___________________________ </w:t>
            </w:r>
          </w:p>
          <w:p w14:paraId="283E35B9"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c>
          <w:tcPr>
            <w:tcW w:w="0" w:type="auto"/>
            <w:vAlign w:val="center"/>
            <w:hideMark/>
          </w:tcPr>
          <w:p w14:paraId="759FB087" w14:textId="77777777" w:rsidR="004E191A" w:rsidRDefault="004E191A">
            <w:pPr>
              <w:jc w:val="center"/>
              <w:rPr>
                <w:rFonts w:ascii="GHEA Grapalat" w:hAnsi="GHEA Grapalat" w:cs="GHEA Grapalat"/>
                <w:sz w:val="21"/>
                <w:szCs w:val="21"/>
                <w:lang w:val="ru-RU" w:eastAsia="ru-RU"/>
              </w:rPr>
            </w:pPr>
            <w:r>
              <w:rPr>
                <w:rFonts w:ascii="GHEA Grapalat" w:hAnsi="GHEA Grapalat" w:cs="GHEA Grapalat"/>
                <w:sz w:val="21"/>
                <w:szCs w:val="21"/>
              </w:rPr>
              <w:t>___________________________</w:t>
            </w:r>
          </w:p>
          <w:p w14:paraId="0A441F56" w14:textId="77777777" w:rsidR="004E191A" w:rsidRDefault="004E191A">
            <w:pPr>
              <w:jc w:val="center"/>
              <w:rPr>
                <w:rFonts w:ascii="GHEA Grapalat" w:hAnsi="GHEA Grapalat" w:cs="GHEA Grapalat"/>
                <w:sz w:val="21"/>
                <w:szCs w:val="21"/>
                <w:lang w:val="ru-RU" w:eastAsia="ru-RU"/>
              </w:rPr>
            </w:pPr>
            <w:proofErr w:type="spellStart"/>
            <w:r>
              <w:rPr>
                <w:rFonts w:ascii="GHEA Grapalat" w:hAnsi="GHEA Grapalat" w:cs="GHEA Grapalat"/>
                <w:sz w:val="15"/>
                <w:szCs w:val="15"/>
              </w:rPr>
              <w:t>ստորագրություն</w:t>
            </w:r>
            <w:proofErr w:type="spellEnd"/>
          </w:p>
        </w:tc>
      </w:tr>
    </w:tbl>
    <w:p w14:paraId="3A8D3FB9" w14:textId="77777777" w:rsidR="004E191A" w:rsidRDefault="004E191A" w:rsidP="004E191A">
      <w:pPr>
        <w:tabs>
          <w:tab w:val="left" w:pos="360"/>
          <w:tab w:val="left" w:pos="540"/>
        </w:tabs>
        <w:jc w:val="center"/>
        <w:rPr>
          <w:rFonts w:ascii="Sylfaen" w:hAnsi="Sylfaen" w:cs="Sylfaen"/>
          <w:b/>
          <w:bCs/>
        </w:rPr>
      </w:pPr>
    </w:p>
    <w:p w14:paraId="1331901A" w14:textId="77777777" w:rsidR="00FE4415" w:rsidRDefault="00FE4415"/>
    <w:sectPr w:rsidR="00FE4415" w:rsidSect="00490697">
      <w:pgSz w:w="12240" w:h="15840"/>
      <w:pgMar w:top="900" w:right="81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F5D23" w14:textId="77777777" w:rsidR="00490697" w:rsidRDefault="00490697" w:rsidP="004E191A">
      <w:r>
        <w:separator/>
      </w:r>
    </w:p>
  </w:endnote>
  <w:endnote w:type="continuationSeparator" w:id="0">
    <w:p w14:paraId="52DEBE76" w14:textId="77777777" w:rsidR="00490697" w:rsidRDefault="00490697" w:rsidP="004E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MU">
    <w:panose1 w:val="020B0604020202020204"/>
    <w:charset w:val="00"/>
    <w:family w:val="swiss"/>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w:altName w:val="Arial"/>
    <w:charset w:val="CC"/>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Arm">
    <w:altName w:val="Times New Roman"/>
    <w:charset w:val="00"/>
    <w:family w:val="auto"/>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C990E" w14:textId="77777777" w:rsidR="00490697" w:rsidRDefault="00490697" w:rsidP="004E191A">
      <w:r>
        <w:separator/>
      </w:r>
    </w:p>
  </w:footnote>
  <w:footnote w:type="continuationSeparator" w:id="0">
    <w:p w14:paraId="463C873D" w14:textId="77777777" w:rsidR="00490697" w:rsidRDefault="00490697" w:rsidP="004E191A">
      <w:r>
        <w:continuationSeparator/>
      </w:r>
    </w:p>
  </w:footnote>
  <w:footnote w:id="1">
    <w:p w14:paraId="57D27BBD" w14:textId="77777777" w:rsidR="004E191A" w:rsidRPr="00E26669" w:rsidRDefault="004E191A" w:rsidP="00E26669">
      <w:pPr>
        <w:pStyle w:val="NormalWeb"/>
        <w:rPr>
          <w:b/>
          <w:bCs/>
        </w:rPr>
      </w:pPr>
      <w:r w:rsidRPr="00E26669">
        <w:rPr>
          <w:rStyle w:val="FootnoteReference"/>
        </w:rPr>
        <w:footnoteRef/>
      </w:r>
      <w:r w:rsidRPr="00E26669">
        <w:t xml:space="preserve"> 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որտեղ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footnote>
  <w:footnote w:id="2">
    <w:p w14:paraId="500EB93E" w14:textId="77777777" w:rsidR="004E191A" w:rsidRPr="00830F0B" w:rsidRDefault="004E191A" w:rsidP="00E26669">
      <w:pPr>
        <w:pStyle w:val="NormalWeb"/>
        <w:rPr>
          <w:lang w:val="af-ZA"/>
        </w:rPr>
      </w:pPr>
      <w:r>
        <w:rPr>
          <w:rStyle w:val="FootnoteReference"/>
        </w:rPr>
        <w:footnoteRef/>
      </w:r>
      <w:r>
        <w:t xml:space="preserve"> </w:t>
      </w:r>
      <w:r w:rsidRPr="00830F0B">
        <w:t>Կետը</w:t>
      </w:r>
      <w:r w:rsidRPr="00830F0B">
        <w:rPr>
          <w:lang w:val="af-ZA"/>
        </w:rPr>
        <w:t xml:space="preserve">, </w:t>
      </w:r>
      <w:r w:rsidRPr="00830F0B">
        <w:t>ինչպես</w:t>
      </w:r>
      <w:r w:rsidRPr="00830F0B">
        <w:rPr>
          <w:lang w:val="af-ZA"/>
        </w:rPr>
        <w:t xml:space="preserve"> </w:t>
      </w:r>
      <w:r w:rsidRPr="00830F0B">
        <w:t>նաև</w:t>
      </w:r>
      <w:r w:rsidRPr="00830F0B">
        <w:rPr>
          <w:lang w:val="af-ZA"/>
        </w:rPr>
        <w:t xml:space="preserve"> </w:t>
      </w:r>
      <w:r w:rsidRPr="00830F0B">
        <w:t>հրավերի</w:t>
      </w:r>
      <w:r w:rsidRPr="00830F0B">
        <w:rPr>
          <w:lang w:val="af-ZA"/>
        </w:rPr>
        <w:t xml:space="preserve"> 1-</w:t>
      </w:r>
      <w:r w:rsidRPr="00830F0B">
        <w:t>ին</w:t>
      </w:r>
      <w:r w:rsidRPr="00830F0B">
        <w:rPr>
          <w:lang w:val="af-ZA"/>
        </w:rPr>
        <w:t xml:space="preserve"> </w:t>
      </w:r>
      <w:r w:rsidRPr="00830F0B">
        <w:t>մասի</w:t>
      </w:r>
      <w:r w:rsidRPr="00830F0B">
        <w:rPr>
          <w:lang w:val="af-ZA"/>
        </w:rPr>
        <w:t xml:space="preserve"> 7-</w:t>
      </w:r>
      <w:r w:rsidRPr="00830F0B">
        <w:t>րդ</w:t>
      </w:r>
      <w:r w:rsidRPr="00830F0B">
        <w:rPr>
          <w:lang w:val="af-ZA"/>
        </w:rPr>
        <w:t xml:space="preserve"> </w:t>
      </w:r>
      <w:r w:rsidRPr="00830F0B">
        <w:t>բաժինը</w:t>
      </w:r>
      <w:r w:rsidRPr="00830F0B">
        <w:rPr>
          <w:lang w:val="af-ZA"/>
        </w:rPr>
        <w:t xml:space="preserve"> </w:t>
      </w:r>
      <w:r w:rsidRPr="00830F0B">
        <w:t>հրավերից</w:t>
      </w:r>
      <w:r w:rsidRPr="00830F0B">
        <w:rPr>
          <w:lang w:val="af-ZA"/>
        </w:rPr>
        <w:t xml:space="preserve"> </w:t>
      </w:r>
      <w:r w:rsidRPr="00830F0B">
        <w:t>հանվում</w:t>
      </w:r>
      <w:r w:rsidRPr="00830F0B">
        <w:rPr>
          <w:lang w:val="af-ZA"/>
        </w:rPr>
        <w:t xml:space="preserve"> </w:t>
      </w:r>
      <w:r w:rsidRPr="00830F0B">
        <w:t>է</w:t>
      </w:r>
      <w:r w:rsidRPr="00830F0B">
        <w:rPr>
          <w:lang w:val="af-ZA"/>
        </w:rPr>
        <w:t xml:space="preserve">, </w:t>
      </w:r>
      <w:r w:rsidRPr="00830F0B">
        <w:t>եթե՝</w:t>
      </w:r>
    </w:p>
    <w:p w14:paraId="5FE57289" w14:textId="77777777" w:rsidR="004E191A" w:rsidRPr="00830F0B" w:rsidRDefault="004E191A" w:rsidP="00E26669">
      <w:pPr>
        <w:pStyle w:val="NormalWeb"/>
      </w:pPr>
      <w:r w:rsidRPr="00830F0B">
        <w:rPr>
          <w:lang w:val="af-ZA"/>
        </w:rPr>
        <w:t xml:space="preserve">- </w:t>
      </w:r>
      <w:r w:rsidRPr="00830F0B">
        <w:t>ընթացակարգը</w:t>
      </w:r>
      <w:r w:rsidRPr="00830F0B">
        <w:rPr>
          <w:lang w:val="af-ZA"/>
        </w:rPr>
        <w:t xml:space="preserve"> </w:t>
      </w:r>
      <w:r w:rsidRPr="00830F0B">
        <w:t>կազմակերպվում</w:t>
      </w:r>
      <w:r w:rsidRPr="00830F0B">
        <w:rPr>
          <w:lang w:val="af-ZA"/>
        </w:rPr>
        <w:t xml:space="preserve"> </w:t>
      </w:r>
      <w:r w:rsidRPr="00830F0B">
        <w:t>է</w:t>
      </w:r>
      <w:r w:rsidRPr="00830F0B">
        <w:rPr>
          <w:lang w:val="af-ZA"/>
        </w:rPr>
        <w:t xml:space="preserve"> “</w:t>
      </w:r>
      <w:r w:rsidRPr="00830F0B">
        <w:t>Գնումների</w:t>
      </w:r>
      <w:r w:rsidRPr="00830F0B">
        <w:rPr>
          <w:lang w:val="af-ZA"/>
        </w:rPr>
        <w:t xml:space="preserve"> </w:t>
      </w:r>
      <w:r w:rsidRPr="00830F0B">
        <w:t>մասին</w:t>
      </w:r>
      <w:r w:rsidRPr="00830F0B">
        <w:rPr>
          <w:lang w:val="af-ZA"/>
        </w:rPr>
        <w:t xml:space="preserve">” </w:t>
      </w:r>
      <w:r w:rsidRPr="00830F0B">
        <w:t>ՀՀ</w:t>
      </w:r>
      <w:r w:rsidRPr="00830F0B">
        <w:rPr>
          <w:lang w:val="af-ZA"/>
        </w:rPr>
        <w:t xml:space="preserve"> </w:t>
      </w:r>
      <w:r w:rsidRPr="00830F0B">
        <w:t>օրենքի</w:t>
      </w:r>
      <w:r w:rsidRPr="00830F0B">
        <w:rPr>
          <w:lang w:val="af-ZA"/>
        </w:rPr>
        <w:t xml:space="preserve"> 15-</w:t>
      </w:r>
      <w:r w:rsidRPr="00830F0B">
        <w:t>րդ</w:t>
      </w:r>
      <w:r w:rsidRPr="00830F0B">
        <w:rPr>
          <w:lang w:val="af-ZA"/>
        </w:rPr>
        <w:t xml:space="preserve"> </w:t>
      </w:r>
      <w:r w:rsidRPr="00830F0B">
        <w:t>հոդվածի</w:t>
      </w:r>
      <w:r w:rsidRPr="00830F0B">
        <w:rPr>
          <w:lang w:val="af-ZA"/>
        </w:rPr>
        <w:t xml:space="preserve"> 6-</w:t>
      </w:r>
      <w:r w:rsidRPr="00830F0B">
        <w:t>րդ</w:t>
      </w:r>
      <w:r w:rsidRPr="00830F0B">
        <w:rPr>
          <w:lang w:val="af-ZA"/>
        </w:rPr>
        <w:t xml:space="preserve"> </w:t>
      </w:r>
      <w:r w:rsidRPr="00830F0B">
        <w:t>մասի</w:t>
      </w:r>
      <w:r w:rsidRPr="00830F0B">
        <w:rPr>
          <w:lang w:val="af-ZA"/>
        </w:rPr>
        <w:t xml:space="preserve"> 1-</w:t>
      </w:r>
      <w:r w:rsidRPr="00830F0B">
        <w:t>ին կետի հիման</w:t>
      </w:r>
      <w:r w:rsidRPr="00830F0B">
        <w:rPr>
          <w:lang w:val="af-ZA"/>
        </w:rPr>
        <w:t xml:space="preserve"> </w:t>
      </w:r>
      <w:r w:rsidRPr="00830F0B">
        <w:t>վրա,</w:t>
      </w:r>
    </w:p>
    <w:p w14:paraId="0067EB02" w14:textId="77777777" w:rsidR="004E191A" w:rsidRPr="00830F0B" w:rsidRDefault="004E191A" w:rsidP="00E26669">
      <w:pPr>
        <w:pStyle w:val="NormalWeb"/>
        <w:rPr>
          <w:lang w:val="af-ZA"/>
        </w:rPr>
      </w:pPr>
      <w:r w:rsidRPr="00830F0B">
        <w:rPr>
          <w:lang w:val="af-ZA"/>
        </w:rPr>
        <w:t xml:space="preserve">- </w:t>
      </w:r>
      <w:r w:rsidRPr="00830F0B">
        <w:t>գնման</w:t>
      </w:r>
      <w:r w:rsidRPr="00830F0B">
        <w:rPr>
          <w:lang w:val="af-ZA"/>
        </w:rPr>
        <w:t xml:space="preserve"> </w:t>
      </w:r>
      <w:r w:rsidRPr="00830F0B">
        <w:t>հայտով</w:t>
      </w:r>
      <w:r w:rsidRPr="00830F0B">
        <w:rPr>
          <w:lang w:val="af-ZA"/>
        </w:rPr>
        <w:t xml:space="preserve"> </w:t>
      </w:r>
      <w:r w:rsidRPr="00830F0B">
        <w:t>տվյալ</w:t>
      </w:r>
      <w:r w:rsidRPr="00830F0B">
        <w:rPr>
          <w:lang w:val="af-ZA"/>
        </w:rPr>
        <w:t xml:space="preserve"> </w:t>
      </w:r>
      <w:r w:rsidRPr="00830F0B">
        <w:t>ընթացակարգի</w:t>
      </w:r>
      <w:r w:rsidRPr="00830F0B">
        <w:rPr>
          <w:lang w:val="af-ZA"/>
        </w:rPr>
        <w:t xml:space="preserve"> </w:t>
      </w:r>
      <w:r w:rsidRPr="00830F0B">
        <w:t>շրջանակում</w:t>
      </w:r>
      <w:r w:rsidRPr="00830F0B">
        <w:rPr>
          <w:lang w:val="af-ZA"/>
        </w:rPr>
        <w:t xml:space="preserve"> </w:t>
      </w:r>
      <w:r w:rsidRPr="00830F0B">
        <w:t>գնվելիք</w:t>
      </w:r>
      <w:r w:rsidRPr="00830F0B">
        <w:rPr>
          <w:lang w:val="af-ZA"/>
        </w:rPr>
        <w:t xml:space="preserve"> </w:t>
      </w:r>
      <w:r w:rsidRPr="00830F0B">
        <w:t>աշխատանքների</w:t>
      </w:r>
      <w:r w:rsidRPr="00830F0B">
        <w:rPr>
          <w:lang w:val="af-ZA"/>
        </w:rPr>
        <w:t xml:space="preserve"> </w:t>
      </w:r>
      <w:r w:rsidRPr="00830F0B">
        <w:t xml:space="preserve">գինը (պլանավորված (կանխատեսվող) գնման ընդհանուր  </w:t>
      </w:r>
      <w:r w:rsidRPr="00830F0B">
        <w:rPr>
          <w:lang w:val="af-ZA"/>
        </w:rPr>
        <w:t xml:space="preserve"> </w:t>
      </w:r>
      <w:r w:rsidRPr="00830F0B">
        <w:t>գինը)</w:t>
      </w:r>
      <w:r w:rsidRPr="00830F0B">
        <w:rPr>
          <w:lang w:val="af-ZA"/>
        </w:rPr>
        <w:t xml:space="preserve"> </w:t>
      </w:r>
      <w:r w:rsidRPr="00830F0B">
        <w:t>չի</w:t>
      </w:r>
      <w:r w:rsidRPr="00830F0B">
        <w:rPr>
          <w:lang w:val="af-ZA"/>
        </w:rPr>
        <w:t xml:space="preserve"> </w:t>
      </w:r>
      <w:r w:rsidRPr="00830F0B">
        <w:t>գերազանցում</w:t>
      </w:r>
      <w:r w:rsidRPr="00830F0B">
        <w:rPr>
          <w:lang w:val="af-ZA"/>
        </w:rPr>
        <w:t xml:space="preserve"> </w:t>
      </w:r>
      <w:r w:rsidRPr="00830F0B">
        <w:t>25</w:t>
      </w:r>
      <w:r w:rsidRPr="00830F0B">
        <w:rPr>
          <w:lang w:val="af-ZA"/>
        </w:rPr>
        <w:t xml:space="preserve"> </w:t>
      </w:r>
      <w:r w:rsidRPr="00830F0B">
        <w:t>մլն</w:t>
      </w:r>
      <w:r w:rsidRPr="00830F0B">
        <w:rPr>
          <w:lang w:val="af-ZA"/>
        </w:rPr>
        <w:t xml:space="preserve">. </w:t>
      </w:r>
      <w:r w:rsidRPr="00830F0B">
        <w:rPr>
          <w:lang w:val="en-US"/>
        </w:rPr>
        <w:t>ՀՀ</w:t>
      </w:r>
      <w:r w:rsidRPr="00830F0B">
        <w:rPr>
          <w:lang w:val="af-ZA"/>
        </w:rPr>
        <w:t xml:space="preserve"> </w:t>
      </w:r>
      <w:proofErr w:type="spellStart"/>
      <w:r w:rsidRPr="00830F0B">
        <w:rPr>
          <w:lang w:val="en-US"/>
        </w:rPr>
        <w:t>դրամը</w:t>
      </w:r>
      <w:proofErr w:type="spellEnd"/>
      <w:r w:rsidRPr="00830F0B">
        <w:rPr>
          <w:lang w:val="af-ZA"/>
        </w:rPr>
        <w:t>.</w:t>
      </w:r>
    </w:p>
    <w:p w14:paraId="2DAF5B28" w14:textId="77777777" w:rsidR="004E191A" w:rsidRPr="00830F0B" w:rsidRDefault="004E191A" w:rsidP="00E26669">
      <w:pPr>
        <w:pStyle w:val="NormalWeb"/>
        <w:rPr>
          <w:lang w:val="af-ZA"/>
        </w:rPr>
      </w:pPr>
      <w:r w:rsidRPr="00830F0B">
        <w:rPr>
          <w:lang w:val="af-ZA"/>
        </w:rPr>
        <w:t xml:space="preserve">- </w:t>
      </w:r>
      <w:r w:rsidRPr="00830F0B">
        <w:t>գնումն</w:t>
      </w:r>
      <w:r w:rsidRPr="00830F0B">
        <w:rPr>
          <w:lang w:val="af-ZA"/>
        </w:rPr>
        <w:t xml:space="preserve"> </w:t>
      </w:r>
      <w:r w:rsidRPr="00830F0B">
        <w:t>իրականացվում</w:t>
      </w:r>
      <w:r w:rsidRPr="00830F0B">
        <w:rPr>
          <w:lang w:val="af-ZA"/>
        </w:rPr>
        <w:t xml:space="preserve"> </w:t>
      </w:r>
      <w:r w:rsidRPr="00830F0B">
        <w:t>է</w:t>
      </w:r>
      <w:r w:rsidRPr="00830F0B">
        <w:rPr>
          <w:lang w:val="af-ZA"/>
        </w:rPr>
        <w:t xml:space="preserve"> </w:t>
      </w:r>
      <w:r w:rsidRPr="00830F0B">
        <w:t>հրատապության</w:t>
      </w:r>
      <w:r w:rsidRPr="00830F0B">
        <w:rPr>
          <w:lang w:val="af-ZA"/>
        </w:rPr>
        <w:t xml:space="preserve"> </w:t>
      </w:r>
      <w:r w:rsidRPr="00830F0B">
        <w:t>հիմքով</w:t>
      </w:r>
      <w:r w:rsidRPr="00830F0B">
        <w:rPr>
          <w:lang w:val="af-ZA"/>
        </w:rPr>
        <w:t xml:space="preserve"> </w:t>
      </w:r>
      <w:r w:rsidRPr="00830F0B">
        <w:t>պայմանավորված</w:t>
      </w:r>
      <w:r w:rsidRPr="00830F0B">
        <w:rPr>
          <w:lang w:val="af-ZA"/>
        </w:rPr>
        <w:t xml:space="preserve"> </w:t>
      </w:r>
      <w:r w:rsidRPr="00830F0B">
        <w:t>մեկ</w:t>
      </w:r>
      <w:r w:rsidRPr="00830F0B">
        <w:rPr>
          <w:lang w:val="af-ZA"/>
        </w:rPr>
        <w:t xml:space="preserve"> </w:t>
      </w:r>
      <w:r w:rsidRPr="00830F0B">
        <w:t>անձից</w:t>
      </w:r>
      <w:r w:rsidRPr="00830F0B">
        <w:rPr>
          <w:lang w:val="af-ZA"/>
        </w:rPr>
        <w:t xml:space="preserve"> </w:t>
      </w:r>
      <w:r w:rsidRPr="00830F0B">
        <w:t>գնման</w:t>
      </w:r>
      <w:r w:rsidRPr="00830F0B">
        <w:rPr>
          <w:lang w:val="af-ZA"/>
        </w:rPr>
        <w:t xml:space="preserve"> </w:t>
      </w:r>
      <w:r w:rsidRPr="00830F0B">
        <w:t>ձևով</w:t>
      </w:r>
      <w:r w:rsidRPr="00830F0B">
        <w:rPr>
          <w:lang w:val="af-ZA"/>
        </w:rPr>
        <w:t>:</w:t>
      </w:r>
    </w:p>
    <w:p w14:paraId="3B48E68C" w14:textId="77777777" w:rsidR="004E191A" w:rsidRPr="00830F0B" w:rsidRDefault="004E191A" w:rsidP="00E26669">
      <w:pPr>
        <w:pStyle w:val="NormalWeb"/>
        <w:rPr>
          <w:lang w:val="af-ZA"/>
        </w:rPr>
      </w:pPr>
      <w:r w:rsidRPr="00830F0B">
        <w:t>Սույն</w:t>
      </w:r>
      <w:r w:rsidRPr="00830F0B">
        <w:rPr>
          <w:lang w:val="af-ZA"/>
        </w:rPr>
        <w:t xml:space="preserve"> </w:t>
      </w:r>
      <w:r w:rsidRPr="00830F0B">
        <w:t>պայմանի</w:t>
      </w:r>
      <w:r w:rsidRPr="00830F0B">
        <w:rPr>
          <w:lang w:val="af-ZA"/>
        </w:rPr>
        <w:t xml:space="preserve"> </w:t>
      </w:r>
      <w:r w:rsidRPr="00830F0B">
        <w:t>կիրառման</w:t>
      </w:r>
      <w:r w:rsidRPr="00830F0B">
        <w:rPr>
          <w:lang w:val="af-ZA"/>
        </w:rPr>
        <w:t xml:space="preserve"> </w:t>
      </w:r>
      <w:r w:rsidRPr="00830F0B">
        <w:t>դեպքում</w:t>
      </w:r>
      <w:r w:rsidRPr="00830F0B">
        <w:rPr>
          <w:lang w:val="af-ZA"/>
        </w:rPr>
        <w:t xml:space="preserve"> </w:t>
      </w:r>
      <w:r w:rsidRPr="00830F0B">
        <w:t>խմբագրվում</w:t>
      </w:r>
      <w:r w:rsidRPr="00830F0B">
        <w:rPr>
          <w:lang w:val="af-ZA"/>
        </w:rPr>
        <w:t xml:space="preserve"> </w:t>
      </w:r>
      <w:r w:rsidRPr="00830F0B">
        <w:t>են</w:t>
      </w:r>
      <w:r w:rsidRPr="00830F0B">
        <w:rPr>
          <w:lang w:val="af-ZA"/>
        </w:rPr>
        <w:t xml:space="preserve"> </w:t>
      </w:r>
      <w:r w:rsidRPr="00830F0B">
        <w:t>հրավերի</w:t>
      </w:r>
      <w:r w:rsidRPr="00830F0B">
        <w:rPr>
          <w:lang w:val="af-ZA"/>
        </w:rPr>
        <w:t xml:space="preserve"> </w:t>
      </w:r>
      <w:r w:rsidRPr="00830F0B">
        <w:t>կետերը</w:t>
      </w:r>
      <w:r w:rsidRPr="00830F0B">
        <w:rPr>
          <w:lang w:val="af-ZA"/>
        </w:rPr>
        <w:t xml:space="preserve">, </w:t>
      </w:r>
      <w:r w:rsidRPr="00830F0B">
        <w:t>բաժինները</w:t>
      </w:r>
      <w:r w:rsidRPr="00830F0B">
        <w:rPr>
          <w:lang w:val="af-ZA"/>
        </w:rPr>
        <w:t xml:space="preserve"> </w:t>
      </w:r>
      <w:r w:rsidRPr="00830F0B">
        <w:t>և</w:t>
      </w:r>
      <w:r w:rsidRPr="00830F0B">
        <w:rPr>
          <w:lang w:val="af-ZA"/>
        </w:rPr>
        <w:t xml:space="preserve"> </w:t>
      </w:r>
      <w:r w:rsidRPr="00830F0B">
        <w:t>դրանց</w:t>
      </w:r>
      <w:r w:rsidRPr="00830F0B">
        <w:rPr>
          <w:lang w:val="af-ZA"/>
        </w:rPr>
        <w:t xml:space="preserve"> </w:t>
      </w:r>
      <w:r w:rsidRPr="00830F0B">
        <w:t>կատարված</w:t>
      </w:r>
      <w:r w:rsidRPr="00830F0B">
        <w:rPr>
          <w:lang w:val="af-ZA"/>
        </w:rPr>
        <w:t xml:space="preserve"> </w:t>
      </w:r>
      <w:r w:rsidRPr="00830F0B">
        <w:t>հղումները</w:t>
      </w:r>
      <w:r w:rsidRPr="00830F0B">
        <w:rPr>
          <w:lang w:val="af-ZA"/>
        </w:rPr>
        <w:t>:</w:t>
      </w:r>
    </w:p>
  </w:footnote>
  <w:footnote w:id="3">
    <w:p w14:paraId="716A0003" w14:textId="77777777" w:rsidR="004E191A" w:rsidRDefault="004E191A" w:rsidP="007A3D5E">
      <w:pPr>
        <w:jc w:val="both"/>
        <w:rPr>
          <w:rFonts w:asciiTheme="minorHAnsi" w:hAnsiTheme="minorHAnsi"/>
          <w:lang w:val="hy-AM"/>
        </w:rPr>
      </w:pPr>
      <w:r>
        <w:rPr>
          <w:rStyle w:val="FootnoteReference"/>
        </w:rPr>
        <w:footnoteRef/>
      </w:r>
      <w:r w:rsidRPr="00A64162">
        <w:rPr>
          <w:lang w:val="af-ZA"/>
        </w:rPr>
        <w:t xml:space="preserve"> </w:t>
      </w:r>
      <w:r>
        <w:rPr>
          <w:rFonts w:ascii="GHEA Grapalat" w:hAnsi="GHEA Grapalat"/>
          <w:i/>
          <w:sz w:val="16"/>
          <w:szCs w:val="16"/>
          <w:lang w:val="af-ZA"/>
        </w:rPr>
        <w:t xml:space="preserve">ՀՀ </w:t>
      </w:r>
      <w:r>
        <w:rPr>
          <w:rFonts w:ascii="GHEA Grapalat" w:hAnsi="GHEA Grapalat"/>
          <w:i/>
          <w:sz w:val="16"/>
          <w:szCs w:val="16"/>
          <w:lang w:val="af-ZA"/>
        </w:rPr>
        <w:t>ռեզիդենտ հանդիսացող մասնակիցների դեպքում հրապարակվում է դիմում հայտարարության մեջ նշված</w:t>
      </w:r>
      <w:r>
        <w:rPr>
          <w:rFonts w:ascii="GHEA Grapalat" w:hAnsi="GHEA Grapalat"/>
          <w:i/>
          <w:sz w:val="16"/>
          <w:szCs w:val="16"/>
          <w:lang w:val="hy-AM"/>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0A8F734B" w14:textId="77777777" w:rsidR="004E191A" w:rsidRPr="007A3D5E" w:rsidRDefault="004E191A" w:rsidP="00E26669">
      <w:pPr>
        <w:pStyle w:val="NormalWeb"/>
        <w:rPr>
          <w:ins w:id="4" w:author="Sergey Shahnazaryan" w:date="2024-02-09T09:31:00Z"/>
        </w:rPr>
      </w:pPr>
      <w:r w:rsidRPr="007A3D5E">
        <w:footnoteRef/>
      </w:r>
      <w:r w:rsidRPr="007A3D5E">
        <w:t xml:space="preserve"> </w:t>
      </w:r>
      <w:r w:rsidRPr="007A3D5E">
        <w:t>Ենթակետը հանվում է, եթե հայտի ապահովման պահանջ սահմանված չէ:</w:t>
      </w:r>
    </w:p>
    <w:p w14:paraId="3C46A7FD" w14:textId="77777777" w:rsidR="004E191A" w:rsidRPr="007A3D5E" w:rsidRDefault="004E191A" w:rsidP="00E26669">
      <w:pPr>
        <w:pStyle w:val="NormalWeb"/>
      </w:pPr>
      <w:r w:rsidRPr="007A3D5E">
        <w:t>9 Ենթակետը և պարբերությունը հանվում է, եթե գնման առարկան շինարարական աշխատանք չէ:</w:t>
      </w:r>
    </w:p>
    <w:p w14:paraId="7DA76109" w14:textId="77777777" w:rsidR="004E191A" w:rsidRDefault="004E191A" w:rsidP="00E26669">
      <w:pPr>
        <w:pStyle w:val="NormalWeb"/>
      </w:pPr>
    </w:p>
  </w:footnote>
  <w:footnote w:id="5">
    <w:p w14:paraId="05ADF01E" w14:textId="77777777" w:rsidR="004E191A" w:rsidRPr="003F20B0" w:rsidRDefault="004E191A" w:rsidP="00E26669">
      <w:pPr>
        <w:pStyle w:val="NormalWeb"/>
      </w:pPr>
      <w:r>
        <w:rPr>
          <w:rStyle w:val="FootnoteReference"/>
        </w:rPr>
        <w:footnoteRef/>
      </w:r>
      <w:r>
        <w:t xml:space="preserve"> </w:t>
      </w:r>
      <w:r w:rsidRPr="003F20B0">
        <w:t xml:space="preserve">Եթե </w:t>
      </w:r>
      <w:r w:rsidRPr="003F20B0">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7CE16ECF" w14:textId="77777777" w:rsidR="004E191A" w:rsidRDefault="004E191A" w:rsidP="00E26669">
      <w:pPr>
        <w:pStyle w:val="NormalWeb"/>
      </w:pPr>
    </w:p>
  </w:footnote>
  <w:footnote w:id="6">
    <w:p w14:paraId="6F64F914" w14:textId="77777777" w:rsidR="004E191A" w:rsidRDefault="004E191A" w:rsidP="00E26669">
      <w:pPr>
        <w:pStyle w:val="NormalWeb"/>
        <w:rPr>
          <w:rFonts w:asciiTheme="minorHAnsi" w:hAnsiTheme="minorHAnsi"/>
        </w:rPr>
      </w:pPr>
      <w:r>
        <w:rPr>
          <w:rStyle w:val="FootnoteReference"/>
        </w:rPr>
        <w:footnoteRef/>
      </w:r>
      <w:r>
        <w:t xml:space="preserve"> Սահմանվում </w:t>
      </w:r>
      <w:r>
        <w:t>է պատվիրատուի կողմից:</w:t>
      </w:r>
    </w:p>
  </w:footnote>
  <w:footnote w:id="7">
    <w:p w14:paraId="140B2936" w14:textId="77777777" w:rsidR="004E191A" w:rsidRDefault="004E191A" w:rsidP="00E26669">
      <w:pPr>
        <w:pStyle w:val="NormalWeb"/>
      </w:pPr>
      <w:r>
        <w:rPr>
          <w:rStyle w:val="FootnoteReference"/>
        </w:rPr>
        <w:footnoteRef/>
      </w:r>
      <w:r>
        <w:t xml:space="preserve"> 10</w:t>
      </w:r>
      <w:r>
        <w:rPr>
          <w:rFonts w:ascii="Cambria Math" w:hAnsi="Cambria Math" w:cs="Cambria Math"/>
        </w:rPr>
        <w:t>․</w:t>
      </w:r>
      <w:r>
        <w:t xml:space="preserve">1  </w:t>
      </w:r>
      <w:r>
        <w:t>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B38C633" w14:textId="77777777" w:rsidR="004E191A" w:rsidRDefault="004E191A" w:rsidP="00E26669">
      <w:pPr>
        <w:pStyle w:val="NormalWeb"/>
      </w:pPr>
      <w:r>
        <w:t>-եթե գնման հայտով տվյալ չափաբաժնի գնման գինը չի գերազանցում գնումների բազային միավորի քսանհինգապատիկը և նախատեսված չէ կանխավճար</w:t>
      </w:r>
    </w:p>
    <w:p w14:paraId="1C18543E" w14:textId="77777777" w:rsidR="004E191A" w:rsidRDefault="004E191A" w:rsidP="00E26669">
      <w:pPr>
        <w:pStyle w:val="NormalWeb"/>
      </w:pPr>
      <w:r>
        <w:t>- ընթացակարգը կազմակերպվում է «Գնումների մասին»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8">
    <w:p w14:paraId="6C648D76" w14:textId="77777777" w:rsidR="004E191A" w:rsidRDefault="004E191A" w:rsidP="00E26669">
      <w:pPr>
        <w:pStyle w:val="NormalWeb"/>
      </w:pPr>
      <w:r>
        <w:rPr>
          <w:rStyle w:val="FootnoteReference"/>
        </w:rPr>
        <w:footnoteRef/>
      </w:r>
      <w:r>
        <w:t xml:space="preserve"> Եթե </w:t>
      </w:r>
      <w:r>
        <w:t>գնման հայտով տվյալ չափաբաժնի գնման գինը</w:t>
      </w:r>
      <w:r>
        <w:rPr>
          <w:rFonts w:ascii="Cambria Math" w:hAnsi="Cambria Math" w:cs="Cambria Math"/>
        </w:rPr>
        <w:t>․</w:t>
      </w:r>
    </w:p>
    <w:p w14:paraId="6893D7E2" w14:textId="77777777" w:rsidR="004E191A" w:rsidRDefault="004E191A" w:rsidP="00E26669">
      <w:pPr>
        <w:pStyle w:val="NormalWeb"/>
      </w:pPr>
      <w:r>
        <w:t>- չի գերազանցում գնումների բազային միավորի քսանհինգապատիկը,ապա սույն պարբերությունից հանվում են &lt;&lt; կամ բանկերի տրամադրված երաշխիքների &gt;&gt; բառերը</w:t>
      </w:r>
      <w:r>
        <w:rPr>
          <w:rFonts w:ascii="Cambria Math" w:hAnsi="Cambria Math" w:cs="Cambria Math"/>
        </w:rPr>
        <w:t>․</w:t>
      </w:r>
    </w:p>
    <w:p w14:paraId="0ACDE839" w14:textId="77777777" w:rsidR="004E191A" w:rsidRDefault="004E191A" w:rsidP="00E26669">
      <w:pPr>
        <w:pStyle w:val="NormalWeb"/>
      </w:pPr>
      <w: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Pr>
          <w:rFonts w:ascii="Cambria Math" w:hAnsi="Cambria Math" w:cs="Cambria Math"/>
        </w:rPr>
        <w:t>․</w:t>
      </w:r>
      <w:r>
        <w:t xml:space="preserve">2) </w:t>
      </w:r>
      <w:r>
        <w:rPr>
          <w:rFonts w:cs="GHEA Grapalat"/>
        </w:rPr>
        <w:t>կամ</w:t>
      </w:r>
      <w:r>
        <w:t xml:space="preserve"> &gt;&gt; բառերը, իսկ &lt;&lt;20&gt;&gt; թիվը փոխարինվում է &lt;&lt;90&gt;&gt; թվով,</w:t>
      </w:r>
    </w:p>
    <w:p w14:paraId="1852947F" w14:textId="77777777" w:rsidR="004E191A" w:rsidRDefault="004E191A" w:rsidP="00E26669">
      <w:pPr>
        <w:pStyle w:val="NormalWeb"/>
        <w:rPr>
          <w:rFonts w:ascii="Calibri" w:hAnsi="Calibri"/>
        </w:rPr>
      </w:pPr>
      <w:r>
        <w:t>- գերազանցում է գնումների բազային միավորի ութսունապատիկը, ապա սույն պարբերությունից հանվում է &lt;&lt; տուժանքի (հավելված 4</w:t>
      </w:r>
      <w:r>
        <w:rPr>
          <w:rFonts w:ascii="Cambria Math" w:hAnsi="Cambria Math" w:cs="Cambria Math"/>
        </w:rPr>
        <w:t>․</w:t>
      </w:r>
      <w:r>
        <w:t xml:space="preserve">2) </w:t>
      </w:r>
      <w:r>
        <w:rPr>
          <w:rFonts w:cs="GHEA Grapalat"/>
        </w:rPr>
        <w:t>կամ</w:t>
      </w:r>
      <w:r>
        <w:t xml:space="preserve"> &gt;&gt; բառերը, &lt;&lt;15&gt;&gt; թիվը փոխարինվում է &lt;&lt;30&gt;&gt; թվով, իսկ &lt;&lt;20&gt;&gt; թիվը՝ &lt;&lt;90&gt;&gt; թվով,</w:t>
      </w:r>
    </w:p>
  </w:footnote>
  <w:footnote w:id="9">
    <w:p w14:paraId="3317920C" w14:textId="77777777" w:rsidR="004E191A" w:rsidRDefault="004E191A" w:rsidP="00E26669">
      <w:pPr>
        <w:pStyle w:val="NormalWeb"/>
      </w:pPr>
      <w:r>
        <w:rPr>
          <w:rStyle w:val="FootnoteReference"/>
        </w:rPr>
        <w:footnoteRef/>
      </w:r>
      <w:r>
        <w:t xml:space="preserve"> Եթե </w:t>
      </w:r>
      <w:r>
        <w:t>՝</w:t>
      </w:r>
    </w:p>
    <w:p w14:paraId="2A4A9BE5" w14:textId="77777777" w:rsidR="004E191A" w:rsidRDefault="004E191A" w:rsidP="00E26669">
      <w:pPr>
        <w:pStyle w:val="NormalWeb"/>
      </w:pPr>
      <w: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0B4B6940" w14:textId="77777777" w:rsidR="004E191A" w:rsidRDefault="004E191A" w:rsidP="00E26669">
      <w:pPr>
        <w:pStyle w:val="NormalWeb"/>
      </w:pPr>
      <w: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w:t>
      </w:r>
      <w:r>
        <w:rPr>
          <w:sz w:val="18"/>
          <w:szCs w:val="18"/>
        </w:rPr>
        <w:t xml:space="preserve"> </w:t>
      </w:r>
      <w:r>
        <w:t>ընտրված մասնակիցը ներկայացնում է 4.1 հավելվածի համաձայն:” , իսկ հավելված 4-ը հրավերից հանվում է :</w:t>
      </w:r>
    </w:p>
    <w:p w14:paraId="6711738C" w14:textId="77777777" w:rsidR="004E191A" w:rsidRDefault="004E191A" w:rsidP="00E26669">
      <w:pPr>
        <w:pStyle w:val="NormalWeb"/>
      </w:pPr>
    </w:p>
  </w:footnote>
  <w:footnote w:id="10">
    <w:p w14:paraId="238A9DA6" w14:textId="77777777" w:rsidR="004E191A" w:rsidRDefault="004E191A" w:rsidP="00E26669">
      <w:pPr>
        <w:pStyle w:val="NormalWeb"/>
      </w:pPr>
      <w:r>
        <w:rPr>
          <w:rStyle w:val="FootnoteReference"/>
        </w:rPr>
        <w:footnoteRef/>
      </w:r>
      <w:r>
        <w:t xml:space="preserve"> Եթե </w:t>
      </w:r>
      <w:r>
        <w:t>գնման հայտով գնվելիք աշխատանքի գինը չի գերազանցում 25մլն. ՀՀ դրամը, ապա</w:t>
      </w:r>
      <w:r>
        <w:rPr>
          <w:rFonts w:ascii="Times New Roman" w:hAnsi="Times New Roman"/>
        </w:rPr>
        <w:t xml:space="preserve"> </w:t>
      </w:r>
      <w: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7CEB057" w14:textId="77777777" w:rsidR="004E191A" w:rsidRDefault="004E191A" w:rsidP="00E26669">
      <w:pPr>
        <w:pStyle w:val="NormalWeb"/>
      </w:pPr>
    </w:p>
  </w:footnote>
  <w:footnote w:id="11">
    <w:p w14:paraId="6F4FB492" w14:textId="77777777" w:rsidR="004E191A" w:rsidRDefault="004E191A" w:rsidP="00E26669">
      <w:pPr>
        <w:pStyle w:val="NormalWeb"/>
        <w:rPr>
          <w:rFonts w:asciiTheme="minorHAnsi" w:hAnsiTheme="minorHAnsi"/>
        </w:rPr>
      </w:pPr>
      <w:r>
        <w:rPr>
          <w:rStyle w:val="FootnoteReference"/>
        </w:rPr>
        <w:footnoteRef/>
      </w:r>
      <w:r>
        <w:t xml:space="preserve"> </w:t>
      </w:r>
      <w:r>
        <w:rPr>
          <w:color w:val="FFFFFF"/>
          <w:vertAlign w:val="superscript"/>
        </w:rPr>
        <w:footnoteRef/>
      </w:r>
      <w:r>
        <w:t xml:space="preserve">Սույն </w:t>
      </w:r>
      <w:r>
        <w:t>կետը խմբագրվում է ըստ համապատասխան պատվիրատուի:</w:t>
      </w:r>
    </w:p>
  </w:footnote>
  <w:footnote w:id="12">
    <w:p w14:paraId="5FCF435E" w14:textId="77777777" w:rsidR="004E191A" w:rsidRPr="0058752A" w:rsidRDefault="004E191A" w:rsidP="00E26669">
      <w:pPr>
        <w:pStyle w:val="NormalWeb"/>
        <w:rPr>
          <w:rFonts w:ascii="Sylfaen" w:hAnsi="Sylfaen"/>
          <w:lang w:val="af-ZA"/>
        </w:rPr>
      </w:pPr>
      <w:r w:rsidRPr="0058752A">
        <w:rPr>
          <w:rStyle w:val="FootnoteReference"/>
        </w:rPr>
        <w:footnoteRef/>
      </w:r>
      <w:r w:rsidRPr="0058752A">
        <w:t xml:space="preserve"> </w:t>
      </w:r>
      <w:proofErr w:type="spellStart"/>
      <w:r w:rsidRPr="0058752A">
        <w:rPr>
          <w:lang w:val="es-ES"/>
        </w:rPr>
        <w:t>Համատեղ</w:t>
      </w:r>
      <w:proofErr w:type="spellEnd"/>
      <w:r w:rsidRPr="0058752A">
        <w:rPr>
          <w:lang w:val="es-ES"/>
        </w:rPr>
        <w:t xml:space="preserve"> </w:t>
      </w:r>
      <w:r w:rsidRPr="0058752A">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3">
    <w:p w14:paraId="2D585094" w14:textId="77777777" w:rsidR="004E191A" w:rsidRPr="0058752A" w:rsidRDefault="004E191A" w:rsidP="00E26669">
      <w:pPr>
        <w:pStyle w:val="NormalWeb"/>
        <w:rPr>
          <w:ins w:id="7" w:author="Sergey Shahnazaryan" w:date="2024-02-09T10:36:00Z"/>
          <w:lang w:val="af-ZA"/>
        </w:rPr>
      </w:pPr>
      <w:r w:rsidRPr="0058752A">
        <w:rPr>
          <w:rStyle w:val="FootnoteReference"/>
        </w:rPr>
        <w:footnoteRef/>
      </w:r>
      <w:r w:rsidRPr="0058752A">
        <w:t xml:space="preserve"> Եթե</w:t>
      </w:r>
      <w:r w:rsidRPr="0058752A">
        <w:rPr>
          <w:lang w:val="af-ZA"/>
        </w:rPr>
        <w:t xml:space="preserve"> </w:t>
      </w:r>
      <w:r w:rsidRPr="0058752A">
        <w:t>հրավերով</w:t>
      </w:r>
      <w:r w:rsidRPr="0058752A">
        <w:rPr>
          <w:lang w:val="af-ZA"/>
        </w:rPr>
        <w:t xml:space="preserve"> </w:t>
      </w:r>
      <w:r w:rsidRPr="0058752A">
        <w:t>հայտի</w:t>
      </w:r>
      <w:r w:rsidRPr="0058752A">
        <w:rPr>
          <w:lang w:val="af-ZA"/>
        </w:rPr>
        <w:t xml:space="preserve"> </w:t>
      </w:r>
      <w:r w:rsidRPr="0058752A">
        <w:t>ապահովման</w:t>
      </w:r>
      <w:r w:rsidRPr="0058752A">
        <w:rPr>
          <w:lang w:val="af-ZA"/>
        </w:rPr>
        <w:t xml:space="preserve"> </w:t>
      </w:r>
      <w:r w:rsidRPr="0058752A">
        <w:t>ներկայացման</w:t>
      </w:r>
      <w:r w:rsidRPr="0058752A">
        <w:rPr>
          <w:lang w:val="af-ZA"/>
        </w:rPr>
        <w:t xml:space="preserve"> </w:t>
      </w:r>
      <w:r w:rsidRPr="0058752A">
        <w:t>պահանջ</w:t>
      </w:r>
      <w:r w:rsidRPr="0058752A">
        <w:rPr>
          <w:lang w:val="af-ZA"/>
        </w:rPr>
        <w:t xml:space="preserve"> </w:t>
      </w:r>
      <w:r w:rsidRPr="0058752A">
        <w:t>սահմանված</w:t>
      </w:r>
      <w:r w:rsidRPr="0058752A">
        <w:rPr>
          <w:lang w:val="af-ZA"/>
        </w:rPr>
        <w:t xml:space="preserve"> </w:t>
      </w:r>
      <w:r w:rsidRPr="0058752A">
        <w:t>չէ</w:t>
      </w:r>
      <w:r w:rsidRPr="0058752A">
        <w:rPr>
          <w:lang w:val="af-ZA"/>
        </w:rPr>
        <w:t xml:space="preserve">, </w:t>
      </w:r>
      <w:r w:rsidRPr="0058752A">
        <w:t>ապա</w:t>
      </w:r>
      <w:r w:rsidRPr="0058752A">
        <w:rPr>
          <w:lang w:val="af-ZA"/>
        </w:rPr>
        <w:t xml:space="preserve"> </w:t>
      </w:r>
      <w:r w:rsidRPr="0058752A">
        <w:t>սույն</w:t>
      </w:r>
      <w:r w:rsidRPr="0058752A">
        <w:rPr>
          <w:lang w:val="af-ZA"/>
        </w:rPr>
        <w:t xml:space="preserve"> </w:t>
      </w:r>
      <w:r w:rsidRPr="0058752A">
        <w:t>կետը</w:t>
      </w:r>
      <w:r w:rsidRPr="0058752A">
        <w:rPr>
          <w:lang w:val="af-ZA"/>
        </w:rPr>
        <w:t xml:space="preserve"> </w:t>
      </w:r>
      <w:r w:rsidRPr="0058752A">
        <w:t>հրավերից</w:t>
      </w:r>
      <w:r w:rsidRPr="0058752A">
        <w:rPr>
          <w:lang w:val="af-ZA"/>
        </w:rPr>
        <w:t xml:space="preserve"> </w:t>
      </w:r>
      <w:r w:rsidRPr="0058752A">
        <w:t>հանվում</w:t>
      </w:r>
      <w:r w:rsidRPr="0058752A">
        <w:rPr>
          <w:lang w:val="af-ZA"/>
        </w:rPr>
        <w:t xml:space="preserve"> </w:t>
      </w:r>
      <w:r w:rsidRPr="0058752A">
        <w:t>է</w:t>
      </w:r>
      <w:r w:rsidRPr="0058752A">
        <w:rPr>
          <w:lang w:val="af-ZA"/>
        </w:rPr>
        <w:t>:</w:t>
      </w:r>
    </w:p>
    <w:p w14:paraId="30181908" w14:textId="77777777" w:rsidR="004E191A" w:rsidRDefault="004E191A" w:rsidP="00E26669">
      <w:pPr>
        <w:pStyle w:val="NormalWeb"/>
      </w:pPr>
      <w:r w:rsidRPr="0058752A">
        <w:rPr>
          <w:vertAlign w:val="superscript"/>
        </w:rPr>
        <w:t xml:space="preserve">22 </w:t>
      </w:r>
      <w:r w:rsidRPr="0058752A">
        <w:t>Կետը հանվում է, եթե գնման առարկան չի հանդիսանում շինարարական աշխատանք:</w:t>
      </w:r>
    </w:p>
  </w:footnote>
  <w:footnote w:id="14">
    <w:p w14:paraId="2801AA90" w14:textId="77777777" w:rsidR="004E191A" w:rsidRDefault="004E191A" w:rsidP="00E26669">
      <w:pPr>
        <w:pStyle w:val="NormalWeb"/>
      </w:pPr>
      <w:r>
        <w:rPr>
          <w:rStyle w:val="FootnoteReference"/>
        </w:rPr>
        <w:footnoteRef/>
      </w:r>
      <w:r>
        <w:t xml:space="preserve"> Սույն </w:t>
      </w:r>
      <w:r>
        <w:t>հավելվածը հրավերից հանվում է, եթե գնման առարկա  չեն հանդիսանում շինարարական աշխատանքները:</w:t>
      </w:r>
    </w:p>
    <w:p w14:paraId="62F92FA0" w14:textId="77777777" w:rsidR="004E191A" w:rsidRDefault="004E191A" w:rsidP="00E26669">
      <w:pPr>
        <w:pStyle w:val="NormalWeb"/>
      </w:pPr>
    </w:p>
  </w:footnote>
  <w:footnote w:id="15">
    <w:p w14:paraId="0CA4FAC0" w14:textId="77777777" w:rsidR="004E191A" w:rsidRPr="00124ED7" w:rsidRDefault="004E191A" w:rsidP="00E26669">
      <w:pPr>
        <w:pStyle w:val="NormalWeb"/>
        <w:rPr>
          <w:rFonts w:ascii="Sylfaen" w:hAnsi="Sylfaen"/>
        </w:rPr>
      </w:pPr>
      <w:r>
        <w:rPr>
          <w:rStyle w:val="FootnoteReference"/>
        </w:rPr>
        <w:footnoteRef/>
      </w:r>
      <w:r>
        <w:t xml:space="preserve"> </w:t>
      </w:r>
      <w:r>
        <w:rPr>
          <w:vertAlign w:val="superscript"/>
        </w:rPr>
        <w:t xml:space="preserve"> </w:t>
      </w:r>
      <w:r w:rsidRPr="00124ED7">
        <w:t xml:space="preserve">Սույն </w:t>
      </w:r>
      <w:r w:rsidRPr="00124ED7">
        <w:t>կետը հանվում է պայմանագրի նախագծից, եթե գնման առարկա հանդիսացող շինարարական ծրագիրը պահանջում է նախագծային փաստաթղթեր:</w:t>
      </w:r>
    </w:p>
  </w:footnote>
  <w:footnote w:id="16">
    <w:p w14:paraId="30344143" w14:textId="77777777" w:rsidR="004E191A" w:rsidRPr="00124ED7" w:rsidRDefault="004E191A" w:rsidP="00E26669">
      <w:pPr>
        <w:pStyle w:val="NormalWeb"/>
        <w:rPr>
          <w:rFonts w:ascii="Sylfaen" w:hAnsi="Sylfaen"/>
        </w:rPr>
      </w:pPr>
      <w:r w:rsidRPr="00124ED7">
        <w:rPr>
          <w:rStyle w:val="FootnoteReference"/>
        </w:rPr>
        <w:footnoteRef/>
      </w:r>
      <w:r w:rsidRPr="00124ED7">
        <w:t xml:space="preserve"> Սույն </w:t>
      </w:r>
      <w:r w:rsidRPr="00124ED7">
        <w:t>կետը հանվում է պայմանագրի նախագծից, եթե կիրառելի չէ</w:t>
      </w:r>
    </w:p>
  </w:footnote>
  <w:footnote w:id="17">
    <w:p w14:paraId="5FB872F1" w14:textId="77777777" w:rsidR="004E191A" w:rsidRPr="00124ED7" w:rsidRDefault="004E191A" w:rsidP="00E26669">
      <w:pPr>
        <w:pStyle w:val="NormalWeb"/>
        <w:rPr>
          <w:vertAlign w:val="superscript"/>
        </w:rPr>
      </w:pPr>
      <w:r w:rsidRPr="00124ED7">
        <w:rPr>
          <w:rStyle w:val="FootnoteReference"/>
        </w:rPr>
        <w:footnoteRef/>
      </w:r>
      <w:r w:rsidRPr="00124ED7">
        <w:t xml:space="preserve">4.1 </w:t>
      </w:r>
      <w:r w:rsidRPr="00124ED7">
        <w:t>կետի 2-րդ պարբերությունը հանվում է պայմանագրի նախագծից, եթե գնման առարկա չի հանդիսանում շինարարական ծրագիրը:</w:t>
      </w:r>
    </w:p>
    <w:p w14:paraId="421E6BF4" w14:textId="77777777" w:rsidR="004E191A" w:rsidRDefault="004E191A" w:rsidP="00E26669">
      <w:pPr>
        <w:pStyle w:val="NormalWeb"/>
      </w:pPr>
    </w:p>
  </w:footnote>
  <w:footnote w:id="18">
    <w:p w14:paraId="594C6864" w14:textId="77777777" w:rsidR="004E191A" w:rsidRPr="00F10C87" w:rsidRDefault="004E191A" w:rsidP="00E26669">
      <w:pPr>
        <w:pStyle w:val="NormalWeb"/>
      </w:pPr>
      <w:r>
        <w:rPr>
          <w:rStyle w:val="FootnoteReference"/>
        </w:rPr>
        <w:footnoteRef/>
      </w:r>
      <w:r>
        <w:t xml:space="preserve"> </w:t>
      </w:r>
      <w:r w:rsidRPr="00F10C87">
        <w:t xml:space="preserve">Գանձապետարանում </w:t>
      </w:r>
      <w:r w:rsidRPr="00F10C87">
        <w:t>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9">
    <w:p w14:paraId="634DA0CA" w14:textId="77777777" w:rsidR="004E191A" w:rsidRPr="00F10C87" w:rsidRDefault="004E191A" w:rsidP="00E26669">
      <w:pPr>
        <w:pStyle w:val="NormalWeb"/>
      </w:pPr>
      <w:r w:rsidRPr="00F10C87">
        <w:rPr>
          <w:rStyle w:val="FootnoteReference"/>
        </w:rPr>
        <w:footnoteRef/>
      </w:r>
      <w:r w:rsidRPr="00F10C87">
        <w:t xml:space="preserve"> Եթե </w:t>
      </w:r>
      <w:r w:rsidRPr="00F10C87">
        <w:t xml:space="preserve">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41E44C5" w14:textId="77777777" w:rsidR="004E191A" w:rsidRPr="00F10C87" w:rsidRDefault="004E191A" w:rsidP="00E26669">
      <w:pPr>
        <w:pStyle w:val="NormalWeb"/>
      </w:pPr>
      <w:r w:rsidRPr="00F10C87">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0840F5D0" w14:textId="77777777" w:rsidR="004E191A" w:rsidRPr="00F10C87" w:rsidRDefault="004E191A" w:rsidP="00E26669">
      <w:pPr>
        <w:pStyle w:val="NormalWeb"/>
      </w:pPr>
    </w:p>
  </w:footnote>
  <w:footnote w:id="20">
    <w:p w14:paraId="3F22E18A" w14:textId="77777777" w:rsidR="004E191A" w:rsidRDefault="004E191A" w:rsidP="00E26669">
      <w:pPr>
        <w:pStyle w:val="NormalWeb"/>
        <w:rPr>
          <w:rFonts w:ascii="Sylfaen" w:hAnsi="Sylfaen"/>
          <w:vertAlign w:val="superscript"/>
        </w:rPr>
      </w:pPr>
      <w:r w:rsidRPr="00F10C87">
        <w:rPr>
          <w:rStyle w:val="FootnoteReference"/>
        </w:rPr>
        <w:footnoteRef/>
      </w:r>
      <w:r w:rsidRPr="00F10C87">
        <w:t xml:space="preserve"> եթե </w:t>
      </w:r>
      <w:r w:rsidRPr="00F10C87">
        <w:t>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footnote>
  <w:footnote w:id="21">
    <w:p w14:paraId="38332EB8" w14:textId="77777777" w:rsidR="004E191A" w:rsidRDefault="004E191A" w:rsidP="00E26669">
      <w:pPr>
        <w:pStyle w:val="NormalWeb"/>
        <w:rPr>
          <w:rFonts w:ascii="Sylfaen" w:hAnsi="Sylfaen"/>
        </w:rPr>
      </w:pPr>
      <w:r>
        <w:rPr>
          <w:rStyle w:val="FootnoteReference"/>
        </w:rPr>
        <w:footnoteRef/>
      </w:r>
      <w:r>
        <w:t xml:space="preserve"> Պետական </w:t>
      </w:r>
      <w:r>
        <w:t>բյուջեի միջոցների հաշվին պարտավորություններ չառաջացնող գնումների դեպքում սույն նախադասությունը պայմանագրից հանվում է:</w:t>
      </w:r>
    </w:p>
  </w:footnote>
  <w:footnote w:id="22">
    <w:p w14:paraId="1E941C8B" w14:textId="77777777" w:rsidR="004E191A" w:rsidRPr="00F10C87" w:rsidRDefault="004E191A" w:rsidP="00E26669">
      <w:pPr>
        <w:pStyle w:val="NormalWeb"/>
        <w:rPr>
          <w:rFonts w:ascii="Sylfaen" w:hAnsi="Sylfaen"/>
        </w:rPr>
      </w:pPr>
      <w:r w:rsidRPr="00F10C87">
        <w:rPr>
          <w:rStyle w:val="FootnoteReference"/>
        </w:rPr>
        <w:footnoteRef/>
      </w:r>
      <w:r w:rsidRPr="00F10C87">
        <w:t xml:space="preserve"> Սույն </w:t>
      </w:r>
      <w:r w:rsidRPr="00F10C87">
        <w:t>կետը հանվում է պայմանագրից, եթե պայմանագիրը չի իրականացվում ենթակապալի պայմանագիր կնքելու միջոցով:</w:t>
      </w:r>
    </w:p>
  </w:footnote>
  <w:footnote w:id="23">
    <w:p w14:paraId="3317AFDA" w14:textId="77777777" w:rsidR="004E191A" w:rsidRDefault="004E191A" w:rsidP="00E26669">
      <w:pPr>
        <w:pStyle w:val="NormalWeb"/>
        <w:rPr>
          <w:rFonts w:ascii="Sylfaen" w:hAnsi="Sylfaen"/>
        </w:rPr>
      </w:pPr>
      <w:r w:rsidRPr="00F10C87">
        <w:rPr>
          <w:rStyle w:val="FootnoteReference"/>
        </w:rPr>
        <w:footnoteRef/>
      </w:r>
      <w:r w:rsidRPr="00F10C87">
        <w:t xml:space="preserve"> Սույն </w:t>
      </w:r>
      <w:r w:rsidRPr="00F10C87">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strike w:val="0"/>
        <w:dstrike w:val="0"/>
        <w:u w:val="none"/>
        <w:effect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4" w15:restartNumberingAfterBreak="0">
    <w:nsid w:val="35401416"/>
    <w:multiLevelType w:val="multilevel"/>
    <w:tmpl w:val="7DEA0B42"/>
    <w:lvl w:ilvl="0">
      <w:start w:val="1"/>
      <w:numFmt w:val="decimal"/>
      <w:lvlText w:val="%1"/>
      <w:lvlJc w:val="left"/>
      <w:pPr>
        <w:ind w:left="360" w:hanging="360"/>
      </w:pPr>
    </w:lvl>
    <w:lvl w:ilvl="1">
      <w:start w:val="5"/>
      <w:numFmt w:val="decimal"/>
      <w:lvlText w:val="%1.%2"/>
      <w:lvlJc w:val="left"/>
      <w:pPr>
        <w:ind w:left="928"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15:restartNumberingAfterBreak="0">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6" w15:restartNumberingAfterBreak="0">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num w:numId="1" w16cid:durableId="195851346">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912096">
    <w:abstractNumId w:val="8"/>
  </w:num>
  <w:num w:numId="3" w16cid:durableId="1219248500">
    <w:abstractNumId w:val="0"/>
  </w:num>
  <w:num w:numId="4" w16cid:durableId="252134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8843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0053314">
    <w:abstractNumId w:val="9"/>
    <w:lvlOverride w:ilvl="0">
      <w:startOverride w:val="1"/>
    </w:lvlOverride>
    <w:lvlOverride w:ilvl="1"/>
    <w:lvlOverride w:ilvl="2"/>
    <w:lvlOverride w:ilvl="3"/>
    <w:lvlOverride w:ilvl="4"/>
    <w:lvlOverride w:ilvl="5"/>
    <w:lvlOverride w:ilvl="6"/>
    <w:lvlOverride w:ilvl="7"/>
    <w:lvlOverride w:ilvl="8"/>
  </w:num>
  <w:num w:numId="7" w16cid:durableId="4061937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4145804">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435927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964458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37C"/>
    <w:rsid w:val="0000726B"/>
    <w:rsid w:val="00036665"/>
    <w:rsid w:val="000B3064"/>
    <w:rsid w:val="000C4566"/>
    <w:rsid w:val="0010186B"/>
    <w:rsid w:val="00111113"/>
    <w:rsid w:val="00124ED7"/>
    <w:rsid w:val="00137EF2"/>
    <w:rsid w:val="00155CF2"/>
    <w:rsid w:val="00177C24"/>
    <w:rsid w:val="00191D5C"/>
    <w:rsid w:val="001A4C8E"/>
    <w:rsid w:val="001C2E1B"/>
    <w:rsid w:val="001F6117"/>
    <w:rsid w:val="00202D97"/>
    <w:rsid w:val="00223256"/>
    <w:rsid w:val="00245FDD"/>
    <w:rsid w:val="0025036B"/>
    <w:rsid w:val="0026679D"/>
    <w:rsid w:val="002A599A"/>
    <w:rsid w:val="002C6043"/>
    <w:rsid w:val="002D18D9"/>
    <w:rsid w:val="002F6783"/>
    <w:rsid w:val="00326978"/>
    <w:rsid w:val="00336E5C"/>
    <w:rsid w:val="0035191A"/>
    <w:rsid w:val="003527F4"/>
    <w:rsid w:val="00362BEE"/>
    <w:rsid w:val="003B1873"/>
    <w:rsid w:val="003C0374"/>
    <w:rsid w:val="003D5ECE"/>
    <w:rsid w:val="003D69AD"/>
    <w:rsid w:val="003F06E2"/>
    <w:rsid w:val="003F20B0"/>
    <w:rsid w:val="00405AEC"/>
    <w:rsid w:val="00422A33"/>
    <w:rsid w:val="004355A3"/>
    <w:rsid w:val="00435E31"/>
    <w:rsid w:val="004449D9"/>
    <w:rsid w:val="00455775"/>
    <w:rsid w:val="00464EC7"/>
    <w:rsid w:val="00472EC5"/>
    <w:rsid w:val="004901A1"/>
    <w:rsid w:val="00490697"/>
    <w:rsid w:val="004E191A"/>
    <w:rsid w:val="004F28C0"/>
    <w:rsid w:val="004F53AE"/>
    <w:rsid w:val="00515A67"/>
    <w:rsid w:val="005413AC"/>
    <w:rsid w:val="00553D64"/>
    <w:rsid w:val="00560B90"/>
    <w:rsid w:val="0056176E"/>
    <w:rsid w:val="0057634B"/>
    <w:rsid w:val="00582454"/>
    <w:rsid w:val="0058752A"/>
    <w:rsid w:val="00594A7E"/>
    <w:rsid w:val="005A32F2"/>
    <w:rsid w:val="005C785C"/>
    <w:rsid w:val="005E121A"/>
    <w:rsid w:val="00613C0F"/>
    <w:rsid w:val="00621D6B"/>
    <w:rsid w:val="006244F0"/>
    <w:rsid w:val="00633AC1"/>
    <w:rsid w:val="00643F9A"/>
    <w:rsid w:val="00646589"/>
    <w:rsid w:val="00663C29"/>
    <w:rsid w:val="00694121"/>
    <w:rsid w:val="006A2242"/>
    <w:rsid w:val="006B2D16"/>
    <w:rsid w:val="007042FE"/>
    <w:rsid w:val="0071037C"/>
    <w:rsid w:val="00737150"/>
    <w:rsid w:val="00753A9B"/>
    <w:rsid w:val="00754F2B"/>
    <w:rsid w:val="0077630A"/>
    <w:rsid w:val="00781896"/>
    <w:rsid w:val="0078335C"/>
    <w:rsid w:val="007A3D5E"/>
    <w:rsid w:val="007A5260"/>
    <w:rsid w:val="007B0A27"/>
    <w:rsid w:val="007F795B"/>
    <w:rsid w:val="0081152D"/>
    <w:rsid w:val="00830F0B"/>
    <w:rsid w:val="00850ED7"/>
    <w:rsid w:val="00887954"/>
    <w:rsid w:val="00893769"/>
    <w:rsid w:val="0089784C"/>
    <w:rsid w:val="008B1CD2"/>
    <w:rsid w:val="008C6DE1"/>
    <w:rsid w:val="008E5A9D"/>
    <w:rsid w:val="008E7314"/>
    <w:rsid w:val="009B05DA"/>
    <w:rsid w:val="009D0D58"/>
    <w:rsid w:val="009E16ED"/>
    <w:rsid w:val="00A04A3C"/>
    <w:rsid w:val="00A140AE"/>
    <w:rsid w:val="00A47E99"/>
    <w:rsid w:val="00A64162"/>
    <w:rsid w:val="00A709F0"/>
    <w:rsid w:val="00A76597"/>
    <w:rsid w:val="00A90010"/>
    <w:rsid w:val="00A948BA"/>
    <w:rsid w:val="00AB185D"/>
    <w:rsid w:val="00AB2E6D"/>
    <w:rsid w:val="00AC63BC"/>
    <w:rsid w:val="00AD4B27"/>
    <w:rsid w:val="00AE7F74"/>
    <w:rsid w:val="00AF25CB"/>
    <w:rsid w:val="00B015E4"/>
    <w:rsid w:val="00B53CF0"/>
    <w:rsid w:val="00B83759"/>
    <w:rsid w:val="00B947B5"/>
    <w:rsid w:val="00BA5563"/>
    <w:rsid w:val="00BB7865"/>
    <w:rsid w:val="00BD7402"/>
    <w:rsid w:val="00C0637C"/>
    <w:rsid w:val="00C14F3A"/>
    <w:rsid w:val="00C33BFA"/>
    <w:rsid w:val="00C3488A"/>
    <w:rsid w:val="00C365FC"/>
    <w:rsid w:val="00C45E14"/>
    <w:rsid w:val="00C508A4"/>
    <w:rsid w:val="00C56C5A"/>
    <w:rsid w:val="00C639EC"/>
    <w:rsid w:val="00C63E83"/>
    <w:rsid w:val="00C73C8B"/>
    <w:rsid w:val="00C82B23"/>
    <w:rsid w:val="00C94278"/>
    <w:rsid w:val="00CE6D4A"/>
    <w:rsid w:val="00CE7360"/>
    <w:rsid w:val="00CF5E17"/>
    <w:rsid w:val="00CF7F15"/>
    <w:rsid w:val="00D042DF"/>
    <w:rsid w:val="00D04B2E"/>
    <w:rsid w:val="00D17635"/>
    <w:rsid w:val="00D24606"/>
    <w:rsid w:val="00D76F57"/>
    <w:rsid w:val="00DB4430"/>
    <w:rsid w:val="00DC1BCF"/>
    <w:rsid w:val="00DC360F"/>
    <w:rsid w:val="00DE5902"/>
    <w:rsid w:val="00E023DD"/>
    <w:rsid w:val="00E13045"/>
    <w:rsid w:val="00E26669"/>
    <w:rsid w:val="00E3342B"/>
    <w:rsid w:val="00E80706"/>
    <w:rsid w:val="00EA7DDC"/>
    <w:rsid w:val="00EB7C86"/>
    <w:rsid w:val="00ED2331"/>
    <w:rsid w:val="00F10C87"/>
    <w:rsid w:val="00F36CCF"/>
    <w:rsid w:val="00F50AB8"/>
    <w:rsid w:val="00FB573D"/>
    <w:rsid w:val="00FE4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F5B3"/>
  <w15:chartTrackingRefBased/>
  <w15:docId w15:val="{9301E9CF-1197-4231-8037-F891EE27C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91A"/>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4E191A"/>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semiHidden/>
    <w:unhideWhenUsed/>
    <w:qFormat/>
    <w:rsid w:val="004E191A"/>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nhideWhenUsed/>
    <w:qFormat/>
    <w:rsid w:val="004E191A"/>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semiHidden/>
    <w:unhideWhenUsed/>
    <w:qFormat/>
    <w:rsid w:val="004E191A"/>
    <w:pPr>
      <w:keepNext/>
      <w:outlineLvl w:val="3"/>
    </w:pPr>
    <w:rPr>
      <w:rFonts w:ascii="Arial LatArm" w:hAnsi="Arial LatArm"/>
      <w:i/>
      <w:sz w:val="18"/>
      <w:szCs w:val="20"/>
    </w:rPr>
  </w:style>
  <w:style w:type="paragraph" w:styleId="Heading5">
    <w:name w:val="heading 5"/>
    <w:basedOn w:val="Normal"/>
    <w:next w:val="Normal"/>
    <w:link w:val="Heading5Char"/>
    <w:semiHidden/>
    <w:unhideWhenUsed/>
    <w:qFormat/>
    <w:rsid w:val="004E191A"/>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semiHidden/>
    <w:unhideWhenUsed/>
    <w:qFormat/>
    <w:rsid w:val="004E191A"/>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semiHidden/>
    <w:unhideWhenUsed/>
    <w:qFormat/>
    <w:rsid w:val="004E191A"/>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semiHidden/>
    <w:unhideWhenUsed/>
    <w:qFormat/>
    <w:rsid w:val="004E191A"/>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semiHidden/>
    <w:unhideWhenUsed/>
    <w:qFormat/>
    <w:rsid w:val="004E191A"/>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191A"/>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semiHidden/>
    <w:rsid w:val="004E191A"/>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4E191A"/>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semiHidden/>
    <w:rsid w:val="004E191A"/>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semiHidden/>
    <w:rsid w:val="004E191A"/>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semiHidden/>
    <w:rsid w:val="004E191A"/>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semiHidden/>
    <w:rsid w:val="004E191A"/>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semiHidden/>
    <w:rsid w:val="004E191A"/>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semiHidden/>
    <w:rsid w:val="004E191A"/>
    <w:rPr>
      <w:rFonts w:ascii="Times Armenian" w:eastAsia="Times New Roman" w:hAnsi="Times Armenian" w:cs="Times New Roman"/>
      <w:b/>
      <w:color w:val="000000"/>
      <w:kern w:val="0"/>
      <w:szCs w:val="20"/>
      <w:lang w:val="pt-BR" w:eastAsia="ru-RU"/>
      <w14:ligatures w14:val="none"/>
    </w:rPr>
  </w:style>
  <w:style w:type="character" w:styleId="Hyperlink">
    <w:name w:val="Hyperlink"/>
    <w:semiHidden/>
    <w:unhideWhenUsed/>
    <w:rsid w:val="004E191A"/>
    <w:rPr>
      <w:color w:val="0000FF"/>
      <w:u w:val="single"/>
    </w:rPr>
  </w:style>
  <w:style w:type="character" w:styleId="FollowedHyperlink">
    <w:name w:val="FollowedHyperlink"/>
    <w:semiHidden/>
    <w:unhideWhenUsed/>
    <w:rsid w:val="004E191A"/>
    <w:rPr>
      <w:color w:val="800080"/>
      <w:u w:val="single"/>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autoRedefine/>
    <w:uiPriority w:val="34"/>
    <w:unhideWhenUsed/>
    <w:qFormat/>
    <w:rsid w:val="00E26669"/>
    <w:pPr>
      <w:jc w:val="both"/>
    </w:pPr>
    <w:rPr>
      <w:rFonts w:ascii="GHEA Grapalat" w:hAnsi="GHEA Grapalat" w:cs="Sylfaen"/>
      <w:sz w:val="16"/>
      <w:szCs w:val="16"/>
      <w:lang w:val="hy-AM"/>
    </w:rPr>
  </w:style>
  <w:style w:type="character" w:customStyle="1" w:styleId="FootnoteTextChar">
    <w:name w:val="Footnote Text Char"/>
    <w:basedOn w:val="DefaultParagraphFont"/>
    <w:link w:val="FootnoteText"/>
    <w:semiHidden/>
    <w:locked/>
    <w:rsid w:val="004E191A"/>
    <w:rPr>
      <w:rFonts w:ascii="Times Armenian" w:hAnsi="Times Armenian"/>
      <w:lang w:val="x-none" w:eastAsia="ru-RU"/>
    </w:rPr>
  </w:style>
  <w:style w:type="character" w:customStyle="1" w:styleId="CommentTextChar">
    <w:name w:val="Comment Text Char"/>
    <w:basedOn w:val="DefaultParagraphFont"/>
    <w:link w:val="CommentText"/>
    <w:semiHidden/>
    <w:locked/>
    <w:rsid w:val="004E191A"/>
    <w:rPr>
      <w:rFonts w:ascii="Times Armenian" w:hAnsi="Times Armenian"/>
      <w:lang w:eastAsia="ru-RU"/>
    </w:rPr>
  </w:style>
  <w:style w:type="character" w:customStyle="1" w:styleId="HeaderChar">
    <w:name w:val="Header Char"/>
    <w:basedOn w:val="DefaultParagraphFont"/>
    <w:link w:val="Header"/>
    <w:semiHidden/>
    <w:locked/>
    <w:rsid w:val="004E191A"/>
    <w:rPr>
      <w:lang w:val="en-AU" w:eastAsia="ru-RU"/>
    </w:rPr>
  </w:style>
  <w:style w:type="character" w:customStyle="1" w:styleId="FooterChar">
    <w:name w:val="Footer Char"/>
    <w:basedOn w:val="DefaultParagraphFont"/>
    <w:link w:val="Footer"/>
    <w:semiHidden/>
    <w:locked/>
    <w:rsid w:val="004E191A"/>
  </w:style>
  <w:style w:type="paragraph" w:styleId="Index1">
    <w:name w:val="index 1"/>
    <w:basedOn w:val="Normal"/>
    <w:next w:val="Normal"/>
    <w:autoRedefine/>
    <w:semiHidden/>
    <w:unhideWhenUsed/>
    <w:rsid w:val="004E191A"/>
    <w:pPr>
      <w:ind w:left="240" w:hanging="240"/>
    </w:pPr>
  </w:style>
  <w:style w:type="character" w:customStyle="1" w:styleId="EndnoteTextChar">
    <w:name w:val="Endnote Text Char"/>
    <w:basedOn w:val="DefaultParagraphFont"/>
    <w:link w:val="EndnoteText"/>
    <w:semiHidden/>
    <w:locked/>
    <w:rsid w:val="004E191A"/>
    <w:rPr>
      <w:rFonts w:ascii="Times Armenian" w:hAnsi="Times Armenian"/>
      <w:lang w:eastAsia="ru-RU"/>
    </w:rPr>
  </w:style>
  <w:style w:type="character" w:customStyle="1" w:styleId="TitleChar">
    <w:name w:val="Title Char"/>
    <w:basedOn w:val="DefaultParagraphFont"/>
    <w:link w:val="Title"/>
    <w:locked/>
    <w:rsid w:val="004E191A"/>
    <w:rPr>
      <w:rFonts w:ascii="Arial Armenian" w:hAnsi="Arial Armenian"/>
      <w:sz w:val="24"/>
    </w:rPr>
  </w:style>
  <w:style w:type="character" w:customStyle="1" w:styleId="BodyTextChar">
    <w:name w:val="Body Text Char"/>
    <w:basedOn w:val="DefaultParagraphFont"/>
    <w:link w:val="BodyText"/>
    <w:semiHidden/>
    <w:locked/>
    <w:rsid w:val="004E191A"/>
    <w:rPr>
      <w:sz w:val="24"/>
      <w:szCs w:val="24"/>
    </w:rPr>
  </w:style>
  <w:style w:type="character" w:customStyle="1" w:styleId="BodyTextIndentChar">
    <w:name w:val="Body Text Indent Char"/>
    <w:aliases w:val="Char Char"/>
    <w:locked/>
    <w:rsid w:val="004E191A"/>
    <w:rPr>
      <w:lang w:val="en-US" w:eastAsia="en-US" w:bidi="ar-SA"/>
    </w:rPr>
  </w:style>
  <w:style w:type="paragraph" w:styleId="BodyTextIndent">
    <w:name w:val="Body Text Indent"/>
    <w:aliases w:val="Char"/>
    <w:basedOn w:val="Normal"/>
    <w:link w:val="BodyTextIndentChar1"/>
    <w:uiPriority w:val="99"/>
    <w:semiHidden/>
    <w:unhideWhenUsed/>
    <w:qFormat/>
    <w:rsid w:val="004E191A"/>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w:basedOn w:val="DefaultParagraphFont"/>
    <w:link w:val="BodyTextIndent"/>
    <w:uiPriority w:val="99"/>
    <w:semiHidden/>
    <w:rsid w:val="004E191A"/>
    <w:rPr>
      <w:rFonts w:ascii="Arial AMU" w:eastAsia="Times New Roman" w:hAnsi="Arial AMU" w:cs="Arial"/>
      <w:kern w:val="0"/>
      <w:szCs w:val="20"/>
      <w14:ligatures w14:val="none"/>
    </w:rPr>
  </w:style>
  <w:style w:type="character" w:customStyle="1" w:styleId="BodyText2Char">
    <w:name w:val="Body Text 2 Char"/>
    <w:basedOn w:val="DefaultParagraphFont"/>
    <w:link w:val="BodyText2"/>
    <w:semiHidden/>
    <w:locked/>
    <w:rsid w:val="004E191A"/>
    <w:rPr>
      <w:rFonts w:ascii="Arial LatArm" w:hAnsi="Arial LatArm"/>
    </w:rPr>
  </w:style>
  <w:style w:type="character" w:customStyle="1" w:styleId="BodyText3Char">
    <w:name w:val="Body Text 3 Char"/>
    <w:basedOn w:val="DefaultParagraphFont"/>
    <w:link w:val="BodyText3"/>
    <w:semiHidden/>
    <w:locked/>
    <w:rsid w:val="004E191A"/>
    <w:rPr>
      <w:rFonts w:ascii="Arial LatArm" w:hAnsi="Arial LatArm"/>
      <w:lang w:eastAsia="ru-RU"/>
    </w:rPr>
  </w:style>
  <w:style w:type="character" w:customStyle="1" w:styleId="BodyTextIndent2Char">
    <w:name w:val="Body Text Indent 2 Char"/>
    <w:basedOn w:val="DefaultParagraphFont"/>
    <w:link w:val="BodyTextIndent2"/>
    <w:semiHidden/>
    <w:locked/>
    <w:rsid w:val="004E191A"/>
    <w:rPr>
      <w:rFonts w:ascii="Baltica" w:hAnsi="Baltica"/>
      <w:lang w:val="af-ZA"/>
    </w:rPr>
  </w:style>
  <w:style w:type="character" w:customStyle="1" w:styleId="BodyTextIndent3Char">
    <w:name w:val="Body Text Indent 3 Char"/>
    <w:basedOn w:val="DefaultParagraphFont"/>
    <w:link w:val="BodyTextIndent3"/>
    <w:semiHidden/>
    <w:locked/>
    <w:rsid w:val="004E191A"/>
    <w:rPr>
      <w:rFonts w:ascii="Times Armenian" w:hAnsi="Times Armenian"/>
    </w:rPr>
  </w:style>
  <w:style w:type="character" w:customStyle="1" w:styleId="DocumentMapChar">
    <w:name w:val="Document Map Char"/>
    <w:basedOn w:val="DefaultParagraphFont"/>
    <w:link w:val="DocumentMap"/>
    <w:semiHidden/>
    <w:locked/>
    <w:rsid w:val="004E191A"/>
    <w:rPr>
      <w:rFonts w:ascii="Tahoma" w:hAnsi="Tahoma" w:cs="Tahoma"/>
      <w:shd w:val="clear" w:color="auto" w:fill="000080"/>
      <w:lang w:eastAsia="ru-RU"/>
    </w:rPr>
  </w:style>
  <w:style w:type="paragraph" w:styleId="CommentText">
    <w:name w:val="annotation text"/>
    <w:basedOn w:val="Normal"/>
    <w:link w:val="Comment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CommentTextChar1">
    <w:name w:val="Comment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CommentSubjectChar">
    <w:name w:val="Comment Subject Char"/>
    <w:basedOn w:val="CommentTextChar"/>
    <w:link w:val="CommentSubject"/>
    <w:semiHidden/>
    <w:locked/>
    <w:rsid w:val="004E191A"/>
    <w:rPr>
      <w:rFonts w:ascii="Times Armenian" w:hAnsi="Times Armenian"/>
      <w:b/>
      <w:bCs/>
      <w:lang w:eastAsia="ru-RU"/>
    </w:rPr>
  </w:style>
  <w:style w:type="character" w:customStyle="1" w:styleId="BalloonTextChar">
    <w:name w:val="Balloon Text Char"/>
    <w:basedOn w:val="DefaultParagraphFont"/>
    <w:link w:val="BalloonText"/>
    <w:semiHidden/>
    <w:locked/>
    <w:rsid w:val="004E191A"/>
    <w:rPr>
      <w:rFonts w:ascii="Tahoma" w:hAnsi="Tahoma" w:cs="Tahoma"/>
      <w:sz w:val="16"/>
      <w:szCs w:val="16"/>
      <w:lang w:val="x-none" w:eastAsia="x-none"/>
    </w:rPr>
  </w:style>
  <w:style w:type="character" w:customStyle="1" w:styleId="ListParagraphChar">
    <w:name w:val="List Paragraph Char"/>
    <w:link w:val="ListParagraph"/>
    <w:uiPriority w:val="34"/>
    <w:locked/>
    <w:rsid w:val="004E191A"/>
    <w:rPr>
      <w:rFonts w:ascii="Times Armenian" w:hAnsi="Times Armenian"/>
      <w:sz w:val="24"/>
      <w:szCs w:val="24"/>
      <w:lang w:val="x-none" w:eastAsia="ru-RU"/>
    </w:rPr>
  </w:style>
  <w:style w:type="paragraph" w:customStyle="1" w:styleId="Default">
    <w:name w:val="Default"/>
    <w:uiPriority w:val="99"/>
    <w:qFormat/>
    <w:rsid w:val="004E191A"/>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customStyle="1" w:styleId="CharCharCharCharCharCharCharCharCharCharCharChar">
    <w:name w:val="Char Char Char Char Char Char Char Char Char Char Char Char"/>
    <w:basedOn w:val="Normal"/>
    <w:uiPriority w:val="99"/>
    <w:qFormat/>
    <w:rsid w:val="004E191A"/>
    <w:pPr>
      <w:spacing w:after="160" w:line="240" w:lineRule="exact"/>
    </w:pPr>
    <w:rPr>
      <w:rFonts w:ascii="Arial" w:hAnsi="Arial" w:cs="Arial"/>
      <w:sz w:val="20"/>
      <w:szCs w:val="20"/>
    </w:rPr>
  </w:style>
  <w:style w:type="paragraph" w:customStyle="1" w:styleId="norm">
    <w:name w:val="norm"/>
    <w:basedOn w:val="Normal"/>
    <w:uiPriority w:val="99"/>
    <w:qFormat/>
    <w:rsid w:val="004E191A"/>
    <w:pPr>
      <w:spacing w:line="480" w:lineRule="auto"/>
      <w:ind w:firstLine="709"/>
      <w:jc w:val="both"/>
    </w:pPr>
    <w:rPr>
      <w:rFonts w:ascii="Arial Armenian" w:hAnsi="Arial Armenian"/>
      <w:sz w:val="22"/>
      <w:szCs w:val="20"/>
      <w:lang w:eastAsia="ru-RU"/>
    </w:rPr>
  </w:style>
  <w:style w:type="paragraph" w:customStyle="1" w:styleId="Char1">
    <w:name w:val="Char1"/>
    <w:basedOn w:val="Normal"/>
    <w:uiPriority w:val="99"/>
    <w:qFormat/>
    <w:rsid w:val="004E191A"/>
    <w:pPr>
      <w:spacing w:after="160" w:line="240" w:lineRule="exact"/>
    </w:pPr>
    <w:rPr>
      <w:rFonts w:ascii="Verdana" w:hAnsi="Verdana"/>
      <w:sz w:val="20"/>
      <w:szCs w:val="20"/>
    </w:rPr>
  </w:style>
  <w:style w:type="paragraph" w:customStyle="1" w:styleId="Style2">
    <w:name w:val="Style2"/>
    <w:basedOn w:val="Normal"/>
    <w:uiPriority w:val="99"/>
    <w:qFormat/>
    <w:rsid w:val="004E191A"/>
    <w:pPr>
      <w:jc w:val="center"/>
    </w:pPr>
    <w:rPr>
      <w:rFonts w:ascii="Arial Armenian" w:hAnsi="Arial Armenian"/>
      <w:w w:val="90"/>
      <w:sz w:val="22"/>
      <w:szCs w:val="20"/>
      <w:lang w:eastAsia="ru-RU"/>
    </w:rPr>
  </w:style>
  <w:style w:type="paragraph" w:customStyle="1" w:styleId="BodyTextIndent22">
    <w:name w:val="Body Text Indent 2+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qFormat/>
    <w:rsid w:val="004E191A"/>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qFormat/>
    <w:rsid w:val="004E191A"/>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qFormat/>
    <w:rsid w:val="004E191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uiPriority w:val="99"/>
    <w:qFormat/>
    <w:rsid w:val="004E191A"/>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uiPriority w:val="99"/>
    <w:qFormat/>
    <w:rsid w:val="004E191A"/>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uiPriority w:val="99"/>
    <w:qFormat/>
    <w:rsid w:val="004E191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qFormat/>
    <w:rsid w:val="004E191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qFormat/>
    <w:rsid w:val="004E191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qFormat/>
    <w:rsid w:val="004E191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qFormat/>
    <w:rsid w:val="004E191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qFormat/>
    <w:rsid w:val="004E191A"/>
    <w:pPr>
      <w:spacing w:before="100" w:beforeAutospacing="1" w:after="100" w:afterAutospacing="1"/>
    </w:pPr>
    <w:rPr>
      <w:rFonts w:eastAsia="Arial Unicode MS"/>
      <w:sz w:val="16"/>
      <w:szCs w:val="16"/>
    </w:rPr>
  </w:style>
  <w:style w:type="paragraph" w:customStyle="1" w:styleId="font13">
    <w:name w:val="font13"/>
    <w:basedOn w:val="Normal"/>
    <w:uiPriority w:val="99"/>
    <w:qFormat/>
    <w:rsid w:val="004E191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qFormat/>
    <w:rsid w:val="004E191A"/>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uiPriority w:val="99"/>
    <w:qFormat/>
    <w:rsid w:val="004E191A"/>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uiPriority w:val="99"/>
    <w:qFormat/>
    <w:rsid w:val="004E191A"/>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uiPriority w:val="99"/>
    <w:qFormat/>
    <w:rsid w:val="004E191A"/>
    <w:pPr>
      <w:suppressAutoHyphens/>
      <w:spacing w:line="100" w:lineRule="atLeast"/>
      <w:ind w:left="240" w:hanging="240"/>
    </w:pPr>
    <w:rPr>
      <w:rFonts w:ascii="Times Armenian" w:hAnsi="Times Armenian"/>
      <w:kern w:val="2"/>
      <w:sz w:val="16"/>
      <w:szCs w:val="16"/>
      <w:lang w:eastAsia="ar-SA"/>
    </w:rPr>
  </w:style>
  <w:style w:type="paragraph" w:customStyle="1" w:styleId="IndexHeading1">
    <w:name w:val="Index Heading1"/>
    <w:basedOn w:val="Normal"/>
    <w:uiPriority w:val="99"/>
    <w:qFormat/>
    <w:rsid w:val="004E191A"/>
    <w:pPr>
      <w:suppressAutoHyphens/>
      <w:spacing w:line="100" w:lineRule="atLeast"/>
    </w:pPr>
    <w:rPr>
      <w:kern w:val="2"/>
      <w:sz w:val="20"/>
      <w:szCs w:val="20"/>
      <w:lang w:val="en-AU" w:eastAsia="ar-SA"/>
    </w:rPr>
  </w:style>
  <w:style w:type="paragraph" w:customStyle="1" w:styleId="Char3CharCharChar">
    <w:name w:val="Char3 Char Char Char"/>
    <w:basedOn w:val="Normal"/>
    <w:next w:val="Normal"/>
    <w:uiPriority w:val="99"/>
    <w:semiHidden/>
    <w:qFormat/>
    <w:rsid w:val="004E191A"/>
    <w:pPr>
      <w:spacing w:after="160" w:line="240" w:lineRule="exact"/>
      <w:jc w:val="both"/>
    </w:pPr>
    <w:rPr>
      <w:rFonts w:ascii="Arial" w:hAnsi="Arial" w:cs="Arial"/>
      <w:b/>
      <w:sz w:val="20"/>
      <w:szCs w:val="20"/>
      <w:lang w:val="en-GB"/>
    </w:rPr>
  </w:style>
  <w:style w:type="paragraph" w:customStyle="1" w:styleId="msonormalcxspmiddle">
    <w:name w:val="msonormalcxspmiddle"/>
    <w:basedOn w:val="Normal"/>
    <w:uiPriority w:val="99"/>
    <w:qFormat/>
    <w:rsid w:val="004E191A"/>
    <w:pPr>
      <w:spacing w:before="100" w:beforeAutospacing="1" w:after="100" w:afterAutospacing="1"/>
    </w:pPr>
  </w:style>
  <w:style w:type="character" w:styleId="FootnoteReference">
    <w:name w:val="footnote reference"/>
    <w:semiHidden/>
    <w:unhideWhenUsed/>
    <w:rsid w:val="004E191A"/>
    <w:rPr>
      <w:vertAlign w:val="superscript"/>
    </w:rPr>
  </w:style>
  <w:style w:type="character" w:styleId="CommentReference">
    <w:name w:val="annotation reference"/>
    <w:semiHidden/>
    <w:unhideWhenUsed/>
    <w:rsid w:val="004E191A"/>
    <w:rPr>
      <w:sz w:val="16"/>
      <w:szCs w:val="16"/>
    </w:rPr>
  </w:style>
  <w:style w:type="character" w:styleId="EndnoteReference">
    <w:name w:val="endnote reference"/>
    <w:semiHidden/>
    <w:unhideWhenUsed/>
    <w:rsid w:val="004E191A"/>
    <w:rPr>
      <w:vertAlign w:val="superscript"/>
    </w:rPr>
  </w:style>
  <w:style w:type="character" w:customStyle="1" w:styleId="Heading7Char1">
    <w:name w:val="Heading 7 Char1"/>
    <w:basedOn w:val="DefaultParagraphFont"/>
    <w:semiHidden/>
    <w:rsid w:val="004E191A"/>
    <w:rPr>
      <w:rFonts w:asciiTheme="majorHAnsi" w:eastAsiaTheme="majorEastAsia" w:hAnsiTheme="majorHAnsi" w:cstheme="majorBidi"/>
      <w:i/>
      <w:iCs/>
      <w:color w:val="1F3763" w:themeColor="accent1" w:themeShade="7F"/>
      <w:sz w:val="24"/>
      <w:szCs w:val="24"/>
    </w:rPr>
  </w:style>
  <w:style w:type="character" w:customStyle="1" w:styleId="Heading8Char1">
    <w:name w:val="Heading 8 Char1"/>
    <w:basedOn w:val="DefaultParagraphFont"/>
    <w:semiHidden/>
    <w:rsid w:val="004E191A"/>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4E191A"/>
    <w:rPr>
      <w:rFonts w:asciiTheme="majorHAnsi" w:eastAsiaTheme="majorEastAsia" w:hAnsiTheme="majorHAnsi" w:cstheme="majorBidi"/>
      <w:i/>
      <w:iCs/>
      <w:color w:val="272727" w:themeColor="text1" w:themeTint="D8"/>
      <w:sz w:val="21"/>
      <w:szCs w:val="21"/>
    </w:rPr>
  </w:style>
  <w:style w:type="paragraph" w:styleId="Footer">
    <w:name w:val="footer"/>
    <w:basedOn w:val="Normal"/>
    <w:link w:val="FooterChar"/>
    <w:semiHidden/>
    <w:unhideWhenUsed/>
    <w:rsid w:val="004E191A"/>
    <w:pPr>
      <w:tabs>
        <w:tab w:val="center" w:pos="4320"/>
        <w:tab w:val="right" w:pos="8640"/>
      </w:tabs>
    </w:pPr>
    <w:rPr>
      <w:rFonts w:asciiTheme="minorHAnsi" w:eastAsiaTheme="minorHAnsi" w:hAnsiTheme="minorHAnsi" w:cstheme="minorBidi"/>
      <w:kern w:val="2"/>
      <w:sz w:val="22"/>
      <w:szCs w:val="22"/>
      <w14:ligatures w14:val="standardContextual"/>
    </w:rPr>
  </w:style>
  <w:style w:type="character" w:customStyle="1" w:styleId="FooterChar1">
    <w:name w:val="Foot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3">
    <w:name w:val="Body Text Indent 3"/>
    <w:basedOn w:val="Normal"/>
    <w:link w:val="BodyTextIndent3Char"/>
    <w:semiHidden/>
    <w:unhideWhenUsed/>
    <w:rsid w:val="004E191A"/>
    <w:pPr>
      <w:spacing w:line="360" w:lineRule="auto"/>
      <w:ind w:firstLine="567"/>
      <w:jc w:val="both"/>
    </w:pPr>
    <w:rPr>
      <w:rFonts w:ascii="Times Armenian" w:eastAsiaTheme="minorHAnsi" w:hAnsi="Times Armenian" w:cstheme="minorBidi"/>
      <w:kern w:val="2"/>
      <w:sz w:val="22"/>
      <w:szCs w:val="22"/>
      <w14:ligatures w14:val="standardContextual"/>
    </w:rPr>
  </w:style>
  <w:style w:type="character" w:customStyle="1" w:styleId="BodyTextIndent3Char1">
    <w:name w:val="Body Text Indent 3 Char1"/>
    <w:basedOn w:val="DefaultParagraphFont"/>
    <w:semiHidden/>
    <w:rsid w:val="004E191A"/>
    <w:rPr>
      <w:rFonts w:ascii="Times New Roman" w:eastAsia="Times New Roman" w:hAnsi="Times New Roman" w:cs="Times New Roman"/>
      <w:kern w:val="0"/>
      <w:sz w:val="16"/>
      <w:szCs w:val="16"/>
      <w14:ligatures w14:val="none"/>
    </w:rPr>
  </w:style>
  <w:style w:type="paragraph" w:styleId="BodyText2">
    <w:name w:val="Body Text 2"/>
    <w:basedOn w:val="Normal"/>
    <w:link w:val="BodyText2Char"/>
    <w:semiHidden/>
    <w:unhideWhenUsed/>
    <w:rsid w:val="004E191A"/>
    <w:pPr>
      <w:tabs>
        <w:tab w:val="left" w:pos="720"/>
      </w:tabs>
      <w:spacing w:line="360" w:lineRule="auto"/>
    </w:pPr>
    <w:rPr>
      <w:rFonts w:ascii="Arial LatArm" w:eastAsiaTheme="minorHAnsi" w:hAnsi="Arial LatArm" w:cstheme="minorBidi"/>
      <w:kern w:val="2"/>
      <w:sz w:val="22"/>
      <w:szCs w:val="22"/>
      <w14:ligatures w14:val="standardContextual"/>
    </w:rPr>
  </w:style>
  <w:style w:type="character" w:customStyle="1" w:styleId="BodyText2Char1">
    <w:name w:val="Body Text 2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Indent2">
    <w:name w:val="Body Text Indent 2"/>
    <w:basedOn w:val="Normal"/>
    <w:link w:val="BodyTextIndent2Char"/>
    <w:semiHidden/>
    <w:unhideWhenUsed/>
    <w:rsid w:val="004E191A"/>
    <w:pPr>
      <w:spacing w:line="360" w:lineRule="auto"/>
      <w:ind w:firstLine="540"/>
      <w:jc w:val="both"/>
    </w:pPr>
    <w:rPr>
      <w:rFonts w:ascii="Baltica" w:eastAsiaTheme="minorHAnsi" w:hAnsi="Baltica" w:cstheme="minorBidi"/>
      <w:kern w:val="2"/>
      <w:sz w:val="22"/>
      <w:szCs w:val="22"/>
      <w:lang w:val="af-ZA"/>
      <w14:ligatures w14:val="standardContextual"/>
    </w:rPr>
  </w:style>
  <w:style w:type="character" w:customStyle="1" w:styleId="BodyTextIndent2Char1">
    <w:name w:val="Body Text Indent 2 Char1"/>
    <w:basedOn w:val="DefaultParagraphFont"/>
    <w:semiHidden/>
    <w:rsid w:val="004E191A"/>
    <w:rPr>
      <w:rFonts w:ascii="Times New Roman" w:eastAsia="Times New Roman" w:hAnsi="Times New Roman" w:cs="Times New Roman"/>
      <w:kern w:val="0"/>
      <w:sz w:val="24"/>
      <w:szCs w:val="24"/>
      <w14:ligatures w14:val="none"/>
    </w:rPr>
  </w:style>
  <w:style w:type="paragraph" w:styleId="BalloonText">
    <w:name w:val="Balloon Text"/>
    <w:basedOn w:val="Normal"/>
    <w:link w:val="BalloonTextChar"/>
    <w:semiHidden/>
    <w:unhideWhenUsed/>
    <w:rsid w:val="004E191A"/>
    <w:rPr>
      <w:rFonts w:ascii="Tahoma" w:eastAsiaTheme="minorHAnsi" w:hAnsi="Tahoma" w:cs="Tahoma"/>
      <w:kern w:val="2"/>
      <w:sz w:val="16"/>
      <w:szCs w:val="16"/>
      <w:lang w:val="x-none" w:eastAsia="x-none"/>
      <w14:ligatures w14:val="standardContextual"/>
    </w:rPr>
  </w:style>
  <w:style w:type="character" w:customStyle="1" w:styleId="BalloonTextChar1">
    <w:name w:val="Balloon Text Char1"/>
    <w:basedOn w:val="DefaultParagraphFont"/>
    <w:semiHidden/>
    <w:rsid w:val="004E191A"/>
    <w:rPr>
      <w:rFonts w:ascii="Segoe UI" w:eastAsia="Times New Roman" w:hAnsi="Segoe UI" w:cs="Segoe UI"/>
      <w:kern w:val="0"/>
      <w:sz w:val="18"/>
      <w:szCs w:val="18"/>
      <w14:ligatures w14:val="none"/>
    </w:rPr>
  </w:style>
  <w:style w:type="paragraph" w:styleId="BodyText">
    <w:name w:val="Body Text"/>
    <w:basedOn w:val="Normal"/>
    <w:link w:val="BodyTextChar"/>
    <w:semiHidden/>
    <w:unhideWhenUsed/>
    <w:rsid w:val="004E191A"/>
    <w:pPr>
      <w:spacing w:after="120"/>
    </w:pPr>
    <w:rPr>
      <w:rFonts w:asciiTheme="minorHAnsi" w:eastAsiaTheme="minorHAnsi" w:hAnsiTheme="minorHAnsi" w:cstheme="minorBidi"/>
      <w:kern w:val="2"/>
      <w14:ligatures w14:val="standardContextual"/>
    </w:rPr>
  </w:style>
  <w:style w:type="character" w:customStyle="1" w:styleId="BodyTextChar1">
    <w:name w:val="Body Text Char1"/>
    <w:basedOn w:val="DefaultParagraphFont"/>
    <w:semiHidden/>
    <w:rsid w:val="004E191A"/>
    <w:rPr>
      <w:rFonts w:ascii="Times New Roman" w:eastAsia="Times New Roman" w:hAnsi="Times New Roman" w:cs="Times New Roman"/>
      <w:kern w:val="0"/>
      <w:sz w:val="24"/>
      <w:szCs w:val="24"/>
      <w14:ligatures w14:val="none"/>
    </w:rPr>
  </w:style>
  <w:style w:type="paragraph" w:styleId="Header">
    <w:name w:val="header"/>
    <w:basedOn w:val="Normal"/>
    <w:link w:val="HeaderChar"/>
    <w:semiHidden/>
    <w:unhideWhenUsed/>
    <w:rsid w:val="004E191A"/>
    <w:pPr>
      <w:tabs>
        <w:tab w:val="center" w:pos="4153"/>
        <w:tab w:val="right" w:pos="8306"/>
      </w:tabs>
    </w:pPr>
    <w:rPr>
      <w:rFonts w:asciiTheme="minorHAnsi" w:eastAsiaTheme="minorHAnsi" w:hAnsiTheme="minorHAnsi" w:cstheme="minorBidi"/>
      <w:kern w:val="2"/>
      <w:sz w:val="22"/>
      <w:szCs w:val="22"/>
      <w:lang w:val="en-AU" w:eastAsia="ru-RU"/>
      <w14:ligatures w14:val="standardContextual"/>
    </w:rPr>
  </w:style>
  <w:style w:type="character" w:customStyle="1" w:styleId="HeaderChar1">
    <w:name w:val="Header Char1"/>
    <w:basedOn w:val="DefaultParagraphFont"/>
    <w:semiHidden/>
    <w:rsid w:val="004E191A"/>
    <w:rPr>
      <w:rFonts w:ascii="Times New Roman" w:eastAsia="Times New Roman" w:hAnsi="Times New Roman" w:cs="Times New Roman"/>
      <w:kern w:val="0"/>
      <w:sz w:val="24"/>
      <w:szCs w:val="24"/>
      <w14:ligatures w14:val="none"/>
    </w:rPr>
  </w:style>
  <w:style w:type="paragraph" w:styleId="BodyText3">
    <w:name w:val="Body Text 3"/>
    <w:basedOn w:val="Normal"/>
    <w:link w:val="BodyText3Char"/>
    <w:semiHidden/>
    <w:unhideWhenUsed/>
    <w:rsid w:val="004E191A"/>
    <w:pPr>
      <w:jc w:val="both"/>
    </w:pPr>
    <w:rPr>
      <w:rFonts w:ascii="Arial LatArm" w:eastAsiaTheme="minorHAnsi" w:hAnsi="Arial LatArm" w:cstheme="minorBidi"/>
      <w:kern w:val="2"/>
      <w:sz w:val="22"/>
      <w:szCs w:val="22"/>
      <w:lang w:eastAsia="ru-RU"/>
      <w14:ligatures w14:val="standardContextual"/>
    </w:rPr>
  </w:style>
  <w:style w:type="character" w:customStyle="1" w:styleId="BodyText3Char1">
    <w:name w:val="Body Text 3 Char1"/>
    <w:basedOn w:val="DefaultParagraphFont"/>
    <w:semiHidden/>
    <w:rsid w:val="004E191A"/>
    <w:rPr>
      <w:rFonts w:ascii="Times New Roman" w:eastAsia="Times New Roman" w:hAnsi="Times New Roman" w:cs="Times New Roman"/>
      <w:kern w:val="0"/>
      <w:sz w:val="16"/>
      <w:szCs w:val="16"/>
      <w14:ligatures w14:val="none"/>
    </w:rPr>
  </w:style>
  <w:style w:type="paragraph" w:styleId="Title">
    <w:name w:val="Title"/>
    <w:basedOn w:val="Normal"/>
    <w:link w:val="TitleChar"/>
    <w:qFormat/>
    <w:rsid w:val="004E191A"/>
    <w:pPr>
      <w:jc w:val="center"/>
    </w:pPr>
    <w:rPr>
      <w:rFonts w:ascii="Arial Armenian" w:eastAsiaTheme="minorHAnsi" w:hAnsi="Arial Armenian" w:cstheme="minorBidi"/>
      <w:kern w:val="2"/>
      <w:szCs w:val="22"/>
      <w14:ligatures w14:val="standardContextual"/>
    </w:rPr>
  </w:style>
  <w:style w:type="character" w:customStyle="1" w:styleId="TitleChar1">
    <w:name w:val="Title Char1"/>
    <w:basedOn w:val="DefaultParagraphFont"/>
    <w:rsid w:val="004E191A"/>
    <w:rPr>
      <w:rFonts w:asciiTheme="majorHAnsi" w:eastAsiaTheme="majorEastAsia" w:hAnsiTheme="majorHAnsi" w:cstheme="majorBidi"/>
      <w:spacing w:val="-10"/>
      <w:kern w:val="28"/>
      <w:sz w:val="56"/>
      <w:szCs w:val="56"/>
      <w14:ligatures w14:val="none"/>
    </w:rPr>
  </w:style>
  <w:style w:type="paragraph" w:styleId="FootnoteText">
    <w:name w:val="footnote text"/>
    <w:basedOn w:val="Normal"/>
    <w:link w:val="FootnoteTextChar"/>
    <w:semiHidden/>
    <w:unhideWhenUsed/>
    <w:rsid w:val="004E191A"/>
    <w:rPr>
      <w:rFonts w:ascii="Times Armenian" w:eastAsiaTheme="minorHAnsi" w:hAnsi="Times Armenian" w:cstheme="minorBidi"/>
      <w:kern w:val="2"/>
      <w:sz w:val="22"/>
      <w:szCs w:val="22"/>
      <w:lang w:val="x-none" w:eastAsia="ru-RU"/>
      <w14:ligatures w14:val="standardContextual"/>
    </w:rPr>
  </w:style>
  <w:style w:type="character" w:customStyle="1" w:styleId="FootnoteTextChar1">
    <w:name w:val="Footnote Text Char1"/>
    <w:basedOn w:val="DefaultParagraphFont"/>
    <w:semiHidden/>
    <w:rsid w:val="004E191A"/>
    <w:rPr>
      <w:rFonts w:ascii="Times New Roman" w:eastAsia="Times New Roman" w:hAnsi="Times New Roman" w:cs="Times New Roman"/>
      <w:kern w:val="0"/>
      <w:sz w:val="20"/>
      <w:szCs w:val="20"/>
      <w14:ligatures w14:val="none"/>
    </w:rPr>
  </w:style>
  <w:style w:type="character" w:customStyle="1" w:styleId="normChar">
    <w:name w:val="norm Char"/>
    <w:locked/>
    <w:rsid w:val="004E191A"/>
    <w:rPr>
      <w:rFonts w:ascii="Arial Armenian" w:hAnsi="Arial Armenian" w:hint="default"/>
      <w:sz w:val="22"/>
      <w:lang w:val="en-US" w:eastAsia="ru-RU" w:bidi="ar-SA"/>
    </w:rPr>
  </w:style>
  <w:style w:type="character" w:customStyle="1" w:styleId="CharCharChar">
    <w:name w:val="Char Char Char"/>
    <w:rsid w:val="004E191A"/>
    <w:rPr>
      <w:rFonts w:ascii="Arial LatArm" w:hAnsi="Arial LatArm" w:hint="default"/>
      <w:sz w:val="24"/>
      <w:lang w:eastAsia="ru-RU"/>
    </w:rPr>
  </w:style>
  <w:style w:type="character" w:customStyle="1" w:styleId="CharChar22">
    <w:name w:val="Char Char22"/>
    <w:rsid w:val="004E191A"/>
    <w:rPr>
      <w:rFonts w:ascii="Arial Armenian" w:hAnsi="Arial Armenian" w:hint="default"/>
      <w:sz w:val="28"/>
      <w:lang w:val="en-US"/>
    </w:rPr>
  </w:style>
  <w:style w:type="character" w:customStyle="1" w:styleId="CharChar20">
    <w:name w:val="Char Char20"/>
    <w:rsid w:val="004E191A"/>
    <w:rPr>
      <w:rFonts w:ascii="Times LatArm" w:hAnsi="Times LatArm" w:hint="default"/>
      <w:b/>
      <w:bCs w:val="0"/>
      <w:sz w:val="28"/>
      <w:lang w:val="en-US"/>
    </w:rPr>
  </w:style>
  <w:style w:type="character" w:customStyle="1" w:styleId="CharChar16">
    <w:name w:val="Char Char16"/>
    <w:rsid w:val="004E191A"/>
    <w:rPr>
      <w:rFonts w:ascii="Times Armenian" w:hAnsi="Times Armenian" w:hint="default"/>
      <w:b/>
      <w:bCs w:val="0"/>
      <w:lang w:val="hy-AM"/>
    </w:rPr>
  </w:style>
  <w:style w:type="character" w:customStyle="1" w:styleId="CharChar15">
    <w:name w:val="Char Char15"/>
    <w:rsid w:val="004E191A"/>
    <w:rPr>
      <w:rFonts w:ascii="Times Armenian" w:hAnsi="Times Armenian" w:hint="default"/>
      <w:i/>
      <w:iCs w:val="0"/>
      <w:lang w:val="nl-NL"/>
    </w:rPr>
  </w:style>
  <w:style w:type="character" w:customStyle="1" w:styleId="CharChar13">
    <w:name w:val="Char Char13"/>
    <w:rsid w:val="004E191A"/>
    <w:rPr>
      <w:rFonts w:ascii="Arial Armenian" w:hAnsi="Arial Armenian" w:hint="default"/>
      <w:lang w:val="en-US"/>
    </w:rPr>
  </w:style>
  <w:style w:type="paragraph" w:styleId="CommentSubject">
    <w:name w:val="annotation subject"/>
    <w:basedOn w:val="CommentText"/>
    <w:next w:val="CommentText"/>
    <w:link w:val="CommentSubjectChar"/>
    <w:semiHidden/>
    <w:unhideWhenUsed/>
    <w:rsid w:val="004E191A"/>
    <w:rPr>
      <w:b/>
      <w:bCs/>
    </w:rPr>
  </w:style>
  <w:style w:type="character" w:customStyle="1" w:styleId="CommentSubjectChar1">
    <w:name w:val="Comment Subject Char1"/>
    <w:basedOn w:val="CommentTextChar1"/>
    <w:semiHidden/>
    <w:rsid w:val="004E191A"/>
    <w:rPr>
      <w:rFonts w:ascii="Times New Roman" w:eastAsia="Times New Roman" w:hAnsi="Times New Roman" w:cs="Times New Roman"/>
      <w:b/>
      <w:bCs/>
      <w:kern w:val="0"/>
      <w:sz w:val="20"/>
      <w:szCs w:val="20"/>
      <w14:ligatures w14:val="none"/>
    </w:rPr>
  </w:style>
  <w:style w:type="paragraph" w:styleId="EndnoteText">
    <w:name w:val="endnote text"/>
    <w:basedOn w:val="Normal"/>
    <w:link w:val="EndnoteTextChar"/>
    <w:semiHidden/>
    <w:unhideWhenUsed/>
    <w:rsid w:val="004E191A"/>
    <w:rPr>
      <w:rFonts w:ascii="Times Armenian" w:eastAsiaTheme="minorHAnsi" w:hAnsi="Times Armenian" w:cstheme="minorBidi"/>
      <w:kern w:val="2"/>
      <w:sz w:val="22"/>
      <w:szCs w:val="22"/>
      <w:lang w:eastAsia="ru-RU"/>
      <w14:ligatures w14:val="standardContextual"/>
    </w:rPr>
  </w:style>
  <w:style w:type="character" w:customStyle="1" w:styleId="EndnoteTextChar1">
    <w:name w:val="Endnote Text Char1"/>
    <w:basedOn w:val="DefaultParagraphFont"/>
    <w:semiHidden/>
    <w:rsid w:val="004E191A"/>
    <w:rPr>
      <w:rFonts w:ascii="Times New Roman" w:eastAsia="Times New Roman" w:hAnsi="Times New Roman" w:cs="Times New Roman"/>
      <w:kern w:val="0"/>
      <w:sz w:val="20"/>
      <w:szCs w:val="20"/>
      <w14:ligatures w14:val="none"/>
    </w:rPr>
  </w:style>
  <w:style w:type="paragraph" w:styleId="DocumentMap">
    <w:name w:val="Document Map"/>
    <w:basedOn w:val="Normal"/>
    <w:link w:val="DocumentMapChar"/>
    <w:semiHidden/>
    <w:unhideWhenUsed/>
    <w:rsid w:val="004E191A"/>
    <w:pPr>
      <w:shd w:val="clear" w:color="auto" w:fill="000080"/>
    </w:pPr>
    <w:rPr>
      <w:rFonts w:ascii="Tahoma" w:eastAsiaTheme="minorHAnsi" w:hAnsi="Tahoma" w:cs="Tahoma"/>
      <w:kern w:val="2"/>
      <w:sz w:val="22"/>
      <w:szCs w:val="22"/>
      <w:lang w:eastAsia="ru-RU"/>
      <w14:ligatures w14:val="standardContextual"/>
    </w:rPr>
  </w:style>
  <w:style w:type="character" w:customStyle="1" w:styleId="DocumentMapChar1">
    <w:name w:val="Document Map Char1"/>
    <w:basedOn w:val="DefaultParagraphFont"/>
    <w:semiHidden/>
    <w:rsid w:val="004E191A"/>
    <w:rPr>
      <w:rFonts w:ascii="Segoe UI" w:eastAsia="Times New Roman" w:hAnsi="Segoe UI" w:cs="Segoe UI"/>
      <w:kern w:val="0"/>
      <w:sz w:val="16"/>
      <w:szCs w:val="16"/>
      <w14:ligatures w14:val="none"/>
    </w:rPr>
  </w:style>
  <w:style w:type="character" w:customStyle="1" w:styleId="CharChar23">
    <w:name w:val="Char Char23"/>
    <w:rsid w:val="004E191A"/>
    <w:rPr>
      <w:rFonts w:ascii="Arial Armenian" w:hAnsi="Arial Armenian" w:hint="default"/>
      <w:sz w:val="28"/>
      <w:lang w:val="en-US" w:eastAsia="ru-RU" w:bidi="ar-SA"/>
    </w:rPr>
  </w:style>
  <w:style w:type="character" w:customStyle="1" w:styleId="CharChar21">
    <w:name w:val="Char Char21"/>
    <w:rsid w:val="004E191A"/>
    <w:rPr>
      <w:rFonts w:ascii="Arial LatArm" w:hAnsi="Arial LatArm" w:hint="default"/>
      <w:b/>
      <w:bCs w:val="0"/>
      <w:color w:val="0000FF"/>
      <w:lang w:val="en-US" w:eastAsia="ru-RU" w:bidi="ar-SA"/>
    </w:rPr>
  </w:style>
  <w:style w:type="character" w:customStyle="1" w:styleId="CharChar25">
    <w:name w:val="Char Char25"/>
    <w:rsid w:val="004E191A"/>
    <w:rPr>
      <w:rFonts w:ascii="Arial Armenian" w:hAnsi="Arial Armenian" w:hint="default"/>
      <w:sz w:val="28"/>
      <w:lang w:val="en-US" w:eastAsia="ru-RU" w:bidi="ar-SA"/>
    </w:rPr>
  </w:style>
  <w:style w:type="character" w:customStyle="1" w:styleId="CharChar24">
    <w:name w:val="Char Char24"/>
    <w:rsid w:val="004E191A"/>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4E191A"/>
    <w:rPr>
      <w:rFonts w:ascii="Arial LatArm" w:hAnsi="Arial LatArm" w:hint="default"/>
      <w:sz w:val="24"/>
      <w:lang w:val="en-US" w:eastAsia="ru-RU" w:bidi="ar-SA"/>
    </w:rPr>
  </w:style>
  <w:style w:type="paragraph" w:styleId="ListParagraph">
    <w:name w:val="List Paragraph"/>
    <w:basedOn w:val="Normal"/>
    <w:link w:val="ListParagraphChar"/>
    <w:uiPriority w:val="34"/>
    <w:qFormat/>
    <w:rsid w:val="004E191A"/>
    <w:pPr>
      <w:ind w:left="720"/>
    </w:pPr>
    <w:rPr>
      <w:rFonts w:ascii="Times Armenian" w:eastAsiaTheme="minorHAnsi" w:hAnsi="Times Armenian" w:cstheme="minorBidi"/>
      <w:kern w:val="2"/>
      <w:lang w:val="x-none" w:eastAsia="ru-RU"/>
      <w14:ligatures w14:val="standardContextual"/>
    </w:rPr>
  </w:style>
  <w:style w:type="character" w:customStyle="1" w:styleId="UnresolvedMention1">
    <w:name w:val="Unresolved Mention1"/>
    <w:uiPriority w:val="99"/>
    <w:semiHidden/>
    <w:rsid w:val="004E191A"/>
    <w:rPr>
      <w:color w:val="605E5C"/>
      <w:shd w:val="clear" w:color="auto" w:fill="E1DFDD"/>
    </w:rPr>
  </w:style>
  <w:style w:type="character" w:customStyle="1" w:styleId="CharChar4">
    <w:name w:val="Char Char4"/>
    <w:locked/>
    <w:rsid w:val="004E191A"/>
    <w:rPr>
      <w:sz w:val="24"/>
      <w:szCs w:val="24"/>
      <w:lang w:val="en-US" w:eastAsia="en-US" w:bidi="ar-SA"/>
    </w:rPr>
  </w:style>
  <w:style w:type="character" w:customStyle="1" w:styleId="CharChar5">
    <w:name w:val="Char Char5"/>
    <w:locked/>
    <w:rsid w:val="004E191A"/>
    <w:rPr>
      <w:sz w:val="24"/>
      <w:szCs w:val="24"/>
      <w:lang w:val="en-US" w:eastAsia="en-US" w:bidi="ar-SA"/>
    </w:rPr>
  </w:style>
  <w:style w:type="table" w:styleId="TableGrid">
    <w:name w:val="Table Grid"/>
    <w:basedOn w:val="TableNormal"/>
    <w:uiPriority w:val="59"/>
    <w:rsid w:val="004E19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Heading">
    <w:name w:val="index heading"/>
    <w:basedOn w:val="Normal"/>
    <w:next w:val="Index1"/>
    <w:semiHidden/>
    <w:unhideWhenUsed/>
    <w:rsid w:val="004E191A"/>
    <w:rPr>
      <w:sz w:val="20"/>
      <w:szCs w:val="20"/>
      <w:lang w:val="en-AU" w:eastAsia="ru-RU"/>
    </w:rPr>
  </w:style>
  <w:style w:type="paragraph" w:styleId="BlockText">
    <w:name w:val="Block Text"/>
    <w:basedOn w:val="Normal"/>
    <w:semiHidden/>
    <w:unhideWhenUsed/>
    <w:rsid w:val="004E191A"/>
    <w:pPr>
      <w:overflowPunct w:val="0"/>
      <w:autoSpaceDE w:val="0"/>
      <w:autoSpaceDN w:val="0"/>
      <w:adjustRightInd w:val="0"/>
      <w:ind w:left="4500" w:right="98"/>
      <w:jc w:val="right"/>
    </w:pPr>
    <w:rPr>
      <w:rFonts w:ascii="Arial Armenian" w:hAnsi="Arial Armenian"/>
      <w:sz w:val="28"/>
      <w:szCs w:val="20"/>
      <w:lang w:val="es-ES"/>
    </w:rPr>
  </w:style>
  <w:style w:type="paragraph" w:styleId="Revision">
    <w:name w:val="Revision"/>
    <w:semiHidden/>
    <w:rsid w:val="004E191A"/>
    <w:pPr>
      <w:spacing w:after="0" w:line="240" w:lineRule="auto"/>
    </w:pPr>
    <w:rPr>
      <w:rFonts w:ascii="Times Armenian" w:eastAsia="Times New Roman" w:hAnsi="Times Armenian" w:cs="Times New Roman"/>
      <w:kern w:val="0"/>
      <w:sz w:val="24"/>
      <w:szCs w:val="20"/>
      <w:lang w:eastAsia="ru-RU"/>
      <w14:ligatures w14:val="none"/>
    </w:rPr>
  </w:style>
  <w:style w:type="character" w:styleId="Strong">
    <w:name w:val="Strong"/>
    <w:basedOn w:val="DefaultParagraphFont"/>
    <w:uiPriority w:val="22"/>
    <w:qFormat/>
    <w:rsid w:val="004E19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521223">
      <w:bodyDiv w:val="1"/>
      <w:marLeft w:val="0"/>
      <w:marRight w:val="0"/>
      <w:marTop w:val="0"/>
      <w:marBottom w:val="0"/>
      <w:divBdr>
        <w:top w:val="none" w:sz="0" w:space="0" w:color="auto"/>
        <w:left w:val="none" w:sz="0" w:space="0" w:color="auto"/>
        <w:bottom w:val="none" w:sz="0" w:space="0" w:color="auto"/>
        <w:right w:val="none" w:sz="0" w:space="0" w:color="auto"/>
      </w:divBdr>
    </w:div>
    <w:div w:id="14038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website/images/original/e97e36cf.docx" TargetMode="External"/><Relationship Id="rId3" Type="http://schemas.openxmlformats.org/officeDocument/2006/relationships/settings" Target="settings.xml"/><Relationship Id="rId7" Type="http://schemas.openxmlformats.org/officeDocument/2006/relationships/hyperlink" Target="http://www.procurement.minfi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57</Pages>
  <Words>20416</Words>
  <Characters>116374</Characters>
  <Application>Microsoft Office Word</Application>
  <DocSecurity>0</DocSecurity>
  <Lines>969</Lines>
  <Paragraphs>273</Paragraphs>
  <ScaleCrop>false</ScaleCrop>
  <Company/>
  <LinksUpToDate>false</LinksUpToDate>
  <CharactersWithSpaces>136517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153</cp:revision>
  <dcterms:created xsi:type="dcterms:W3CDTF">2024-03-04T06:10:00Z</dcterms:created>
  <dcterms:modified xsi:type="dcterms:W3CDTF">2024-03-06T13:08:00Z</dcterms:modified>
</cp:coreProperties>
</file>